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Ombrageclair1"/>
        <w:tblW w:w="5000" w:type="pct"/>
        <w:tblCellMar>
          <w:left w:w="0" w:type="dxa"/>
          <w:right w:w="0" w:type="dxa"/>
        </w:tblCellMar>
        <w:tblLook w:val="06A0" w:firstRow="1" w:lastRow="0" w:firstColumn="1" w:lastColumn="0" w:noHBand="1" w:noVBand="1"/>
      </w:tblPr>
      <w:tblGrid>
        <w:gridCol w:w="4465"/>
      </w:tblGrid>
      <w:tr w:rsidR="00DD1E17" w:rsidRPr="000B17C7" w:rsidTr="007813AA">
        <w:trPr>
          <w:cnfStyle w:val="100000000000" w:firstRow="1" w:lastRow="0" w:firstColumn="0" w:lastColumn="0" w:oddVBand="0" w:evenVBand="0" w:oddHBand="0" w:evenHBand="0" w:firstRowFirstColumn="0" w:firstRowLastColumn="0" w:lastRowFirstColumn="0" w:lastRowLastColumn="0"/>
          <w:trHeight w:hRule="exact" w:val="4900"/>
        </w:trPr>
        <w:tc>
          <w:tcPr>
            <w:cnfStyle w:val="001000000000" w:firstRow="0" w:lastRow="0" w:firstColumn="1" w:lastColumn="0" w:oddVBand="0" w:evenVBand="0" w:oddHBand="0" w:evenHBand="0" w:firstRowFirstColumn="0" w:firstRowLastColumn="0" w:lastRowFirstColumn="0" w:lastRowLastColumn="0"/>
            <w:tcW w:w="4465" w:type="dxa"/>
            <w:vAlign w:val="bottom"/>
          </w:tcPr>
          <w:p w:rsidR="006B0302" w:rsidRPr="000B17C7" w:rsidRDefault="00870D8D" w:rsidP="006B0302">
            <w:pPr>
              <w:pStyle w:val="Titredudocument"/>
              <w:rPr>
                <w:caps w:val="0"/>
                <w:color w:val="505050" w:themeColor="accent3" w:themeShade="80"/>
                <w:sz w:val="54"/>
              </w:rPr>
            </w:pPr>
            <w:r w:rsidRPr="000B17C7">
              <w:rPr>
                <w:caps w:val="0"/>
                <w:color w:val="505050" w:themeColor="accent3" w:themeShade="80"/>
                <w:sz w:val="54"/>
              </w:rPr>
              <w:t xml:space="preserve">DOCUMENT </w:t>
            </w:r>
          </w:p>
          <w:p w:rsidR="006B0302" w:rsidRPr="000B17C7" w:rsidRDefault="00870D8D" w:rsidP="006B0302">
            <w:pPr>
              <w:pStyle w:val="Titredudocument"/>
              <w:rPr>
                <w:caps w:val="0"/>
                <w:color w:val="505050" w:themeColor="accent3" w:themeShade="80"/>
                <w:sz w:val="54"/>
              </w:rPr>
            </w:pPr>
            <w:r w:rsidRPr="000B17C7">
              <w:rPr>
                <w:caps w:val="0"/>
                <w:color w:val="505050" w:themeColor="accent3" w:themeShade="80"/>
                <w:sz w:val="54"/>
              </w:rPr>
              <w:t xml:space="preserve">DE RÉFÉRENCE </w:t>
            </w:r>
          </w:p>
          <w:p w:rsidR="006B0302" w:rsidRPr="000B17C7" w:rsidRDefault="00870D8D" w:rsidP="006B0302">
            <w:pPr>
              <w:pStyle w:val="Titredudocument"/>
              <w:rPr>
                <w:caps w:val="0"/>
                <w:color w:val="505050" w:themeColor="accent3" w:themeShade="80"/>
                <w:sz w:val="54"/>
              </w:rPr>
            </w:pPr>
            <w:r w:rsidRPr="000B17C7">
              <w:rPr>
                <w:caps w:val="0"/>
                <w:color w:val="505050" w:themeColor="accent3" w:themeShade="80"/>
                <w:sz w:val="54"/>
              </w:rPr>
              <w:t xml:space="preserve">DES GARES </w:t>
            </w:r>
          </w:p>
          <w:p w:rsidR="006B0302" w:rsidRPr="000B17C7" w:rsidRDefault="00870D8D" w:rsidP="006B0302">
            <w:pPr>
              <w:pStyle w:val="Titredudocument"/>
              <w:rPr>
                <w:caps w:val="0"/>
                <w:color w:val="505050" w:themeColor="accent3" w:themeShade="80"/>
                <w:sz w:val="54"/>
              </w:rPr>
            </w:pPr>
            <w:r w:rsidRPr="000B17C7">
              <w:rPr>
                <w:caps w:val="0"/>
                <w:color w:val="505050" w:themeColor="accent3" w:themeShade="80"/>
                <w:sz w:val="54"/>
              </w:rPr>
              <w:t>DE VOYAGEURS</w:t>
            </w:r>
            <w:r w:rsidR="001E3B86" w:rsidRPr="000B17C7">
              <w:rPr>
                <w:caps w:val="0"/>
                <w:color w:val="505050" w:themeColor="accent3" w:themeShade="80"/>
                <w:sz w:val="54"/>
              </w:rPr>
              <w:t xml:space="preserve"> </w:t>
            </w:r>
          </w:p>
          <w:p w:rsidR="006B0302" w:rsidRPr="000B17C7" w:rsidRDefault="00870D8D" w:rsidP="006B0302">
            <w:pPr>
              <w:pStyle w:val="Titredudocument"/>
              <w:spacing w:line="240" w:lineRule="auto"/>
              <w:rPr>
                <w:b/>
                <w:color w:val="505050" w:themeColor="accent3" w:themeShade="80"/>
                <w:sz w:val="34"/>
              </w:rPr>
            </w:pPr>
            <w:r w:rsidRPr="000B17C7">
              <w:rPr>
                <w:b/>
                <w:color w:val="505050" w:themeColor="accent3" w:themeShade="80"/>
                <w:sz w:val="34"/>
              </w:rPr>
              <w:t xml:space="preserve">POUR L’HORAIRE </w:t>
            </w:r>
          </w:p>
          <w:p w:rsidR="00DD1E17" w:rsidRPr="000B17C7" w:rsidRDefault="00870D8D" w:rsidP="006B0302">
            <w:pPr>
              <w:pStyle w:val="Titredudocument"/>
              <w:spacing w:line="240" w:lineRule="auto"/>
            </w:pPr>
            <w:r w:rsidRPr="000B17C7">
              <w:rPr>
                <w:b/>
                <w:color w:val="505050" w:themeColor="accent3" w:themeShade="80"/>
                <w:sz w:val="34"/>
              </w:rPr>
              <w:t>DE SERVICE 2017</w:t>
            </w:r>
          </w:p>
        </w:tc>
      </w:tr>
      <w:tr w:rsidR="00DD1E17" w:rsidRPr="000B17C7" w:rsidTr="007813AA">
        <w:trPr>
          <w:trHeight w:hRule="exact" w:val="240"/>
        </w:trPr>
        <w:tc>
          <w:tcPr>
            <w:cnfStyle w:val="001000000000" w:firstRow="0" w:lastRow="0" w:firstColumn="1" w:lastColumn="0" w:oddVBand="0" w:evenVBand="0" w:oddHBand="0" w:evenHBand="0" w:firstRowFirstColumn="0" w:firstRowLastColumn="0" w:lastRowFirstColumn="0" w:lastRowLastColumn="0"/>
            <w:tcW w:w="4465" w:type="dxa"/>
          </w:tcPr>
          <w:p w:rsidR="00DD1E17" w:rsidRPr="000B17C7" w:rsidRDefault="00DD1E17" w:rsidP="00B41656"/>
        </w:tc>
      </w:tr>
    </w:tbl>
    <w:p w:rsidR="007813AA" w:rsidRPr="000B17C7" w:rsidRDefault="007813AA" w:rsidP="001E3B86">
      <w:pPr>
        <w:pStyle w:val="Sous-titredudocument"/>
        <w:rPr>
          <w:bCs w:val="0"/>
          <w:color w:val="FFB612" w:themeColor="accent5"/>
        </w:rPr>
        <w:sectPr w:rsidR="007813AA" w:rsidRPr="000B17C7" w:rsidSect="00A632A2">
          <w:headerReference w:type="default" r:id="rId9"/>
          <w:footerReference w:type="default" r:id="rId10"/>
          <w:headerReference w:type="first" r:id="rId11"/>
          <w:type w:val="continuous"/>
          <w:pgSz w:w="11906" w:h="16838" w:code="9"/>
          <w:pgMar w:top="567" w:right="1134" w:bottom="567" w:left="1134" w:header="567" w:footer="567" w:gutter="0"/>
          <w:cols w:num="2" w:space="708"/>
          <w:titlePg/>
          <w:docGrid w:linePitch="360"/>
        </w:sectPr>
      </w:pPr>
    </w:p>
    <w:tbl>
      <w:tblPr>
        <w:tblStyle w:val="Ombrageclair1"/>
        <w:tblW w:w="5000" w:type="pct"/>
        <w:tblCellMar>
          <w:left w:w="0" w:type="dxa"/>
          <w:right w:w="0" w:type="dxa"/>
        </w:tblCellMar>
        <w:tblLook w:val="06A0" w:firstRow="1" w:lastRow="0" w:firstColumn="1" w:lastColumn="0" w:noHBand="1" w:noVBand="1"/>
      </w:tblPr>
      <w:tblGrid>
        <w:gridCol w:w="9638"/>
      </w:tblGrid>
      <w:tr w:rsidR="00DD1E17" w:rsidRPr="000B17C7" w:rsidTr="007813AA">
        <w:trPr>
          <w:cnfStyle w:val="100000000000" w:firstRow="1" w:lastRow="0" w:firstColumn="0" w:lastColumn="0" w:oddVBand="0" w:evenVBand="0" w:oddHBand="0"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4465" w:type="dxa"/>
          </w:tcPr>
          <w:p w:rsidR="00F3343E" w:rsidRPr="000B17C7" w:rsidRDefault="00F3343E" w:rsidP="001E3B86">
            <w:pPr>
              <w:pStyle w:val="Sous-titredudocument"/>
              <w:rPr>
                <w:rFonts w:ascii="Calibri" w:hAnsi="Calibri"/>
                <w:color w:val="FFC000"/>
                <w:sz w:val="28"/>
              </w:rPr>
            </w:pPr>
          </w:p>
          <w:p w:rsidR="00A32395" w:rsidRPr="000B17C7" w:rsidRDefault="00870D8D" w:rsidP="001E3B86">
            <w:pPr>
              <w:pStyle w:val="Sous-titredudocument"/>
              <w:rPr>
                <w:rFonts w:ascii="Calibri" w:hAnsi="Calibri"/>
                <w:color w:val="FFC000"/>
                <w:sz w:val="28"/>
              </w:rPr>
            </w:pPr>
            <w:r w:rsidRPr="000B17C7">
              <w:rPr>
                <w:rFonts w:ascii="Calibri" w:hAnsi="Calibri"/>
                <w:color w:val="FFC000"/>
                <w:sz w:val="28"/>
              </w:rPr>
              <w:t xml:space="preserve">Version </w:t>
            </w:r>
            <w:r w:rsidR="00650A07" w:rsidRPr="000B17C7">
              <w:rPr>
                <w:rFonts w:ascii="Calibri" w:hAnsi="Calibri"/>
                <w:color w:val="FFC000"/>
                <w:sz w:val="28"/>
              </w:rPr>
              <w:t xml:space="preserve">révisée </w:t>
            </w:r>
            <w:r w:rsidR="001E3B86" w:rsidRPr="000B17C7">
              <w:rPr>
                <w:rFonts w:ascii="Calibri" w:hAnsi="Calibri"/>
                <w:color w:val="FFC000"/>
                <w:sz w:val="28"/>
              </w:rPr>
              <w:t xml:space="preserve">de </w:t>
            </w:r>
            <w:r w:rsidR="00A27275" w:rsidRPr="000B17C7">
              <w:rPr>
                <w:rFonts w:ascii="Calibri" w:hAnsi="Calibri"/>
                <w:color w:val="FFC000"/>
                <w:sz w:val="28"/>
              </w:rPr>
              <w:t>février</w:t>
            </w:r>
            <w:r w:rsidR="002B77A8" w:rsidRPr="000B17C7">
              <w:rPr>
                <w:rFonts w:ascii="Calibri" w:hAnsi="Calibri"/>
                <w:color w:val="FFC000"/>
                <w:sz w:val="28"/>
              </w:rPr>
              <w:t xml:space="preserve"> 2017</w:t>
            </w:r>
            <w:r w:rsidR="001E3B86" w:rsidRPr="000B17C7">
              <w:rPr>
                <w:rFonts w:ascii="Calibri" w:hAnsi="Calibri"/>
                <w:color w:val="FFC000"/>
                <w:sz w:val="28"/>
              </w:rPr>
              <w:t xml:space="preserve"> </w:t>
            </w:r>
          </w:p>
          <w:p w:rsidR="00670556" w:rsidRPr="000B17C7" w:rsidRDefault="00670556" w:rsidP="001E3B86">
            <w:pPr>
              <w:pStyle w:val="Sous-titredudocument"/>
              <w:rPr>
                <w:rFonts w:ascii="Calibri" w:hAnsi="Calibri"/>
                <w:color w:val="FFC000"/>
                <w:sz w:val="28"/>
              </w:rPr>
            </w:pPr>
          </w:p>
          <w:p w:rsidR="00375931" w:rsidRPr="000B17C7" w:rsidRDefault="00375931" w:rsidP="00375931">
            <w:pPr>
              <w:pStyle w:val="Textedesaisie"/>
              <w:jc w:val="both"/>
              <w:rPr>
                <w:ins w:id="1" w:author="MIALOT Stephane" w:date="2016-11-16T18:17:00Z"/>
                <w:rFonts w:ascii="Calibri" w:hAnsi="Calibri"/>
                <w:color w:val="747678"/>
                <w:sz w:val="28"/>
              </w:rPr>
            </w:pPr>
            <w:ins w:id="2" w:author="MIALOT Stephane" w:date="2016-11-16T18:17:00Z">
              <w:r w:rsidRPr="000B17C7">
                <w:rPr>
                  <w:rFonts w:ascii="Calibri" w:hAnsi="Calibri"/>
                  <w:color w:val="747678"/>
                  <w:sz w:val="28"/>
                </w:rPr>
                <w:t>NB : Le caractère exécutoire des tarifs des redevances dues au titre des prestations régulées est subordonné à l’avis conforme de l’ARAFER, conformément au II de l’article L. 2133-5 du code des transports.</w:t>
              </w:r>
            </w:ins>
          </w:p>
          <w:p w:rsidR="00670556" w:rsidRPr="000B17C7" w:rsidRDefault="00670556" w:rsidP="00670556">
            <w:pPr>
              <w:pStyle w:val="Sous-titredudocument"/>
              <w:rPr>
                <w:rFonts w:ascii="Calibri" w:hAnsi="Calibri"/>
                <w:sz w:val="28"/>
              </w:rPr>
            </w:pPr>
          </w:p>
        </w:tc>
      </w:tr>
      <w:tr w:rsidR="00DD1E17" w:rsidRPr="000B17C7" w:rsidTr="007813AA">
        <w:trPr>
          <w:trHeight w:hRule="exact" w:val="255"/>
        </w:trPr>
        <w:tc>
          <w:tcPr>
            <w:cnfStyle w:val="001000000000" w:firstRow="0" w:lastRow="0" w:firstColumn="1" w:lastColumn="0" w:oddVBand="0" w:evenVBand="0" w:oddHBand="0" w:evenHBand="0" w:firstRowFirstColumn="0" w:firstRowLastColumn="0" w:lastRowFirstColumn="0" w:lastRowLastColumn="0"/>
            <w:tcW w:w="4465" w:type="dxa"/>
          </w:tcPr>
          <w:p w:rsidR="00DD1E17" w:rsidRPr="000B17C7" w:rsidRDefault="00DD1E17" w:rsidP="00B41656"/>
        </w:tc>
      </w:tr>
      <w:tr w:rsidR="00DD1E17" w:rsidRPr="000B17C7" w:rsidTr="007813AA">
        <w:trPr>
          <w:trHeight w:val="240"/>
        </w:trPr>
        <w:tc>
          <w:tcPr>
            <w:cnfStyle w:val="001000000000" w:firstRow="0" w:lastRow="0" w:firstColumn="1" w:lastColumn="0" w:oddVBand="0" w:evenVBand="0" w:oddHBand="0" w:evenHBand="0" w:firstRowFirstColumn="0" w:firstRowLastColumn="0" w:lastRowFirstColumn="0" w:lastRowLastColumn="0"/>
            <w:tcW w:w="4465" w:type="dxa"/>
          </w:tcPr>
          <w:p w:rsidR="00DD1E17" w:rsidRPr="000B17C7" w:rsidRDefault="00DD1E17" w:rsidP="007340C0">
            <w:pPr>
              <w:pStyle w:val="Datedudocument"/>
            </w:pPr>
          </w:p>
        </w:tc>
      </w:tr>
    </w:tbl>
    <w:p w:rsidR="006B0302" w:rsidRPr="000B17C7" w:rsidRDefault="006B0302">
      <w:pPr>
        <w:spacing w:after="200" w:line="276" w:lineRule="auto"/>
      </w:pPr>
    </w:p>
    <w:p w:rsidR="006B0302" w:rsidRPr="000B17C7" w:rsidRDefault="006B0302" w:rsidP="006B0302">
      <w:pPr>
        <w:spacing w:after="200" w:line="276" w:lineRule="auto"/>
        <w:jc w:val="right"/>
      </w:pPr>
      <w:r w:rsidRPr="000B17C7">
        <w:rPr>
          <w:noProof/>
          <w:lang w:eastAsia="fr-FR"/>
        </w:rPr>
        <w:drawing>
          <wp:inline distT="0" distB="0" distL="0" distR="0" wp14:anchorId="6887256A" wp14:editId="23B33C7C">
            <wp:extent cx="2571750" cy="514350"/>
            <wp:effectExtent l="0" t="0" r="0" b="0"/>
            <wp:docPr id="8" name="Image 8" descr="Signature_SNCF_G&amp;C_CMJN"/>
            <wp:cNvGraphicFramePr/>
            <a:graphic xmlns:a="http://schemas.openxmlformats.org/drawingml/2006/main">
              <a:graphicData uri="http://schemas.openxmlformats.org/drawingml/2006/picture">
                <pic:pic xmlns:pic="http://schemas.openxmlformats.org/drawingml/2006/picture">
                  <pic:nvPicPr>
                    <pic:cNvPr id="1" name="Image 1" descr="Signature_SNCF_G&amp;C_CMJN"/>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514350"/>
                    </a:xfrm>
                    <a:prstGeom prst="rect">
                      <a:avLst/>
                    </a:prstGeom>
                    <a:noFill/>
                    <a:ln>
                      <a:noFill/>
                    </a:ln>
                  </pic:spPr>
                </pic:pic>
              </a:graphicData>
            </a:graphic>
          </wp:inline>
        </w:drawing>
      </w:r>
    </w:p>
    <w:p w:rsidR="007813AA" w:rsidRPr="000B17C7" w:rsidRDefault="007813AA">
      <w:pPr>
        <w:spacing w:after="200" w:line="276" w:lineRule="auto"/>
        <w:sectPr w:rsidR="007813AA" w:rsidRPr="000B17C7" w:rsidSect="005F6ADE">
          <w:type w:val="continuous"/>
          <w:pgSz w:w="11906" w:h="16838" w:code="9"/>
          <w:pgMar w:top="567" w:right="1134" w:bottom="567" w:left="1134" w:header="567" w:footer="567" w:gutter="0"/>
          <w:cols w:space="708"/>
          <w:titlePg/>
          <w:docGrid w:linePitch="360"/>
        </w:sectPr>
      </w:pPr>
    </w:p>
    <w:p w:rsidR="007A12AF" w:rsidRPr="000B17C7" w:rsidRDefault="007A12AF">
      <w:pPr>
        <w:spacing w:after="200" w:line="276" w:lineRule="auto"/>
      </w:pPr>
    </w:p>
    <w:p w:rsidR="007A12AF" w:rsidRPr="000B17C7" w:rsidRDefault="0053604F" w:rsidP="007D779F">
      <w:pPr>
        <w:pStyle w:val="Titresommaire"/>
        <w:spacing w:after="0"/>
      </w:pPr>
      <w:r w:rsidRPr="000B17C7">
        <w:t>Sommaire</w:t>
      </w:r>
    </w:p>
    <w:p w:rsidR="00BB6FB1" w:rsidRDefault="00713CFF">
      <w:pPr>
        <w:pStyle w:val="TM1"/>
        <w:rPr>
          <w:rFonts w:asciiTheme="minorHAnsi" w:eastAsiaTheme="minorEastAsia" w:hAnsiTheme="minorHAnsi"/>
          <w:caps w:val="0"/>
          <w:color w:val="auto"/>
          <w:sz w:val="22"/>
          <w:shd w:val="clear" w:color="auto" w:fill="auto"/>
          <w:lang w:eastAsia="fr-FR"/>
        </w:rPr>
      </w:pPr>
      <w:r w:rsidRPr="00D35536">
        <w:rPr>
          <w:sz w:val="28"/>
        </w:rPr>
        <w:fldChar w:fldCharType="begin"/>
      </w:r>
      <w:r w:rsidR="00EC75DA" w:rsidRPr="000B17C7">
        <w:rPr>
          <w:sz w:val="28"/>
        </w:rPr>
        <w:instrText xml:space="preserve"> TOC \o "1-3" \h \z \u </w:instrText>
      </w:r>
      <w:r w:rsidRPr="00D35536">
        <w:rPr>
          <w:sz w:val="28"/>
        </w:rPr>
        <w:fldChar w:fldCharType="separate"/>
      </w:r>
      <w:hyperlink w:anchor="_Toc475985037" w:history="1">
        <w:r w:rsidR="00BB6FB1" w:rsidRPr="007D10E4">
          <w:rPr>
            <w:rStyle w:val="Lienhypertexte"/>
          </w:rPr>
          <w:t>1.</w:t>
        </w:r>
        <w:r w:rsidR="00BB6FB1">
          <w:rPr>
            <w:rFonts w:asciiTheme="minorHAnsi" w:eastAsiaTheme="minorEastAsia" w:hAnsiTheme="minorHAnsi"/>
            <w:caps w:val="0"/>
            <w:color w:val="auto"/>
            <w:sz w:val="22"/>
            <w:shd w:val="clear" w:color="auto" w:fill="auto"/>
            <w:lang w:eastAsia="fr-FR"/>
          </w:rPr>
          <w:tab/>
        </w:r>
        <w:r w:rsidR="00BB6FB1" w:rsidRPr="007D10E4">
          <w:rPr>
            <w:rStyle w:val="Lienhypertexte"/>
          </w:rPr>
          <w:t>INTRODUCTION</w:t>
        </w:r>
        <w:r w:rsidR="00BB6FB1">
          <w:rPr>
            <w:webHidden/>
          </w:rPr>
          <w:tab/>
        </w:r>
        <w:r w:rsidR="00BB6FB1">
          <w:rPr>
            <w:webHidden/>
          </w:rPr>
          <w:fldChar w:fldCharType="begin"/>
        </w:r>
        <w:r w:rsidR="00BB6FB1">
          <w:rPr>
            <w:webHidden/>
          </w:rPr>
          <w:instrText xml:space="preserve"> PAGEREF _Toc475985037 \h </w:instrText>
        </w:r>
        <w:r w:rsidR="00BB6FB1">
          <w:rPr>
            <w:webHidden/>
          </w:rPr>
        </w:r>
        <w:r w:rsidR="00BB6FB1">
          <w:rPr>
            <w:webHidden/>
          </w:rPr>
          <w:fldChar w:fldCharType="separate"/>
        </w:r>
        <w:r w:rsidR="00BB6FB1">
          <w:rPr>
            <w:webHidden/>
          </w:rPr>
          <w:t>4</w:t>
        </w:r>
        <w:r w:rsidR="00BB6FB1">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38" w:history="1">
        <w:r w:rsidRPr="007D10E4">
          <w:rPr>
            <w:rStyle w:val="Lienhypertexte"/>
          </w:rPr>
          <w:t>PrÉambule</w:t>
        </w:r>
        <w:r>
          <w:rPr>
            <w:webHidden/>
          </w:rPr>
          <w:tab/>
        </w:r>
        <w:r>
          <w:rPr>
            <w:webHidden/>
          </w:rPr>
          <w:fldChar w:fldCharType="begin"/>
        </w:r>
        <w:r>
          <w:rPr>
            <w:webHidden/>
          </w:rPr>
          <w:instrText xml:space="preserve"> PAGEREF _Toc475985038 \h </w:instrText>
        </w:r>
        <w:r>
          <w:rPr>
            <w:webHidden/>
          </w:rPr>
        </w:r>
        <w:r>
          <w:rPr>
            <w:webHidden/>
          </w:rPr>
          <w:fldChar w:fldCharType="separate"/>
        </w:r>
        <w:r>
          <w:rPr>
            <w:webHidden/>
          </w:rPr>
          <w:t>4</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39" w:history="1">
        <w:r w:rsidRPr="007D10E4">
          <w:rPr>
            <w:rStyle w:val="Lienhypertexte"/>
          </w:rPr>
          <w:t>7</w:t>
        </w:r>
        <w:r>
          <w:rPr>
            <w:webHidden/>
          </w:rPr>
          <w:tab/>
        </w:r>
        <w:r>
          <w:rPr>
            <w:webHidden/>
          </w:rPr>
          <w:fldChar w:fldCharType="begin"/>
        </w:r>
        <w:r>
          <w:rPr>
            <w:webHidden/>
          </w:rPr>
          <w:instrText xml:space="preserve"> PAGEREF _Toc475985039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0" w:history="1">
        <w:r w:rsidRPr="007D10E4">
          <w:rPr>
            <w:rStyle w:val="Lienhypertexte"/>
          </w:rPr>
          <w:t>Et le DRG de 2017 de référence publié en décembre 2015</w:t>
        </w:r>
        <w:r>
          <w:rPr>
            <w:webHidden/>
          </w:rPr>
          <w:tab/>
        </w:r>
        <w:r>
          <w:rPr>
            <w:webHidden/>
          </w:rPr>
          <w:fldChar w:fldCharType="begin"/>
        </w:r>
        <w:r>
          <w:rPr>
            <w:webHidden/>
          </w:rPr>
          <w:instrText xml:space="preserve"> PAGEREF _Toc475985040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1" w:history="1">
        <w:r w:rsidRPr="007D10E4">
          <w:rPr>
            <w:rStyle w:val="Lienhypertexte"/>
          </w:rPr>
          <w:t>Actualisation des plans de transports</w:t>
        </w:r>
        <w:r>
          <w:rPr>
            <w:webHidden/>
          </w:rPr>
          <w:tab/>
        </w:r>
        <w:r>
          <w:rPr>
            <w:webHidden/>
          </w:rPr>
          <w:fldChar w:fldCharType="begin"/>
        </w:r>
        <w:r>
          <w:rPr>
            <w:webHidden/>
          </w:rPr>
          <w:instrText xml:space="preserve"> PAGEREF _Toc475985041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2" w:history="1">
        <w:r w:rsidRPr="007D10E4">
          <w:rPr>
            <w:rStyle w:val="Lienhypertexte"/>
          </w:rPr>
          <w:t>1. Introduction</w:t>
        </w:r>
        <w:r>
          <w:rPr>
            <w:webHidden/>
          </w:rPr>
          <w:tab/>
        </w:r>
        <w:r>
          <w:rPr>
            <w:webHidden/>
          </w:rPr>
          <w:fldChar w:fldCharType="begin"/>
        </w:r>
        <w:r>
          <w:rPr>
            <w:webHidden/>
          </w:rPr>
          <w:instrText xml:space="preserve"> PAGEREF _Toc475985042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3" w:history="1">
        <w:r w:rsidRPr="007D10E4">
          <w:rPr>
            <w:rStyle w:val="Lienhypertexte"/>
          </w:rPr>
          <w:t>Actualisation des assiettes de charges (charges d’exploitation et charges d’investissements) et des clefs de surface</w:t>
        </w:r>
        <w:r>
          <w:rPr>
            <w:webHidden/>
          </w:rPr>
          <w:tab/>
        </w:r>
        <w:r>
          <w:rPr>
            <w:webHidden/>
          </w:rPr>
          <w:fldChar w:fldCharType="begin"/>
        </w:r>
        <w:r>
          <w:rPr>
            <w:webHidden/>
          </w:rPr>
          <w:instrText xml:space="preserve"> PAGEREF _Toc475985043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4" w:history="1">
        <w:r w:rsidRPr="007D10E4">
          <w:rPr>
            <w:rStyle w:val="Lienhypertexte"/>
          </w:rPr>
          <w:t>5 Prévisions des coûts, des investissements et de la demande</w:t>
        </w:r>
        <w:r>
          <w:rPr>
            <w:webHidden/>
          </w:rPr>
          <w:tab/>
        </w:r>
        <w:r>
          <w:rPr>
            <w:webHidden/>
          </w:rPr>
          <w:fldChar w:fldCharType="begin"/>
        </w:r>
        <w:r>
          <w:rPr>
            <w:webHidden/>
          </w:rPr>
          <w:instrText xml:space="preserve"> PAGEREF _Toc475985044 \h </w:instrText>
        </w:r>
        <w:r>
          <w:rPr>
            <w:webHidden/>
          </w:rPr>
        </w:r>
        <w:r>
          <w:rPr>
            <w:webHidden/>
          </w:rPr>
          <w:fldChar w:fldCharType="separate"/>
        </w:r>
        <w:r>
          <w:rPr>
            <w:webHidden/>
          </w:rPr>
          <w:t>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5" w:history="1">
        <w:r w:rsidRPr="007D10E4">
          <w:rPr>
            <w:rStyle w:val="Lienhypertexte"/>
          </w:rPr>
          <w:t>Champ d’application</w:t>
        </w:r>
        <w:r>
          <w:rPr>
            <w:webHidden/>
          </w:rPr>
          <w:tab/>
        </w:r>
        <w:r>
          <w:rPr>
            <w:webHidden/>
          </w:rPr>
          <w:fldChar w:fldCharType="begin"/>
        </w:r>
        <w:r>
          <w:rPr>
            <w:webHidden/>
          </w:rPr>
          <w:instrText xml:space="preserve"> PAGEREF _Toc475985045 \h </w:instrText>
        </w:r>
        <w:r>
          <w:rPr>
            <w:webHidden/>
          </w:rPr>
        </w:r>
        <w:r>
          <w:rPr>
            <w:webHidden/>
          </w:rPr>
          <w:fldChar w:fldCharType="separate"/>
        </w:r>
        <w:r>
          <w:rPr>
            <w:webHidden/>
          </w:rPr>
          <w:t>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46" w:history="1">
        <w:r w:rsidRPr="007D10E4">
          <w:rPr>
            <w:rStyle w:val="Lienhypertexte"/>
          </w:rPr>
          <w:t>Segmentation des gares</w:t>
        </w:r>
        <w:r>
          <w:rPr>
            <w:webHidden/>
          </w:rPr>
          <w:tab/>
        </w:r>
        <w:r>
          <w:rPr>
            <w:webHidden/>
          </w:rPr>
          <w:fldChar w:fldCharType="begin"/>
        </w:r>
        <w:r>
          <w:rPr>
            <w:webHidden/>
          </w:rPr>
          <w:instrText xml:space="preserve"> PAGEREF _Toc475985046 \h </w:instrText>
        </w:r>
        <w:r>
          <w:rPr>
            <w:webHidden/>
          </w:rPr>
        </w:r>
        <w:r>
          <w:rPr>
            <w:webHidden/>
          </w:rPr>
          <w:fldChar w:fldCharType="separate"/>
        </w:r>
        <w:r>
          <w:rPr>
            <w:webHidden/>
          </w:rPr>
          <w:t>8</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47" w:history="1">
        <w:r w:rsidRPr="007D10E4">
          <w:rPr>
            <w:rStyle w:val="Lienhypertexte"/>
          </w:rPr>
          <w:t>HypothÈses relatives À la demande de prestations régulÉes d’accÈs en gare</w:t>
        </w:r>
        <w:r>
          <w:rPr>
            <w:webHidden/>
          </w:rPr>
          <w:tab/>
        </w:r>
        <w:r>
          <w:rPr>
            <w:webHidden/>
          </w:rPr>
          <w:fldChar w:fldCharType="begin"/>
        </w:r>
        <w:r>
          <w:rPr>
            <w:webHidden/>
          </w:rPr>
          <w:instrText xml:space="preserve"> PAGEREF _Toc475985047 \h </w:instrText>
        </w:r>
        <w:r>
          <w:rPr>
            <w:webHidden/>
          </w:rPr>
        </w:r>
        <w:r>
          <w:rPr>
            <w:webHidden/>
          </w:rPr>
          <w:fldChar w:fldCharType="separate"/>
        </w:r>
        <w:r>
          <w:rPr>
            <w:webHidden/>
          </w:rPr>
          <w:t>10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48" w:history="1">
        <w:r w:rsidRPr="007D10E4">
          <w:rPr>
            <w:rStyle w:val="Lienhypertexte"/>
          </w:rPr>
          <w:t>Unités d’œuvre et règle de mesure pour la facturation</w:t>
        </w:r>
        <w:r>
          <w:rPr>
            <w:webHidden/>
          </w:rPr>
          <w:tab/>
        </w:r>
        <w:r>
          <w:rPr>
            <w:webHidden/>
          </w:rPr>
          <w:fldChar w:fldCharType="begin"/>
        </w:r>
        <w:r>
          <w:rPr>
            <w:webHidden/>
          </w:rPr>
          <w:instrText xml:space="preserve"> PAGEREF _Toc475985048 \h </w:instrText>
        </w:r>
        <w:r>
          <w:rPr>
            <w:webHidden/>
          </w:rPr>
        </w:r>
        <w:r>
          <w:rPr>
            <w:webHidden/>
          </w:rPr>
          <w:fldChar w:fldCharType="separate"/>
        </w:r>
        <w:r>
          <w:rPr>
            <w:webHidden/>
          </w:rPr>
          <w:t>10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49" w:history="1">
        <w:r w:rsidRPr="007D10E4">
          <w:rPr>
            <w:rStyle w:val="Lienhypertexte"/>
          </w:rPr>
          <w:t>Estimation de la demande 2017</w:t>
        </w:r>
        <w:r>
          <w:rPr>
            <w:webHidden/>
          </w:rPr>
          <w:tab/>
        </w:r>
        <w:r>
          <w:rPr>
            <w:webHidden/>
          </w:rPr>
          <w:fldChar w:fldCharType="begin"/>
        </w:r>
        <w:r>
          <w:rPr>
            <w:webHidden/>
          </w:rPr>
          <w:instrText xml:space="preserve"> PAGEREF _Toc475985049 \h </w:instrText>
        </w:r>
        <w:r>
          <w:rPr>
            <w:webHidden/>
          </w:rPr>
        </w:r>
        <w:r>
          <w:rPr>
            <w:webHidden/>
          </w:rPr>
          <w:fldChar w:fldCharType="separate"/>
        </w:r>
        <w:r>
          <w:rPr>
            <w:webHidden/>
          </w:rPr>
          <w:t>10</w:t>
        </w:r>
        <w:r>
          <w:rPr>
            <w:webHidden/>
          </w:rPr>
          <w:fldChar w:fldCharType="end"/>
        </w:r>
      </w:hyperlink>
    </w:p>
    <w:p w:rsidR="00BB6FB1" w:rsidRDefault="00BB6FB1">
      <w:pPr>
        <w:pStyle w:val="TM1"/>
        <w:rPr>
          <w:rFonts w:asciiTheme="minorHAnsi" w:eastAsiaTheme="minorEastAsia" w:hAnsiTheme="minorHAnsi"/>
          <w:caps w:val="0"/>
          <w:color w:val="auto"/>
          <w:sz w:val="22"/>
          <w:shd w:val="clear" w:color="auto" w:fill="auto"/>
          <w:lang w:eastAsia="fr-FR"/>
        </w:rPr>
      </w:pPr>
      <w:hyperlink w:anchor="_Toc475985050" w:history="1">
        <w:r w:rsidRPr="007D10E4">
          <w:rPr>
            <w:rStyle w:val="Lienhypertexte"/>
          </w:rPr>
          <w:t>2.</w:t>
        </w:r>
        <w:r>
          <w:rPr>
            <w:rFonts w:asciiTheme="minorHAnsi" w:eastAsiaTheme="minorEastAsia" w:hAnsiTheme="minorHAnsi"/>
            <w:caps w:val="0"/>
            <w:color w:val="auto"/>
            <w:sz w:val="22"/>
            <w:shd w:val="clear" w:color="auto" w:fill="auto"/>
            <w:lang w:eastAsia="fr-FR"/>
          </w:rPr>
          <w:tab/>
        </w:r>
        <w:r w:rsidRPr="007D10E4">
          <w:rPr>
            <w:rStyle w:val="Lienhypertexte"/>
          </w:rPr>
          <w:t>PARTIE A</w:t>
        </w:r>
        <w:r>
          <w:rPr>
            <w:webHidden/>
          </w:rPr>
          <w:tab/>
        </w:r>
        <w:r>
          <w:rPr>
            <w:webHidden/>
          </w:rPr>
          <w:fldChar w:fldCharType="begin"/>
        </w:r>
        <w:r>
          <w:rPr>
            <w:webHidden/>
          </w:rPr>
          <w:instrText xml:space="preserve"> PAGEREF _Toc475985050 \h </w:instrText>
        </w:r>
        <w:r>
          <w:rPr>
            <w:webHidden/>
          </w:rPr>
        </w:r>
        <w:r>
          <w:rPr>
            <w:webHidden/>
          </w:rPr>
          <w:fldChar w:fldCharType="separate"/>
        </w:r>
        <w:r>
          <w:rPr>
            <w:webHidden/>
          </w:rPr>
          <w:t>11</w:t>
        </w:r>
        <w:r>
          <w:rPr>
            <w:webHidden/>
          </w:rPr>
          <w:fldChar w:fldCharType="end"/>
        </w:r>
      </w:hyperlink>
    </w:p>
    <w:p w:rsidR="00BB6FB1" w:rsidRDefault="00BB6FB1">
      <w:pPr>
        <w:pStyle w:val="TM1"/>
        <w:rPr>
          <w:rFonts w:asciiTheme="minorHAnsi" w:eastAsiaTheme="minorEastAsia" w:hAnsiTheme="minorHAnsi"/>
          <w:caps w:val="0"/>
          <w:color w:val="auto"/>
          <w:sz w:val="22"/>
          <w:shd w:val="clear" w:color="auto" w:fill="auto"/>
          <w:lang w:eastAsia="fr-FR"/>
        </w:rPr>
      </w:pPr>
      <w:hyperlink w:anchor="_Toc475985051" w:history="1">
        <w:r w:rsidRPr="007D10E4">
          <w:rPr>
            <w:rStyle w:val="Lienhypertexte"/>
          </w:rPr>
          <w:t>ACCÈS ET SERVICES FOURNIS EN GARES DE VOYAGEURS PAR SNCF GARES &amp; CONNEXIONS AUX ENTREPRISES FERROVIAIRES</w:t>
        </w:r>
        <w:r>
          <w:rPr>
            <w:webHidden/>
          </w:rPr>
          <w:tab/>
        </w:r>
        <w:r>
          <w:rPr>
            <w:webHidden/>
          </w:rPr>
          <w:fldChar w:fldCharType="begin"/>
        </w:r>
        <w:r>
          <w:rPr>
            <w:webHidden/>
          </w:rPr>
          <w:instrText xml:space="preserve"> PAGEREF _Toc475985051 \h </w:instrText>
        </w:r>
        <w:r>
          <w:rPr>
            <w:webHidden/>
          </w:rPr>
        </w:r>
        <w:r>
          <w:rPr>
            <w:webHidden/>
          </w:rPr>
          <w:fldChar w:fldCharType="separate"/>
        </w:r>
        <w:r>
          <w:rPr>
            <w:webHidden/>
          </w:rPr>
          <w:t>11</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52" w:history="1">
        <w:r w:rsidRPr="007D10E4">
          <w:rPr>
            <w:rStyle w:val="Lienhypertexte"/>
          </w:rPr>
          <w:t>PrÉambule</w:t>
        </w:r>
        <w:r>
          <w:rPr>
            <w:webHidden/>
          </w:rPr>
          <w:tab/>
        </w:r>
        <w:r>
          <w:rPr>
            <w:webHidden/>
          </w:rPr>
          <w:fldChar w:fldCharType="begin"/>
        </w:r>
        <w:r>
          <w:rPr>
            <w:webHidden/>
          </w:rPr>
          <w:instrText xml:space="preserve"> PAGEREF _Toc475985052 \h </w:instrText>
        </w:r>
        <w:r>
          <w:rPr>
            <w:webHidden/>
          </w:rPr>
        </w:r>
        <w:r>
          <w:rPr>
            <w:webHidden/>
          </w:rPr>
          <w:fldChar w:fldCharType="separate"/>
        </w:r>
        <w:r>
          <w:rPr>
            <w:webHidden/>
          </w:rPr>
          <w:t>12</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53" w:history="1">
        <w:r w:rsidRPr="007D10E4">
          <w:rPr>
            <w:rStyle w:val="Lienhypertexte"/>
          </w:rPr>
          <w:t>1.</w:t>
        </w:r>
        <w:r>
          <w:rPr>
            <w:rFonts w:eastAsiaTheme="minorEastAsia"/>
            <w:caps w:val="0"/>
            <w:color w:val="auto"/>
            <w:sz w:val="22"/>
            <w:szCs w:val="22"/>
            <w:lang w:val="fr-FR" w:eastAsia="fr-FR"/>
          </w:rPr>
          <w:tab/>
        </w:r>
        <w:r w:rsidRPr="007D10E4">
          <w:rPr>
            <w:rStyle w:val="Lienhypertexte"/>
          </w:rPr>
          <w:t>DESCRIPTION DES PRESTATIONS D’ACCÈS AUX GARES DE VOYAGEURS FOURNIES PAR SNCF GARES &amp; CONNEXIONS AUX ENTREPRISES FERROVIAIRES</w:t>
        </w:r>
        <w:r>
          <w:rPr>
            <w:webHidden/>
          </w:rPr>
          <w:tab/>
        </w:r>
        <w:r>
          <w:rPr>
            <w:webHidden/>
          </w:rPr>
          <w:fldChar w:fldCharType="begin"/>
        </w:r>
        <w:r>
          <w:rPr>
            <w:webHidden/>
          </w:rPr>
          <w:instrText xml:space="preserve"> PAGEREF _Toc475985053 \h </w:instrText>
        </w:r>
        <w:r>
          <w:rPr>
            <w:webHidden/>
          </w:rPr>
        </w:r>
        <w:r>
          <w:rPr>
            <w:webHidden/>
          </w:rPr>
          <w:fldChar w:fldCharType="separate"/>
        </w:r>
        <w:r>
          <w:rPr>
            <w:webHidden/>
          </w:rPr>
          <w:t>12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4" w:history="1">
        <w:r w:rsidRPr="007D10E4">
          <w:rPr>
            <w:rStyle w:val="Lienhypertexte"/>
          </w:rPr>
          <w:t>1.1 Périmètre de gestion</w:t>
        </w:r>
        <w:r>
          <w:rPr>
            <w:webHidden/>
          </w:rPr>
          <w:tab/>
        </w:r>
        <w:r>
          <w:rPr>
            <w:webHidden/>
          </w:rPr>
          <w:fldChar w:fldCharType="begin"/>
        </w:r>
        <w:r>
          <w:rPr>
            <w:webHidden/>
          </w:rPr>
          <w:instrText xml:space="preserve"> PAGEREF _Toc475985054 \h </w:instrText>
        </w:r>
        <w:r>
          <w:rPr>
            <w:webHidden/>
          </w:rPr>
        </w:r>
        <w:r>
          <w:rPr>
            <w:webHidden/>
          </w:rPr>
          <w:fldChar w:fldCharType="separate"/>
        </w:r>
        <w:r>
          <w:rPr>
            <w:webHidden/>
          </w:rPr>
          <w:t>12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5" w:history="1">
        <w:r w:rsidRPr="007D10E4">
          <w:rPr>
            <w:rStyle w:val="Lienhypertexte"/>
          </w:rPr>
          <w:t>1.2 Le service de base</w:t>
        </w:r>
        <w:r>
          <w:rPr>
            <w:webHidden/>
          </w:rPr>
          <w:tab/>
        </w:r>
        <w:r>
          <w:rPr>
            <w:webHidden/>
          </w:rPr>
          <w:fldChar w:fldCharType="begin"/>
        </w:r>
        <w:r>
          <w:rPr>
            <w:webHidden/>
          </w:rPr>
          <w:instrText xml:space="preserve"> PAGEREF _Toc475985055 \h </w:instrText>
        </w:r>
        <w:r>
          <w:rPr>
            <w:webHidden/>
          </w:rPr>
        </w:r>
        <w:r>
          <w:rPr>
            <w:webHidden/>
          </w:rPr>
          <w:fldChar w:fldCharType="separate"/>
        </w:r>
        <w:r>
          <w:rPr>
            <w:webHidden/>
          </w:rPr>
          <w:t>13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6" w:history="1">
        <w:r w:rsidRPr="007D10E4">
          <w:rPr>
            <w:rStyle w:val="Lienhypertexte"/>
            <w:rFonts w:asciiTheme="majorHAnsi" w:eastAsiaTheme="majorEastAsia" w:hAnsiTheme="majorHAnsi" w:cstheme="majorBidi"/>
            <w:b/>
            <w:bCs/>
            <w:iCs/>
          </w:rPr>
          <w:t>1.2.1 La prestation de base</w:t>
        </w:r>
        <w:r>
          <w:rPr>
            <w:webHidden/>
          </w:rPr>
          <w:tab/>
        </w:r>
        <w:r>
          <w:rPr>
            <w:webHidden/>
          </w:rPr>
          <w:fldChar w:fldCharType="begin"/>
        </w:r>
        <w:r>
          <w:rPr>
            <w:webHidden/>
          </w:rPr>
          <w:instrText xml:space="preserve"> PAGEREF _Toc475985056 \h </w:instrText>
        </w:r>
        <w:r>
          <w:rPr>
            <w:webHidden/>
          </w:rPr>
        </w:r>
        <w:r>
          <w:rPr>
            <w:webHidden/>
          </w:rPr>
          <w:fldChar w:fldCharType="separate"/>
        </w:r>
        <w:r>
          <w:rPr>
            <w:webHidden/>
          </w:rPr>
          <w:t>13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7" w:history="1">
        <w:r w:rsidRPr="007D10E4">
          <w:rPr>
            <w:rStyle w:val="Lienhypertexte"/>
            <w:rFonts w:asciiTheme="majorHAnsi" w:eastAsiaTheme="majorEastAsia" w:hAnsiTheme="majorHAnsi" w:cstheme="majorBidi"/>
            <w:b/>
            <w:bCs/>
            <w:iCs/>
          </w:rPr>
          <w:t>1.2.2 Assistance à l’embarquement et au débarquement des personnes à mobilité réduite (PMR)</w:t>
        </w:r>
        <w:r>
          <w:rPr>
            <w:webHidden/>
          </w:rPr>
          <w:tab/>
        </w:r>
        <w:r>
          <w:rPr>
            <w:webHidden/>
          </w:rPr>
          <w:fldChar w:fldCharType="begin"/>
        </w:r>
        <w:r>
          <w:rPr>
            <w:webHidden/>
          </w:rPr>
          <w:instrText xml:space="preserve"> PAGEREF _Toc475985057 \h </w:instrText>
        </w:r>
        <w:r>
          <w:rPr>
            <w:webHidden/>
          </w:rPr>
        </w:r>
        <w:r>
          <w:rPr>
            <w:webHidden/>
          </w:rPr>
          <w:fldChar w:fldCharType="separate"/>
        </w:r>
        <w:r>
          <w:rPr>
            <w:webHidden/>
          </w:rPr>
          <w:t>17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8" w:history="1">
        <w:r w:rsidRPr="007D10E4">
          <w:rPr>
            <w:rStyle w:val="Lienhypertexte"/>
            <w:rFonts w:asciiTheme="majorHAnsi" w:eastAsiaTheme="majorEastAsia" w:hAnsiTheme="majorHAnsi" w:cstheme="majorBidi"/>
            <w:b/>
            <w:bCs/>
            <w:iCs/>
          </w:rPr>
          <w:t>1.2.3 Prestation Transmanche : accès aux surfaces, équipements et services nécessaires aux EF souhaitant emprunter le tunnel sous la Manche</w:t>
        </w:r>
        <w:r>
          <w:rPr>
            <w:webHidden/>
          </w:rPr>
          <w:tab/>
        </w:r>
        <w:r>
          <w:rPr>
            <w:webHidden/>
          </w:rPr>
          <w:fldChar w:fldCharType="begin"/>
        </w:r>
        <w:r>
          <w:rPr>
            <w:webHidden/>
          </w:rPr>
          <w:instrText xml:space="preserve"> PAGEREF _Toc475985058 \h </w:instrText>
        </w:r>
        <w:r>
          <w:rPr>
            <w:webHidden/>
          </w:rPr>
        </w:r>
        <w:r>
          <w:rPr>
            <w:webHidden/>
          </w:rPr>
          <w:fldChar w:fldCharType="separate"/>
        </w:r>
        <w:r>
          <w:rPr>
            <w:webHidden/>
          </w:rPr>
          <w:t>17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59" w:history="1">
        <w:r w:rsidRPr="007D10E4">
          <w:rPr>
            <w:rStyle w:val="Lienhypertexte"/>
            <w:rFonts w:asciiTheme="majorHAnsi" w:eastAsiaTheme="majorEastAsia" w:hAnsiTheme="majorHAnsi" w:cstheme="majorBidi"/>
            <w:b/>
            <w:bCs/>
            <w:iCs/>
          </w:rPr>
          <w:t>1.2.5 Mise à disposition d’espaces ou de locaux adaptés à la réalisation des opérations de vente de titres pour les services de transport ferroviaires</w:t>
        </w:r>
        <w:r>
          <w:rPr>
            <w:webHidden/>
          </w:rPr>
          <w:tab/>
        </w:r>
        <w:r>
          <w:rPr>
            <w:webHidden/>
          </w:rPr>
          <w:fldChar w:fldCharType="begin"/>
        </w:r>
        <w:r>
          <w:rPr>
            <w:webHidden/>
          </w:rPr>
          <w:instrText xml:space="preserve"> PAGEREF _Toc475985059 \h </w:instrText>
        </w:r>
        <w:r>
          <w:rPr>
            <w:webHidden/>
          </w:rPr>
        </w:r>
        <w:r>
          <w:rPr>
            <w:webHidden/>
          </w:rPr>
          <w:fldChar w:fldCharType="separate"/>
        </w:r>
        <w:r>
          <w:rPr>
            <w:webHidden/>
          </w:rPr>
          <w:t>19</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0" w:history="1">
        <w:r w:rsidRPr="007D10E4">
          <w:rPr>
            <w:rStyle w:val="Lienhypertexte"/>
          </w:rPr>
          <w:t>1.3 Les prestations complémentaires</w:t>
        </w:r>
        <w:r>
          <w:rPr>
            <w:webHidden/>
          </w:rPr>
          <w:tab/>
        </w:r>
        <w:r>
          <w:rPr>
            <w:webHidden/>
          </w:rPr>
          <w:fldChar w:fldCharType="begin"/>
        </w:r>
        <w:r>
          <w:rPr>
            <w:webHidden/>
          </w:rPr>
          <w:instrText xml:space="preserve"> PAGEREF _Toc475985060 \h </w:instrText>
        </w:r>
        <w:r>
          <w:rPr>
            <w:webHidden/>
          </w:rPr>
        </w:r>
        <w:r>
          <w:rPr>
            <w:webHidden/>
          </w:rPr>
          <w:fldChar w:fldCharType="separate"/>
        </w:r>
        <w:r>
          <w:rPr>
            <w:webHidden/>
          </w:rPr>
          <w:t>20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1" w:history="1">
        <w:r w:rsidRPr="007D10E4">
          <w:rPr>
            <w:rStyle w:val="Lienhypertexte"/>
            <w:rFonts w:asciiTheme="majorHAnsi" w:eastAsiaTheme="majorEastAsia" w:hAnsiTheme="majorHAnsi" w:cstheme="majorBidi"/>
            <w:b/>
            <w:bCs/>
            <w:iCs/>
          </w:rPr>
          <w:t>1.3.1 Occupation par l’EF d’espaces ou de locaux en gare au seul usage de l’EF</w:t>
        </w:r>
        <w:r>
          <w:rPr>
            <w:webHidden/>
          </w:rPr>
          <w:tab/>
        </w:r>
        <w:r>
          <w:rPr>
            <w:webHidden/>
          </w:rPr>
          <w:fldChar w:fldCharType="begin"/>
        </w:r>
        <w:r>
          <w:rPr>
            <w:webHidden/>
          </w:rPr>
          <w:instrText xml:space="preserve"> PAGEREF _Toc475985061 \h </w:instrText>
        </w:r>
        <w:r>
          <w:rPr>
            <w:webHidden/>
          </w:rPr>
        </w:r>
        <w:r>
          <w:rPr>
            <w:webHidden/>
          </w:rPr>
          <w:fldChar w:fldCharType="separate"/>
        </w:r>
        <w:r>
          <w:rPr>
            <w:webHidden/>
          </w:rPr>
          <w:t>20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2" w:history="1">
        <w:r w:rsidRPr="007D10E4">
          <w:rPr>
            <w:rStyle w:val="Lienhypertexte"/>
            <w:rFonts w:asciiTheme="majorHAnsi" w:eastAsiaTheme="majorEastAsia" w:hAnsiTheme="majorHAnsi" w:cstheme="majorBidi"/>
            <w:b/>
            <w:bCs/>
            <w:iCs/>
          </w:rPr>
          <w:t>1.3.2 Préchauffage des rames</w:t>
        </w:r>
        <w:r>
          <w:rPr>
            <w:webHidden/>
          </w:rPr>
          <w:tab/>
        </w:r>
        <w:r>
          <w:rPr>
            <w:webHidden/>
          </w:rPr>
          <w:fldChar w:fldCharType="begin"/>
        </w:r>
        <w:r>
          <w:rPr>
            <w:webHidden/>
          </w:rPr>
          <w:instrText xml:space="preserve"> PAGEREF _Toc475985062 \h </w:instrText>
        </w:r>
        <w:r>
          <w:rPr>
            <w:webHidden/>
          </w:rPr>
        </w:r>
        <w:r>
          <w:rPr>
            <w:webHidden/>
          </w:rPr>
          <w:fldChar w:fldCharType="separate"/>
        </w:r>
        <w:r>
          <w:rPr>
            <w:webHidden/>
          </w:rPr>
          <w:t>21</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63" w:history="1">
        <w:r w:rsidRPr="007D10E4">
          <w:rPr>
            <w:rStyle w:val="Lienhypertexte"/>
          </w:rPr>
          <w:t>2.</w:t>
        </w:r>
        <w:r>
          <w:rPr>
            <w:rFonts w:eastAsiaTheme="minorEastAsia"/>
            <w:caps w:val="0"/>
            <w:color w:val="auto"/>
            <w:sz w:val="22"/>
            <w:szCs w:val="22"/>
            <w:lang w:val="fr-FR" w:eastAsia="fr-FR"/>
          </w:rPr>
          <w:tab/>
        </w:r>
        <w:r w:rsidRPr="007D10E4">
          <w:rPr>
            <w:rStyle w:val="Lienhypertexte"/>
          </w:rPr>
          <w:t>CONDITIONS D’UTILISATION DES GARES</w:t>
        </w:r>
        <w:r>
          <w:rPr>
            <w:webHidden/>
          </w:rPr>
          <w:tab/>
        </w:r>
        <w:r>
          <w:rPr>
            <w:webHidden/>
          </w:rPr>
          <w:fldChar w:fldCharType="begin"/>
        </w:r>
        <w:r>
          <w:rPr>
            <w:webHidden/>
          </w:rPr>
          <w:instrText xml:space="preserve"> PAGEREF _Toc475985063 \h </w:instrText>
        </w:r>
        <w:r>
          <w:rPr>
            <w:webHidden/>
          </w:rPr>
        </w:r>
        <w:r>
          <w:rPr>
            <w:webHidden/>
          </w:rPr>
          <w:fldChar w:fldCharType="separate"/>
        </w:r>
        <w:r>
          <w:rPr>
            <w:webHidden/>
          </w:rPr>
          <w:t>22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4" w:history="1">
        <w:r w:rsidRPr="007D10E4">
          <w:rPr>
            <w:rStyle w:val="Lienhypertexte"/>
          </w:rPr>
          <w:t>Préliminaire : respect de la confidentialité</w:t>
        </w:r>
        <w:r>
          <w:rPr>
            <w:webHidden/>
          </w:rPr>
          <w:tab/>
        </w:r>
        <w:r>
          <w:rPr>
            <w:webHidden/>
          </w:rPr>
          <w:fldChar w:fldCharType="begin"/>
        </w:r>
        <w:r>
          <w:rPr>
            <w:webHidden/>
          </w:rPr>
          <w:instrText xml:space="preserve"> PAGEREF _Toc475985064 \h </w:instrText>
        </w:r>
        <w:r>
          <w:rPr>
            <w:webHidden/>
          </w:rPr>
        </w:r>
        <w:r>
          <w:rPr>
            <w:webHidden/>
          </w:rPr>
          <w:fldChar w:fldCharType="separate"/>
        </w:r>
        <w:r>
          <w:rPr>
            <w:webHidden/>
          </w:rPr>
          <w:t>22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5" w:history="1">
        <w:r w:rsidRPr="007D10E4">
          <w:rPr>
            <w:rStyle w:val="Lienhypertexte"/>
          </w:rPr>
          <w:t>2.1 Demande d’utilisation</w:t>
        </w:r>
        <w:r>
          <w:rPr>
            <w:webHidden/>
          </w:rPr>
          <w:tab/>
        </w:r>
        <w:r>
          <w:rPr>
            <w:webHidden/>
          </w:rPr>
          <w:fldChar w:fldCharType="begin"/>
        </w:r>
        <w:r>
          <w:rPr>
            <w:webHidden/>
          </w:rPr>
          <w:instrText xml:space="preserve"> PAGEREF _Toc475985065 \h </w:instrText>
        </w:r>
        <w:r>
          <w:rPr>
            <w:webHidden/>
          </w:rPr>
        </w:r>
        <w:r>
          <w:rPr>
            <w:webHidden/>
          </w:rPr>
          <w:fldChar w:fldCharType="separate"/>
        </w:r>
        <w:r>
          <w:rPr>
            <w:webHidden/>
          </w:rPr>
          <w:t>23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6" w:history="1">
        <w:r w:rsidRPr="007D10E4">
          <w:rPr>
            <w:rStyle w:val="Lienhypertexte"/>
            <w:rFonts w:asciiTheme="majorHAnsi" w:eastAsiaTheme="majorEastAsia" w:hAnsiTheme="majorHAnsi" w:cstheme="majorBidi"/>
            <w:b/>
            <w:bCs/>
            <w:iCs/>
          </w:rPr>
          <w:t>2.1.1 Interlocuteur SNCF Gares &amp; Connexions pour les EF</w:t>
        </w:r>
        <w:r>
          <w:rPr>
            <w:webHidden/>
          </w:rPr>
          <w:tab/>
        </w:r>
        <w:r>
          <w:rPr>
            <w:webHidden/>
          </w:rPr>
          <w:fldChar w:fldCharType="begin"/>
        </w:r>
        <w:r>
          <w:rPr>
            <w:webHidden/>
          </w:rPr>
          <w:instrText xml:space="preserve"> PAGEREF _Toc475985066 \h </w:instrText>
        </w:r>
        <w:r>
          <w:rPr>
            <w:webHidden/>
          </w:rPr>
        </w:r>
        <w:r>
          <w:rPr>
            <w:webHidden/>
          </w:rPr>
          <w:fldChar w:fldCharType="separate"/>
        </w:r>
        <w:r>
          <w:rPr>
            <w:webHidden/>
          </w:rPr>
          <w:t>23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7" w:history="1">
        <w:r w:rsidRPr="007D10E4">
          <w:rPr>
            <w:rStyle w:val="Lienhypertexte"/>
            <w:rFonts w:asciiTheme="majorHAnsi" w:eastAsiaTheme="majorEastAsia" w:hAnsiTheme="majorHAnsi" w:cstheme="majorBidi"/>
            <w:b/>
            <w:bCs/>
            <w:iCs/>
          </w:rPr>
          <w:t>2.1.2 Interlocuteurs EF pour SNCF Gares &amp; Connexions</w:t>
        </w:r>
        <w:r>
          <w:rPr>
            <w:webHidden/>
          </w:rPr>
          <w:tab/>
        </w:r>
        <w:r>
          <w:rPr>
            <w:webHidden/>
          </w:rPr>
          <w:fldChar w:fldCharType="begin"/>
        </w:r>
        <w:r>
          <w:rPr>
            <w:webHidden/>
          </w:rPr>
          <w:instrText xml:space="preserve"> PAGEREF _Toc475985067 \h </w:instrText>
        </w:r>
        <w:r>
          <w:rPr>
            <w:webHidden/>
          </w:rPr>
        </w:r>
        <w:r>
          <w:rPr>
            <w:webHidden/>
          </w:rPr>
          <w:fldChar w:fldCharType="separate"/>
        </w:r>
        <w:r>
          <w:rPr>
            <w:webHidden/>
          </w:rPr>
          <w:t>23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8" w:history="1">
        <w:r w:rsidRPr="007D10E4">
          <w:rPr>
            <w:rStyle w:val="Lienhypertexte"/>
            <w:rFonts w:asciiTheme="majorHAnsi" w:eastAsiaTheme="majorEastAsia" w:hAnsiTheme="majorHAnsi" w:cstheme="majorBidi"/>
            <w:b/>
            <w:bCs/>
            <w:iCs/>
          </w:rPr>
          <w:t>2.1.3 Demande par les EF de prestations dans les gares de voyageurs</w:t>
        </w:r>
        <w:r>
          <w:rPr>
            <w:webHidden/>
          </w:rPr>
          <w:tab/>
        </w:r>
        <w:r>
          <w:rPr>
            <w:webHidden/>
          </w:rPr>
          <w:fldChar w:fldCharType="begin"/>
        </w:r>
        <w:r>
          <w:rPr>
            <w:webHidden/>
          </w:rPr>
          <w:instrText xml:space="preserve"> PAGEREF _Toc475985068 \h </w:instrText>
        </w:r>
        <w:r>
          <w:rPr>
            <w:webHidden/>
          </w:rPr>
        </w:r>
        <w:r>
          <w:rPr>
            <w:webHidden/>
          </w:rPr>
          <w:fldChar w:fldCharType="separate"/>
        </w:r>
        <w:r>
          <w:rPr>
            <w:webHidden/>
          </w:rPr>
          <w:t>23</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69" w:history="1">
        <w:r w:rsidRPr="007D10E4">
          <w:rPr>
            <w:rStyle w:val="Lienhypertexte"/>
            <w:rFonts w:asciiTheme="majorHAnsi" w:eastAsiaTheme="majorEastAsia" w:hAnsiTheme="majorHAnsi" w:cstheme="majorBidi"/>
            <w:b/>
            <w:bCs/>
            <w:iCs/>
          </w:rPr>
          <w:t>2.1.4 Contractualisation entre l’EF et SNCF Gares &amp; Connexions</w:t>
        </w:r>
        <w:r>
          <w:rPr>
            <w:webHidden/>
          </w:rPr>
          <w:tab/>
        </w:r>
        <w:r>
          <w:rPr>
            <w:webHidden/>
          </w:rPr>
          <w:fldChar w:fldCharType="begin"/>
        </w:r>
        <w:r>
          <w:rPr>
            <w:webHidden/>
          </w:rPr>
          <w:instrText xml:space="preserve"> PAGEREF _Toc475985069 \h </w:instrText>
        </w:r>
        <w:r>
          <w:rPr>
            <w:webHidden/>
          </w:rPr>
        </w:r>
        <w:r>
          <w:rPr>
            <w:webHidden/>
          </w:rPr>
          <w:fldChar w:fldCharType="separate"/>
        </w:r>
        <w:r>
          <w:rPr>
            <w:webHidden/>
          </w:rPr>
          <w:t>26</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0" w:history="1">
        <w:r w:rsidRPr="007D10E4">
          <w:rPr>
            <w:rStyle w:val="Lienhypertexte"/>
          </w:rPr>
          <w:t>2.2 Obligations d’exploitation</w:t>
        </w:r>
        <w:r>
          <w:rPr>
            <w:webHidden/>
          </w:rPr>
          <w:tab/>
        </w:r>
        <w:r>
          <w:rPr>
            <w:webHidden/>
          </w:rPr>
          <w:fldChar w:fldCharType="begin"/>
        </w:r>
        <w:r>
          <w:rPr>
            <w:webHidden/>
          </w:rPr>
          <w:instrText xml:space="preserve"> PAGEREF _Toc475985070 \h </w:instrText>
        </w:r>
        <w:r>
          <w:rPr>
            <w:webHidden/>
          </w:rPr>
        </w:r>
        <w:r>
          <w:rPr>
            <w:webHidden/>
          </w:rPr>
          <w:fldChar w:fldCharType="separate"/>
        </w:r>
        <w:r>
          <w:rPr>
            <w:webHidden/>
          </w:rPr>
          <w:t>27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1" w:history="1">
        <w:r w:rsidRPr="007D10E4">
          <w:rPr>
            <w:rStyle w:val="Lienhypertexte"/>
            <w:rFonts w:asciiTheme="majorHAnsi" w:eastAsiaTheme="majorEastAsia" w:hAnsiTheme="majorHAnsi" w:cstheme="majorBidi"/>
            <w:b/>
            <w:bCs/>
            <w:iCs/>
          </w:rPr>
          <w:t>2.2.1 Les obligations de l’EF en matière de sécurité, de sûreté et de normes environnementales</w:t>
        </w:r>
        <w:r>
          <w:rPr>
            <w:webHidden/>
          </w:rPr>
          <w:tab/>
        </w:r>
        <w:r>
          <w:rPr>
            <w:webHidden/>
          </w:rPr>
          <w:fldChar w:fldCharType="begin"/>
        </w:r>
        <w:r>
          <w:rPr>
            <w:webHidden/>
          </w:rPr>
          <w:instrText xml:space="preserve"> PAGEREF _Toc475985071 \h </w:instrText>
        </w:r>
        <w:r>
          <w:rPr>
            <w:webHidden/>
          </w:rPr>
        </w:r>
        <w:r>
          <w:rPr>
            <w:webHidden/>
          </w:rPr>
          <w:fldChar w:fldCharType="separate"/>
        </w:r>
        <w:r>
          <w:rPr>
            <w:webHidden/>
          </w:rPr>
          <w:t>27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2" w:history="1">
        <w:r w:rsidRPr="007D10E4">
          <w:rPr>
            <w:rStyle w:val="Lienhypertexte"/>
            <w:rFonts w:asciiTheme="majorHAnsi" w:eastAsiaTheme="majorEastAsia" w:hAnsiTheme="majorHAnsi" w:cstheme="majorBidi"/>
            <w:b/>
            <w:bCs/>
            <w:iCs/>
          </w:rPr>
          <w:t>2.2.2 Les obligations de l’EF en matière d’exploitation</w:t>
        </w:r>
        <w:r>
          <w:rPr>
            <w:webHidden/>
          </w:rPr>
          <w:tab/>
        </w:r>
        <w:r>
          <w:rPr>
            <w:webHidden/>
          </w:rPr>
          <w:fldChar w:fldCharType="begin"/>
        </w:r>
        <w:r>
          <w:rPr>
            <w:webHidden/>
          </w:rPr>
          <w:instrText xml:space="preserve"> PAGEREF _Toc475985072 \h </w:instrText>
        </w:r>
        <w:r>
          <w:rPr>
            <w:webHidden/>
          </w:rPr>
        </w:r>
        <w:r>
          <w:rPr>
            <w:webHidden/>
          </w:rPr>
          <w:fldChar w:fldCharType="separate"/>
        </w:r>
        <w:r>
          <w:rPr>
            <w:webHidden/>
          </w:rPr>
          <w:t>28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3" w:history="1">
        <w:r w:rsidRPr="007D10E4">
          <w:rPr>
            <w:rStyle w:val="Lienhypertexte"/>
            <w:rFonts w:asciiTheme="majorHAnsi" w:eastAsiaTheme="majorEastAsia" w:hAnsiTheme="majorHAnsi" w:cstheme="majorBidi"/>
            <w:b/>
            <w:bCs/>
            <w:iCs/>
          </w:rPr>
          <w:t>2.2.3 Les obligations de l’EF en matière d’information des voyageurs</w:t>
        </w:r>
        <w:r>
          <w:rPr>
            <w:webHidden/>
          </w:rPr>
          <w:tab/>
        </w:r>
        <w:r>
          <w:rPr>
            <w:webHidden/>
          </w:rPr>
          <w:fldChar w:fldCharType="begin"/>
        </w:r>
        <w:r>
          <w:rPr>
            <w:webHidden/>
          </w:rPr>
          <w:instrText xml:space="preserve"> PAGEREF _Toc475985073 \h </w:instrText>
        </w:r>
        <w:r>
          <w:rPr>
            <w:webHidden/>
          </w:rPr>
        </w:r>
        <w:r>
          <w:rPr>
            <w:webHidden/>
          </w:rPr>
          <w:fldChar w:fldCharType="separate"/>
        </w:r>
        <w:r>
          <w:rPr>
            <w:webHidden/>
          </w:rPr>
          <w:t>29</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4" w:history="1">
        <w:r w:rsidRPr="007D10E4">
          <w:rPr>
            <w:rStyle w:val="Lienhypertexte"/>
            <w:rFonts w:asciiTheme="majorHAnsi" w:eastAsiaTheme="majorEastAsia" w:hAnsiTheme="majorHAnsi" w:cstheme="majorBidi"/>
            <w:b/>
            <w:bCs/>
            <w:iCs/>
          </w:rPr>
          <w:t>2.2.4 Les obligations de l’EF en matière de prise en charge de ses voyageurs en situation perturbée</w:t>
        </w:r>
        <w:r>
          <w:rPr>
            <w:webHidden/>
          </w:rPr>
          <w:tab/>
        </w:r>
        <w:r>
          <w:rPr>
            <w:webHidden/>
          </w:rPr>
          <w:fldChar w:fldCharType="begin"/>
        </w:r>
        <w:r>
          <w:rPr>
            <w:webHidden/>
          </w:rPr>
          <w:instrText xml:space="preserve"> PAGEREF _Toc475985074 \h </w:instrText>
        </w:r>
        <w:r>
          <w:rPr>
            <w:webHidden/>
          </w:rPr>
        </w:r>
        <w:r>
          <w:rPr>
            <w:webHidden/>
          </w:rPr>
          <w:fldChar w:fldCharType="separate"/>
        </w:r>
        <w:r>
          <w:rPr>
            <w:webHidden/>
          </w:rPr>
          <w:t>30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5" w:history="1">
        <w:r w:rsidRPr="007D10E4">
          <w:rPr>
            <w:rStyle w:val="Lienhypertexte"/>
            <w:rFonts w:asciiTheme="majorHAnsi" w:eastAsiaTheme="majorEastAsia" w:hAnsiTheme="majorHAnsi" w:cstheme="majorBidi"/>
            <w:b/>
            <w:bCs/>
            <w:iCs/>
          </w:rPr>
          <w:t>2.2.5 Les obligations de SNCF Gares &amp; Connexions et de l’EF en matière de prise en charge des personnes handicapées et des PMR</w:t>
        </w:r>
        <w:r>
          <w:rPr>
            <w:webHidden/>
          </w:rPr>
          <w:tab/>
        </w:r>
        <w:r>
          <w:rPr>
            <w:webHidden/>
          </w:rPr>
          <w:fldChar w:fldCharType="begin"/>
        </w:r>
        <w:r>
          <w:rPr>
            <w:webHidden/>
          </w:rPr>
          <w:instrText xml:space="preserve"> PAGEREF _Toc475985075 \h </w:instrText>
        </w:r>
        <w:r>
          <w:rPr>
            <w:webHidden/>
          </w:rPr>
        </w:r>
        <w:r>
          <w:rPr>
            <w:webHidden/>
          </w:rPr>
          <w:fldChar w:fldCharType="separate"/>
        </w:r>
        <w:r>
          <w:rPr>
            <w:webHidden/>
          </w:rPr>
          <w:t>30</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6" w:history="1">
        <w:r w:rsidRPr="007D10E4">
          <w:rPr>
            <w:rStyle w:val="Lienhypertexte"/>
          </w:rPr>
          <w:t>2.3 Indisponibilité des installations</w:t>
        </w:r>
        <w:r>
          <w:rPr>
            <w:webHidden/>
          </w:rPr>
          <w:tab/>
        </w:r>
        <w:r>
          <w:rPr>
            <w:webHidden/>
          </w:rPr>
          <w:fldChar w:fldCharType="begin"/>
        </w:r>
        <w:r>
          <w:rPr>
            <w:webHidden/>
          </w:rPr>
          <w:instrText xml:space="preserve"> PAGEREF _Toc475985076 \h </w:instrText>
        </w:r>
        <w:r>
          <w:rPr>
            <w:webHidden/>
          </w:rPr>
        </w:r>
        <w:r>
          <w:rPr>
            <w:webHidden/>
          </w:rPr>
          <w:fldChar w:fldCharType="separate"/>
        </w:r>
        <w:r>
          <w:rPr>
            <w:webHidden/>
          </w:rPr>
          <w:t>31</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7" w:history="1">
        <w:r w:rsidRPr="007D10E4">
          <w:rPr>
            <w:rStyle w:val="Lienhypertexte"/>
            <w:rFonts w:asciiTheme="majorHAnsi" w:eastAsiaTheme="majorEastAsia" w:hAnsiTheme="majorHAnsi" w:cstheme="majorBidi"/>
            <w:b/>
            <w:bCs/>
            <w:iCs/>
          </w:rPr>
          <w:t>2.3.1 Construction - Aménagements – Maintenance programmée</w:t>
        </w:r>
        <w:r>
          <w:rPr>
            <w:webHidden/>
          </w:rPr>
          <w:tab/>
        </w:r>
        <w:r>
          <w:rPr>
            <w:webHidden/>
          </w:rPr>
          <w:fldChar w:fldCharType="begin"/>
        </w:r>
        <w:r>
          <w:rPr>
            <w:webHidden/>
          </w:rPr>
          <w:instrText xml:space="preserve"> PAGEREF _Toc475985077 \h </w:instrText>
        </w:r>
        <w:r>
          <w:rPr>
            <w:webHidden/>
          </w:rPr>
        </w:r>
        <w:r>
          <w:rPr>
            <w:webHidden/>
          </w:rPr>
          <w:fldChar w:fldCharType="separate"/>
        </w:r>
        <w:r>
          <w:rPr>
            <w:webHidden/>
          </w:rPr>
          <w:t>31</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8" w:history="1">
        <w:r w:rsidRPr="007D10E4">
          <w:rPr>
            <w:rStyle w:val="Lienhypertexte"/>
            <w:rFonts w:asciiTheme="majorHAnsi" w:eastAsiaTheme="majorEastAsia" w:hAnsiTheme="majorHAnsi" w:cstheme="majorBidi"/>
            <w:b/>
            <w:bCs/>
            <w:iCs/>
          </w:rPr>
          <w:t>2.3.2 Remise en état non programmée</w:t>
        </w:r>
        <w:r>
          <w:rPr>
            <w:webHidden/>
          </w:rPr>
          <w:tab/>
        </w:r>
        <w:r>
          <w:rPr>
            <w:webHidden/>
          </w:rPr>
          <w:fldChar w:fldCharType="begin"/>
        </w:r>
        <w:r>
          <w:rPr>
            <w:webHidden/>
          </w:rPr>
          <w:instrText xml:space="preserve"> PAGEREF _Toc475985078 \h </w:instrText>
        </w:r>
        <w:r>
          <w:rPr>
            <w:webHidden/>
          </w:rPr>
        </w:r>
        <w:r>
          <w:rPr>
            <w:webHidden/>
          </w:rPr>
          <w:fldChar w:fldCharType="separate"/>
        </w:r>
        <w:r>
          <w:rPr>
            <w:webHidden/>
          </w:rPr>
          <w:t>31</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79" w:history="1">
        <w:r w:rsidRPr="007D10E4">
          <w:rPr>
            <w:rStyle w:val="Lienhypertexte"/>
            <w:rFonts w:asciiTheme="majorHAnsi" w:eastAsiaTheme="majorEastAsia" w:hAnsiTheme="majorHAnsi" w:cstheme="majorBidi"/>
            <w:b/>
            <w:bCs/>
            <w:iCs/>
          </w:rPr>
          <w:t>2.3.3 Fermeture de la gare</w:t>
        </w:r>
        <w:r>
          <w:rPr>
            <w:webHidden/>
          </w:rPr>
          <w:tab/>
        </w:r>
        <w:r>
          <w:rPr>
            <w:webHidden/>
          </w:rPr>
          <w:fldChar w:fldCharType="begin"/>
        </w:r>
        <w:r>
          <w:rPr>
            <w:webHidden/>
          </w:rPr>
          <w:instrText xml:space="preserve"> PAGEREF _Toc475985079 \h </w:instrText>
        </w:r>
        <w:r>
          <w:rPr>
            <w:webHidden/>
          </w:rPr>
        </w:r>
        <w:r>
          <w:rPr>
            <w:webHidden/>
          </w:rPr>
          <w:fldChar w:fldCharType="separate"/>
        </w:r>
        <w:r>
          <w:rPr>
            <w:webHidden/>
          </w:rPr>
          <w:t>31</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80" w:history="1">
        <w:r w:rsidRPr="007D10E4">
          <w:rPr>
            <w:rStyle w:val="Lienhypertexte"/>
          </w:rPr>
          <w:t>3.</w:t>
        </w:r>
        <w:r>
          <w:rPr>
            <w:rFonts w:eastAsiaTheme="minorEastAsia"/>
            <w:caps w:val="0"/>
            <w:color w:val="auto"/>
            <w:sz w:val="22"/>
            <w:szCs w:val="22"/>
            <w:lang w:val="fr-FR" w:eastAsia="fr-FR"/>
          </w:rPr>
          <w:tab/>
        </w:r>
        <w:r w:rsidRPr="007D10E4">
          <w:rPr>
            <w:rStyle w:val="Lienhypertexte"/>
          </w:rPr>
          <w:t>PRINCIPES DE TARIFICATION ET DE FACTURATION DE L’ACCÈS ET DES SERVICES EN GARES</w:t>
        </w:r>
        <w:r>
          <w:rPr>
            <w:webHidden/>
          </w:rPr>
          <w:tab/>
        </w:r>
        <w:r>
          <w:rPr>
            <w:webHidden/>
          </w:rPr>
          <w:fldChar w:fldCharType="begin"/>
        </w:r>
        <w:r>
          <w:rPr>
            <w:webHidden/>
          </w:rPr>
          <w:instrText xml:space="preserve"> PAGEREF _Toc475985080 \h </w:instrText>
        </w:r>
        <w:r>
          <w:rPr>
            <w:webHidden/>
          </w:rPr>
        </w:r>
        <w:r>
          <w:rPr>
            <w:webHidden/>
          </w:rPr>
          <w:fldChar w:fldCharType="separate"/>
        </w:r>
        <w:r>
          <w:rPr>
            <w:webHidden/>
          </w:rPr>
          <w:t>32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1" w:history="1">
        <w:r w:rsidRPr="007D10E4">
          <w:rPr>
            <w:rStyle w:val="Lienhypertexte"/>
          </w:rPr>
          <w:t>Informations préliminaires</w:t>
        </w:r>
        <w:r>
          <w:rPr>
            <w:webHidden/>
          </w:rPr>
          <w:tab/>
        </w:r>
        <w:r>
          <w:rPr>
            <w:webHidden/>
          </w:rPr>
          <w:fldChar w:fldCharType="begin"/>
        </w:r>
        <w:r>
          <w:rPr>
            <w:webHidden/>
          </w:rPr>
          <w:instrText xml:space="preserve"> PAGEREF _Toc475985081 \h </w:instrText>
        </w:r>
        <w:r>
          <w:rPr>
            <w:webHidden/>
          </w:rPr>
        </w:r>
        <w:r>
          <w:rPr>
            <w:webHidden/>
          </w:rPr>
          <w:fldChar w:fldCharType="separate"/>
        </w:r>
        <w:r>
          <w:rPr>
            <w:webHidden/>
          </w:rPr>
          <w:t>32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2" w:history="1">
        <w:r w:rsidRPr="007D10E4">
          <w:rPr>
            <w:rStyle w:val="Lienhypertexte"/>
          </w:rPr>
          <w:t>3.1 Principes de tarification du service de base en gare</w:t>
        </w:r>
        <w:r>
          <w:rPr>
            <w:webHidden/>
          </w:rPr>
          <w:tab/>
        </w:r>
        <w:r>
          <w:rPr>
            <w:webHidden/>
          </w:rPr>
          <w:fldChar w:fldCharType="begin"/>
        </w:r>
        <w:r>
          <w:rPr>
            <w:webHidden/>
          </w:rPr>
          <w:instrText xml:space="preserve"> PAGEREF _Toc475985082 \h </w:instrText>
        </w:r>
        <w:r>
          <w:rPr>
            <w:webHidden/>
          </w:rPr>
        </w:r>
        <w:r>
          <w:rPr>
            <w:webHidden/>
          </w:rPr>
          <w:fldChar w:fldCharType="separate"/>
        </w:r>
        <w:r>
          <w:rPr>
            <w:webHidden/>
          </w:rPr>
          <w:t>32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3" w:history="1">
        <w:r w:rsidRPr="007D10E4">
          <w:rPr>
            <w:rStyle w:val="Lienhypertexte"/>
            <w:rFonts w:asciiTheme="majorHAnsi" w:eastAsiaTheme="majorEastAsia" w:hAnsiTheme="majorHAnsi" w:cstheme="majorBidi"/>
            <w:b/>
            <w:bCs/>
            <w:iCs/>
          </w:rPr>
          <w:t>3.1.1 Tarification de la prestation de base</w:t>
        </w:r>
        <w:r>
          <w:rPr>
            <w:webHidden/>
          </w:rPr>
          <w:tab/>
        </w:r>
        <w:r>
          <w:rPr>
            <w:webHidden/>
          </w:rPr>
          <w:fldChar w:fldCharType="begin"/>
        </w:r>
        <w:r>
          <w:rPr>
            <w:webHidden/>
          </w:rPr>
          <w:instrText xml:space="preserve"> PAGEREF _Toc475985083 \h </w:instrText>
        </w:r>
        <w:r>
          <w:rPr>
            <w:webHidden/>
          </w:rPr>
        </w:r>
        <w:r>
          <w:rPr>
            <w:webHidden/>
          </w:rPr>
          <w:fldChar w:fldCharType="separate"/>
        </w:r>
        <w:r>
          <w:rPr>
            <w:webHidden/>
          </w:rPr>
          <w:t>32</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4" w:history="1">
        <w:r w:rsidRPr="007D10E4">
          <w:rPr>
            <w:rStyle w:val="Lienhypertexte"/>
            <w:rFonts w:asciiTheme="majorHAnsi" w:eastAsiaTheme="majorEastAsia" w:hAnsiTheme="majorHAnsi" w:cstheme="majorBidi"/>
            <w:b/>
            <w:bCs/>
            <w:iCs/>
          </w:rPr>
          <w:t>3.1.2 Tarification de la prestation d’embarquement et débarquement des personnes handicapées et des PMR</w:t>
        </w:r>
        <w:r>
          <w:rPr>
            <w:webHidden/>
          </w:rPr>
          <w:tab/>
        </w:r>
        <w:r>
          <w:rPr>
            <w:webHidden/>
          </w:rPr>
          <w:fldChar w:fldCharType="begin"/>
        </w:r>
        <w:r>
          <w:rPr>
            <w:webHidden/>
          </w:rPr>
          <w:instrText xml:space="preserve"> PAGEREF _Toc475985084 \h </w:instrText>
        </w:r>
        <w:r>
          <w:rPr>
            <w:webHidden/>
          </w:rPr>
        </w:r>
        <w:r>
          <w:rPr>
            <w:webHidden/>
          </w:rPr>
          <w:fldChar w:fldCharType="separate"/>
        </w:r>
        <w:r>
          <w:rPr>
            <w:webHidden/>
          </w:rPr>
          <w:t>34</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5" w:history="1">
        <w:r w:rsidRPr="007D10E4">
          <w:rPr>
            <w:rStyle w:val="Lienhypertexte"/>
            <w:rFonts w:asciiTheme="majorHAnsi" w:eastAsiaTheme="majorEastAsia" w:hAnsiTheme="majorHAnsi" w:cstheme="majorBidi"/>
            <w:b/>
            <w:bCs/>
            <w:iCs/>
          </w:rPr>
          <w:t>3.1.3 Tarification de la prestation Transmanche</w:t>
        </w:r>
        <w:r>
          <w:rPr>
            <w:webHidden/>
          </w:rPr>
          <w:tab/>
        </w:r>
        <w:r>
          <w:rPr>
            <w:webHidden/>
          </w:rPr>
          <w:fldChar w:fldCharType="begin"/>
        </w:r>
        <w:r>
          <w:rPr>
            <w:webHidden/>
          </w:rPr>
          <w:instrText xml:space="preserve"> PAGEREF _Toc475985085 \h </w:instrText>
        </w:r>
        <w:r>
          <w:rPr>
            <w:webHidden/>
          </w:rPr>
        </w:r>
        <w:r>
          <w:rPr>
            <w:webHidden/>
          </w:rPr>
          <w:fldChar w:fldCharType="separate"/>
        </w:r>
        <w:r>
          <w:rPr>
            <w:webHidden/>
          </w:rPr>
          <w:t>34</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6" w:history="1">
        <w:r w:rsidRPr="007D10E4">
          <w:rPr>
            <w:rStyle w:val="Lienhypertexte"/>
            <w:rFonts w:asciiTheme="majorHAnsi" w:eastAsiaTheme="majorEastAsia" w:hAnsiTheme="majorHAnsi" w:cstheme="majorBidi"/>
            <w:b/>
            <w:bCs/>
            <w:iCs/>
          </w:rPr>
          <w:t>3.1.4 Tarification de la prestation pour certains trains à destination de la Belgique et des Pays-Bas</w:t>
        </w:r>
        <w:r>
          <w:rPr>
            <w:webHidden/>
          </w:rPr>
          <w:tab/>
        </w:r>
        <w:r>
          <w:rPr>
            <w:webHidden/>
          </w:rPr>
          <w:fldChar w:fldCharType="begin"/>
        </w:r>
        <w:r>
          <w:rPr>
            <w:webHidden/>
          </w:rPr>
          <w:instrText xml:space="preserve"> PAGEREF _Toc475985086 \h </w:instrText>
        </w:r>
        <w:r>
          <w:rPr>
            <w:webHidden/>
          </w:rPr>
        </w:r>
        <w:r>
          <w:rPr>
            <w:webHidden/>
          </w:rPr>
          <w:fldChar w:fldCharType="separate"/>
        </w:r>
        <w:r>
          <w:rPr>
            <w:webHidden/>
          </w:rPr>
          <w:t>35</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7" w:history="1">
        <w:r w:rsidRPr="007D10E4">
          <w:rPr>
            <w:rStyle w:val="Lienhypertexte"/>
            <w:rFonts w:asciiTheme="majorHAnsi" w:eastAsiaTheme="majorEastAsia" w:hAnsiTheme="majorHAnsi" w:cstheme="majorBidi"/>
            <w:b/>
            <w:bCs/>
            <w:iCs/>
          </w:rPr>
          <w:t>3.1.5 Tarification de la prestation de mise à disposition d’espaces ou de locaux pour la vente de titres de transport ferroviaire</w:t>
        </w:r>
        <w:r>
          <w:rPr>
            <w:webHidden/>
          </w:rPr>
          <w:tab/>
        </w:r>
        <w:r>
          <w:rPr>
            <w:webHidden/>
          </w:rPr>
          <w:fldChar w:fldCharType="begin"/>
        </w:r>
        <w:r>
          <w:rPr>
            <w:webHidden/>
          </w:rPr>
          <w:instrText xml:space="preserve"> PAGEREF _Toc475985087 \h </w:instrText>
        </w:r>
        <w:r>
          <w:rPr>
            <w:webHidden/>
          </w:rPr>
        </w:r>
        <w:r>
          <w:rPr>
            <w:webHidden/>
          </w:rPr>
          <w:fldChar w:fldCharType="separate"/>
        </w:r>
        <w:r>
          <w:rPr>
            <w:webHidden/>
          </w:rPr>
          <w:t>35</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8" w:history="1">
        <w:r w:rsidRPr="007D10E4">
          <w:rPr>
            <w:rStyle w:val="Lienhypertexte"/>
            <w:rFonts w:asciiTheme="majorHAnsi" w:eastAsiaTheme="majorEastAsia" w:hAnsiTheme="majorHAnsi" w:cstheme="majorBidi"/>
            <w:b/>
            <w:bCs/>
            <w:iCs/>
          </w:rPr>
          <w:t>3.1.6 Tarification des arrêts en situation perturbée</w:t>
        </w:r>
        <w:r>
          <w:rPr>
            <w:webHidden/>
          </w:rPr>
          <w:tab/>
        </w:r>
        <w:r>
          <w:rPr>
            <w:webHidden/>
          </w:rPr>
          <w:fldChar w:fldCharType="begin"/>
        </w:r>
        <w:r>
          <w:rPr>
            <w:webHidden/>
          </w:rPr>
          <w:instrText xml:space="preserve"> PAGEREF _Toc475985088 \h </w:instrText>
        </w:r>
        <w:r>
          <w:rPr>
            <w:webHidden/>
          </w:rPr>
        </w:r>
        <w:r>
          <w:rPr>
            <w:webHidden/>
          </w:rPr>
          <w:fldChar w:fldCharType="separate"/>
        </w:r>
        <w:r>
          <w:rPr>
            <w:webHidden/>
          </w:rPr>
          <w:t>35</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89" w:history="1">
        <w:r w:rsidRPr="007D10E4">
          <w:rPr>
            <w:rStyle w:val="Lienhypertexte"/>
          </w:rPr>
          <w:t>3.2 Principes de tarification des prestations complémentaires</w:t>
        </w:r>
        <w:r>
          <w:rPr>
            <w:webHidden/>
          </w:rPr>
          <w:tab/>
        </w:r>
        <w:r>
          <w:rPr>
            <w:webHidden/>
          </w:rPr>
          <w:fldChar w:fldCharType="begin"/>
        </w:r>
        <w:r>
          <w:rPr>
            <w:webHidden/>
          </w:rPr>
          <w:instrText xml:space="preserve"> PAGEREF _Toc475985089 \h </w:instrText>
        </w:r>
        <w:r>
          <w:rPr>
            <w:webHidden/>
          </w:rPr>
        </w:r>
        <w:r>
          <w:rPr>
            <w:webHidden/>
          </w:rPr>
          <w:fldChar w:fldCharType="separate"/>
        </w:r>
        <w:r>
          <w:rPr>
            <w:webHidden/>
          </w:rPr>
          <w:t>35</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0" w:history="1">
        <w:r w:rsidRPr="007D10E4">
          <w:rPr>
            <w:rStyle w:val="Lienhypertexte"/>
            <w:rFonts w:asciiTheme="majorHAnsi" w:eastAsiaTheme="majorEastAsia" w:hAnsiTheme="majorHAnsi" w:cstheme="majorBidi"/>
            <w:b/>
            <w:bCs/>
            <w:iCs/>
          </w:rPr>
          <w:t>3.2.1 Occupation d’espace ou de locaux en gare</w:t>
        </w:r>
        <w:r>
          <w:rPr>
            <w:webHidden/>
          </w:rPr>
          <w:tab/>
        </w:r>
        <w:r>
          <w:rPr>
            <w:webHidden/>
          </w:rPr>
          <w:fldChar w:fldCharType="begin"/>
        </w:r>
        <w:r>
          <w:rPr>
            <w:webHidden/>
          </w:rPr>
          <w:instrText xml:space="preserve"> PAGEREF _Toc475985090 \h </w:instrText>
        </w:r>
        <w:r>
          <w:rPr>
            <w:webHidden/>
          </w:rPr>
        </w:r>
        <w:r>
          <w:rPr>
            <w:webHidden/>
          </w:rPr>
          <w:fldChar w:fldCharType="separate"/>
        </w:r>
        <w:r>
          <w:rPr>
            <w:webHidden/>
          </w:rPr>
          <w:t>35</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1" w:history="1">
        <w:r w:rsidRPr="007D10E4">
          <w:rPr>
            <w:rStyle w:val="Lienhypertexte"/>
            <w:rFonts w:asciiTheme="majorHAnsi" w:eastAsiaTheme="majorEastAsia" w:hAnsiTheme="majorHAnsi" w:cstheme="majorBidi"/>
            <w:b/>
            <w:bCs/>
            <w:iCs/>
          </w:rPr>
          <w:t>3.2.2 Utilisation des installations de préchauffage des rames</w:t>
        </w:r>
        <w:r>
          <w:rPr>
            <w:webHidden/>
          </w:rPr>
          <w:tab/>
        </w:r>
        <w:r>
          <w:rPr>
            <w:webHidden/>
          </w:rPr>
          <w:fldChar w:fldCharType="begin"/>
        </w:r>
        <w:r>
          <w:rPr>
            <w:webHidden/>
          </w:rPr>
          <w:instrText xml:space="preserve"> PAGEREF _Toc475985091 \h </w:instrText>
        </w:r>
        <w:r>
          <w:rPr>
            <w:webHidden/>
          </w:rPr>
        </w:r>
        <w:r>
          <w:rPr>
            <w:webHidden/>
          </w:rPr>
          <w:fldChar w:fldCharType="separate"/>
        </w:r>
        <w:r>
          <w:rPr>
            <w:webHidden/>
          </w:rPr>
          <w:t>37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2" w:history="1">
        <w:r w:rsidRPr="007D10E4">
          <w:rPr>
            <w:rStyle w:val="Lienhypertexte"/>
          </w:rPr>
          <w:t>3.3 Facturation de l’ensemble des services de SNCF Gares &amp; Connexions</w:t>
        </w:r>
        <w:r>
          <w:rPr>
            <w:webHidden/>
          </w:rPr>
          <w:tab/>
        </w:r>
        <w:r>
          <w:rPr>
            <w:webHidden/>
          </w:rPr>
          <w:fldChar w:fldCharType="begin"/>
        </w:r>
        <w:r>
          <w:rPr>
            <w:webHidden/>
          </w:rPr>
          <w:instrText xml:space="preserve"> PAGEREF _Toc475985092 \h </w:instrText>
        </w:r>
        <w:r>
          <w:rPr>
            <w:webHidden/>
          </w:rPr>
        </w:r>
        <w:r>
          <w:rPr>
            <w:webHidden/>
          </w:rPr>
          <w:fldChar w:fldCharType="separate"/>
        </w:r>
        <w:r>
          <w:rPr>
            <w:webHidden/>
          </w:rPr>
          <w:t>37</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093" w:history="1">
        <w:r w:rsidRPr="007D10E4">
          <w:rPr>
            <w:rStyle w:val="Lienhypertexte"/>
          </w:rPr>
          <w:t>4.</w:t>
        </w:r>
        <w:r>
          <w:rPr>
            <w:rFonts w:eastAsiaTheme="minorEastAsia"/>
            <w:caps w:val="0"/>
            <w:color w:val="auto"/>
            <w:sz w:val="22"/>
            <w:szCs w:val="22"/>
            <w:lang w:val="fr-FR" w:eastAsia="fr-FR"/>
          </w:rPr>
          <w:tab/>
        </w:r>
        <w:r w:rsidRPr="007D10E4">
          <w:rPr>
            <w:rStyle w:val="Lienhypertexte"/>
          </w:rPr>
          <w:t>MÉTHODOLOGIE</w:t>
        </w:r>
        <w:r>
          <w:rPr>
            <w:webHidden/>
          </w:rPr>
          <w:tab/>
        </w:r>
        <w:r>
          <w:rPr>
            <w:webHidden/>
          </w:rPr>
          <w:fldChar w:fldCharType="begin"/>
        </w:r>
        <w:r>
          <w:rPr>
            <w:webHidden/>
          </w:rPr>
          <w:instrText xml:space="preserve"> PAGEREF _Toc475985093 \h </w:instrText>
        </w:r>
        <w:r>
          <w:rPr>
            <w:webHidden/>
          </w:rPr>
        </w:r>
        <w:r>
          <w:rPr>
            <w:webHidden/>
          </w:rPr>
          <w:fldChar w:fldCharType="separate"/>
        </w:r>
        <w:r>
          <w:rPr>
            <w:webHidden/>
          </w:rPr>
          <w:t>37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4" w:history="1">
        <w:r w:rsidRPr="007D10E4">
          <w:rPr>
            <w:rStyle w:val="Lienhypertexte"/>
          </w:rPr>
          <w:t>4.1 Compte de gare et périmètre des transporteurs ferroviaires</w:t>
        </w:r>
        <w:r>
          <w:rPr>
            <w:webHidden/>
          </w:rPr>
          <w:tab/>
        </w:r>
        <w:r>
          <w:rPr>
            <w:webHidden/>
          </w:rPr>
          <w:fldChar w:fldCharType="begin"/>
        </w:r>
        <w:r>
          <w:rPr>
            <w:webHidden/>
          </w:rPr>
          <w:instrText xml:space="preserve"> PAGEREF _Toc475985094 \h </w:instrText>
        </w:r>
        <w:r>
          <w:rPr>
            <w:webHidden/>
          </w:rPr>
        </w:r>
        <w:r>
          <w:rPr>
            <w:webHidden/>
          </w:rPr>
          <w:fldChar w:fldCharType="separate"/>
        </w:r>
        <w:r>
          <w:rPr>
            <w:webHidden/>
          </w:rPr>
          <w:t>38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5" w:history="1">
        <w:r w:rsidRPr="007D10E4">
          <w:rPr>
            <w:rStyle w:val="Lienhypertexte"/>
          </w:rPr>
          <w:t>4.2 Règles d’identification et d’affectation des charges au périmètre des transporteurs</w:t>
        </w:r>
        <w:r>
          <w:rPr>
            <w:webHidden/>
          </w:rPr>
          <w:tab/>
        </w:r>
        <w:r>
          <w:rPr>
            <w:webHidden/>
          </w:rPr>
          <w:fldChar w:fldCharType="begin"/>
        </w:r>
        <w:r>
          <w:rPr>
            <w:webHidden/>
          </w:rPr>
          <w:instrText xml:space="preserve"> PAGEREF _Toc475985095 \h </w:instrText>
        </w:r>
        <w:r>
          <w:rPr>
            <w:webHidden/>
          </w:rPr>
        </w:r>
        <w:r>
          <w:rPr>
            <w:webHidden/>
          </w:rPr>
          <w:fldChar w:fldCharType="separate"/>
        </w:r>
        <w:r>
          <w:rPr>
            <w:webHidden/>
          </w:rPr>
          <w:t>38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6" w:history="1">
        <w:r w:rsidRPr="007D10E4">
          <w:rPr>
            <w:rStyle w:val="Lienhypertexte"/>
          </w:rPr>
          <w:t>4.3 Part fixe et part pondérée : règles de modulation de la prestation de base</w:t>
        </w:r>
        <w:r>
          <w:rPr>
            <w:webHidden/>
          </w:rPr>
          <w:tab/>
        </w:r>
        <w:r>
          <w:rPr>
            <w:webHidden/>
          </w:rPr>
          <w:fldChar w:fldCharType="begin"/>
        </w:r>
        <w:r>
          <w:rPr>
            <w:webHidden/>
          </w:rPr>
          <w:instrText xml:space="preserve"> PAGEREF _Toc475985096 \h </w:instrText>
        </w:r>
        <w:r>
          <w:rPr>
            <w:webHidden/>
          </w:rPr>
        </w:r>
        <w:r>
          <w:rPr>
            <w:webHidden/>
          </w:rPr>
          <w:fldChar w:fldCharType="separate"/>
        </w:r>
        <w:r>
          <w:rPr>
            <w:webHidden/>
          </w:rPr>
          <w:t>41</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7" w:history="1">
        <w:r w:rsidRPr="007D10E4">
          <w:rPr>
            <w:rStyle w:val="Lienhypertexte"/>
          </w:rPr>
          <w:t>4.4 Affectation des charges courantes d’entretien et d’exploitation</w:t>
        </w:r>
        <w:r>
          <w:rPr>
            <w:webHidden/>
          </w:rPr>
          <w:tab/>
        </w:r>
        <w:r>
          <w:rPr>
            <w:webHidden/>
          </w:rPr>
          <w:fldChar w:fldCharType="begin"/>
        </w:r>
        <w:r>
          <w:rPr>
            <w:webHidden/>
          </w:rPr>
          <w:instrText xml:space="preserve"> PAGEREF _Toc475985097 \h </w:instrText>
        </w:r>
        <w:r>
          <w:rPr>
            <w:webHidden/>
          </w:rPr>
        </w:r>
        <w:r>
          <w:rPr>
            <w:webHidden/>
          </w:rPr>
          <w:fldChar w:fldCharType="separate"/>
        </w:r>
        <w:r>
          <w:rPr>
            <w:webHidden/>
          </w:rPr>
          <w:t>41</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8" w:history="1">
        <w:r w:rsidRPr="007D10E4">
          <w:rPr>
            <w:rStyle w:val="Lienhypertexte"/>
          </w:rPr>
          <w:t>4.5 Dotation aux Amortissements</w:t>
        </w:r>
        <w:r>
          <w:rPr>
            <w:webHidden/>
          </w:rPr>
          <w:tab/>
        </w:r>
        <w:r>
          <w:rPr>
            <w:webHidden/>
          </w:rPr>
          <w:fldChar w:fldCharType="begin"/>
        </w:r>
        <w:r>
          <w:rPr>
            <w:webHidden/>
          </w:rPr>
          <w:instrText xml:space="preserve"> PAGEREF _Toc475985098 \h </w:instrText>
        </w:r>
        <w:r>
          <w:rPr>
            <w:webHidden/>
          </w:rPr>
        </w:r>
        <w:r>
          <w:rPr>
            <w:webHidden/>
          </w:rPr>
          <w:fldChar w:fldCharType="separate"/>
        </w:r>
        <w:r>
          <w:rPr>
            <w:webHidden/>
          </w:rPr>
          <w:t>47</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099" w:history="1">
        <w:r w:rsidRPr="007D10E4">
          <w:rPr>
            <w:rStyle w:val="Lienhypertexte"/>
          </w:rPr>
          <w:t>4.6 Coût des capitaux engagés</w:t>
        </w:r>
        <w:r>
          <w:rPr>
            <w:webHidden/>
          </w:rPr>
          <w:tab/>
        </w:r>
        <w:r>
          <w:rPr>
            <w:webHidden/>
          </w:rPr>
          <w:fldChar w:fldCharType="begin"/>
        </w:r>
        <w:r>
          <w:rPr>
            <w:webHidden/>
          </w:rPr>
          <w:instrText xml:space="preserve"> PAGEREF _Toc475985099 \h </w:instrText>
        </w:r>
        <w:r>
          <w:rPr>
            <w:webHidden/>
          </w:rPr>
        </w:r>
        <w:r>
          <w:rPr>
            <w:webHidden/>
          </w:rPr>
          <w:fldChar w:fldCharType="separate"/>
        </w:r>
        <w:r>
          <w:rPr>
            <w:webHidden/>
          </w:rPr>
          <w:t>48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0" w:history="1">
        <w:r w:rsidRPr="007D10E4">
          <w:rPr>
            <w:rStyle w:val="Lienhypertexte"/>
          </w:rPr>
          <w:t>4.7 Principe de rétrocession du résultat courant positif des prestations non régulées</w:t>
        </w:r>
        <w:r>
          <w:rPr>
            <w:webHidden/>
          </w:rPr>
          <w:tab/>
        </w:r>
        <w:r>
          <w:rPr>
            <w:webHidden/>
          </w:rPr>
          <w:fldChar w:fldCharType="begin"/>
        </w:r>
        <w:r>
          <w:rPr>
            <w:webHidden/>
          </w:rPr>
          <w:instrText xml:space="preserve"> PAGEREF _Toc475985100 \h </w:instrText>
        </w:r>
        <w:r>
          <w:rPr>
            <w:webHidden/>
          </w:rPr>
        </w:r>
        <w:r>
          <w:rPr>
            <w:webHidden/>
          </w:rPr>
          <w:fldChar w:fldCharType="separate"/>
        </w:r>
        <w:r>
          <w:rPr>
            <w:webHidden/>
          </w:rPr>
          <w:t>48</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1" w:history="1">
        <w:r w:rsidRPr="007D10E4">
          <w:rPr>
            <w:rStyle w:val="Lienhypertexte"/>
          </w:rPr>
          <w:t>4.9 Tableau récapitulatif de répartition des charges</w:t>
        </w:r>
        <w:r>
          <w:rPr>
            <w:webHidden/>
          </w:rPr>
          <w:tab/>
        </w:r>
        <w:r>
          <w:rPr>
            <w:webHidden/>
          </w:rPr>
          <w:fldChar w:fldCharType="begin"/>
        </w:r>
        <w:r>
          <w:rPr>
            <w:webHidden/>
          </w:rPr>
          <w:instrText xml:space="preserve"> PAGEREF _Toc475985101 \h </w:instrText>
        </w:r>
        <w:r>
          <w:rPr>
            <w:webHidden/>
          </w:rPr>
        </w:r>
        <w:r>
          <w:rPr>
            <w:webHidden/>
          </w:rPr>
          <w:fldChar w:fldCharType="separate"/>
        </w:r>
        <w:r>
          <w:rPr>
            <w:webHidden/>
          </w:rPr>
          <w:t>49</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2" w:history="1">
        <w:r w:rsidRPr="007D10E4">
          <w:rPr>
            <w:rStyle w:val="Lienhypertexte"/>
          </w:rPr>
          <w:t>4.10 Principes de régularisation entre le tarif et le réalisé</w:t>
        </w:r>
        <w:r>
          <w:rPr>
            <w:webHidden/>
          </w:rPr>
          <w:tab/>
        </w:r>
        <w:r>
          <w:rPr>
            <w:webHidden/>
          </w:rPr>
          <w:fldChar w:fldCharType="begin"/>
        </w:r>
        <w:r>
          <w:rPr>
            <w:webHidden/>
          </w:rPr>
          <w:instrText xml:space="preserve"> PAGEREF _Toc475985102 \h </w:instrText>
        </w:r>
        <w:r>
          <w:rPr>
            <w:webHidden/>
          </w:rPr>
        </w:r>
        <w:r>
          <w:rPr>
            <w:webHidden/>
          </w:rPr>
          <w:fldChar w:fldCharType="separate"/>
        </w:r>
        <w:r>
          <w:rPr>
            <w:webHidden/>
          </w:rPr>
          <w:t>50</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103" w:history="1">
        <w:r w:rsidRPr="007D10E4">
          <w:rPr>
            <w:rStyle w:val="Lienhypertexte"/>
          </w:rPr>
          <w:t>5.</w:t>
        </w:r>
        <w:r>
          <w:rPr>
            <w:rFonts w:eastAsiaTheme="minorEastAsia"/>
            <w:caps w:val="0"/>
            <w:color w:val="auto"/>
            <w:sz w:val="22"/>
            <w:szCs w:val="22"/>
            <w:lang w:val="fr-FR" w:eastAsia="fr-FR"/>
          </w:rPr>
          <w:tab/>
        </w:r>
        <w:r w:rsidRPr="007D10E4">
          <w:rPr>
            <w:rStyle w:val="Lienhypertexte"/>
          </w:rPr>
          <w:t>RÈGLES ET PRINCIPES COMPTABLES</w:t>
        </w:r>
        <w:r>
          <w:rPr>
            <w:webHidden/>
          </w:rPr>
          <w:tab/>
        </w:r>
        <w:r>
          <w:rPr>
            <w:webHidden/>
          </w:rPr>
          <w:fldChar w:fldCharType="begin"/>
        </w:r>
        <w:r>
          <w:rPr>
            <w:webHidden/>
          </w:rPr>
          <w:instrText xml:space="preserve"> PAGEREF _Toc475985103 \h </w:instrText>
        </w:r>
        <w:r>
          <w:rPr>
            <w:webHidden/>
          </w:rPr>
        </w:r>
        <w:r>
          <w:rPr>
            <w:webHidden/>
          </w:rPr>
          <w:fldChar w:fldCharType="separate"/>
        </w:r>
        <w:r>
          <w:rPr>
            <w:webHidden/>
          </w:rPr>
          <w:t>52</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104" w:history="1">
        <w:r w:rsidRPr="007D10E4">
          <w:rPr>
            <w:rStyle w:val="Lienhypertexte"/>
          </w:rPr>
          <w:t>6.</w:t>
        </w:r>
        <w:r>
          <w:rPr>
            <w:rFonts w:eastAsiaTheme="minorEastAsia"/>
            <w:caps w:val="0"/>
            <w:color w:val="auto"/>
            <w:sz w:val="22"/>
            <w:szCs w:val="22"/>
            <w:lang w:val="fr-FR" w:eastAsia="fr-FR"/>
          </w:rPr>
          <w:tab/>
        </w:r>
        <w:r w:rsidRPr="007D10E4">
          <w:rPr>
            <w:rStyle w:val="Lienhypertexte"/>
          </w:rPr>
          <w:t>PROGRAMMES D’INVESTISSEMENTS ET PRODUITS DE CESSIONS</w:t>
        </w:r>
        <w:r>
          <w:rPr>
            <w:webHidden/>
          </w:rPr>
          <w:tab/>
        </w:r>
        <w:r>
          <w:rPr>
            <w:webHidden/>
          </w:rPr>
          <w:fldChar w:fldCharType="begin"/>
        </w:r>
        <w:r>
          <w:rPr>
            <w:webHidden/>
          </w:rPr>
          <w:instrText xml:space="preserve"> PAGEREF _Toc475985104 \h </w:instrText>
        </w:r>
        <w:r>
          <w:rPr>
            <w:webHidden/>
          </w:rPr>
        </w:r>
        <w:r>
          <w:rPr>
            <w:webHidden/>
          </w:rPr>
          <w:fldChar w:fldCharType="separate"/>
        </w:r>
        <w:r>
          <w:rPr>
            <w:webHidden/>
          </w:rPr>
          <w:t>54</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5" w:history="1">
        <w:r w:rsidRPr="007D10E4">
          <w:rPr>
            <w:rStyle w:val="Lienhypertexte"/>
          </w:rPr>
          <w:t>6.1 Programmes d’investissements et structure des financements</w:t>
        </w:r>
        <w:r>
          <w:rPr>
            <w:webHidden/>
          </w:rPr>
          <w:tab/>
        </w:r>
        <w:r>
          <w:rPr>
            <w:webHidden/>
          </w:rPr>
          <w:fldChar w:fldCharType="begin"/>
        </w:r>
        <w:r>
          <w:rPr>
            <w:webHidden/>
          </w:rPr>
          <w:instrText xml:space="preserve"> PAGEREF _Toc475985105 \h </w:instrText>
        </w:r>
        <w:r>
          <w:rPr>
            <w:webHidden/>
          </w:rPr>
        </w:r>
        <w:r>
          <w:rPr>
            <w:webHidden/>
          </w:rPr>
          <w:fldChar w:fldCharType="separate"/>
        </w:r>
        <w:r>
          <w:rPr>
            <w:webHidden/>
          </w:rPr>
          <w:t>54</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6" w:history="1">
        <w:r w:rsidRPr="007D10E4">
          <w:rPr>
            <w:rStyle w:val="Lienhypertexte"/>
          </w:rPr>
          <w:t>6.2 Produits de cession</w:t>
        </w:r>
        <w:r>
          <w:rPr>
            <w:webHidden/>
          </w:rPr>
          <w:tab/>
        </w:r>
        <w:r>
          <w:rPr>
            <w:webHidden/>
          </w:rPr>
          <w:fldChar w:fldCharType="begin"/>
        </w:r>
        <w:r>
          <w:rPr>
            <w:webHidden/>
          </w:rPr>
          <w:instrText xml:space="preserve"> PAGEREF _Toc475985106 \h </w:instrText>
        </w:r>
        <w:r>
          <w:rPr>
            <w:webHidden/>
          </w:rPr>
        </w:r>
        <w:r>
          <w:rPr>
            <w:webHidden/>
          </w:rPr>
          <w:fldChar w:fldCharType="separate"/>
        </w:r>
        <w:r>
          <w:rPr>
            <w:webHidden/>
          </w:rPr>
          <w:t>55</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107" w:history="1">
        <w:r w:rsidRPr="007D10E4">
          <w:rPr>
            <w:rStyle w:val="Lienhypertexte"/>
          </w:rPr>
          <w:t>7.</w:t>
        </w:r>
        <w:r>
          <w:rPr>
            <w:rFonts w:eastAsiaTheme="minorEastAsia"/>
            <w:caps w:val="0"/>
            <w:color w:val="auto"/>
            <w:sz w:val="22"/>
            <w:szCs w:val="22"/>
            <w:lang w:val="fr-FR" w:eastAsia="fr-FR"/>
          </w:rPr>
          <w:tab/>
        </w:r>
        <w:r w:rsidRPr="007D10E4">
          <w:rPr>
            <w:rStyle w:val="Lienhypertexte"/>
          </w:rPr>
          <w:t>QUALITÉ ET COÛT DU SERVICE FOURNI AUX TRANSPORTEURS</w:t>
        </w:r>
        <w:r>
          <w:rPr>
            <w:webHidden/>
          </w:rPr>
          <w:tab/>
        </w:r>
        <w:r>
          <w:rPr>
            <w:webHidden/>
          </w:rPr>
          <w:fldChar w:fldCharType="begin"/>
        </w:r>
        <w:r>
          <w:rPr>
            <w:webHidden/>
          </w:rPr>
          <w:instrText xml:space="preserve"> PAGEREF _Toc475985107 \h </w:instrText>
        </w:r>
        <w:r>
          <w:rPr>
            <w:webHidden/>
          </w:rPr>
        </w:r>
        <w:r>
          <w:rPr>
            <w:webHidden/>
          </w:rPr>
          <w:fldChar w:fldCharType="separate"/>
        </w:r>
        <w:r>
          <w:rPr>
            <w:webHidden/>
          </w:rPr>
          <w:t>56</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8" w:history="1">
        <w:r w:rsidRPr="007D10E4">
          <w:rPr>
            <w:rStyle w:val="Lienhypertexte"/>
          </w:rPr>
          <w:t>7.1 Qualité et performance opérationnelle</w:t>
        </w:r>
        <w:r>
          <w:rPr>
            <w:webHidden/>
          </w:rPr>
          <w:tab/>
        </w:r>
        <w:r>
          <w:rPr>
            <w:webHidden/>
          </w:rPr>
          <w:fldChar w:fldCharType="begin"/>
        </w:r>
        <w:r>
          <w:rPr>
            <w:webHidden/>
          </w:rPr>
          <w:instrText xml:space="preserve"> PAGEREF _Toc475985108 \h </w:instrText>
        </w:r>
        <w:r>
          <w:rPr>
            <w:webHidden/>
          </w:rPr>
        </w:r>
        <w:r>
          <w:rPr>
            <w:webHidden/>
          </w:rPr>
          <w:fldChar w:fldCharType="separate"/>
        </w:r>
        <w:r>
          <w:rPr>
            <w:webHidden/>
          </w:rPr>
          <w:t>56</w:t>
        </w:r>
        <w:r>
          <w:rPr>
            <w:webHidden/>
          </w:rPr>
          <w:fldChar w:fldCharType="end"/>
        </w:r>
      </w:hyperlink>
    </w:p>
    <w:p w:rsidR="00BB6FB1" w:rsidRDefault="00BB6FB1">
      <w:pPr>
        <w:pStyle w:val="TM3"/>
        <w:tabs>
          <w:tab w:val="right" w:pos="9628"/>
        </w:tabs>
        <w:rPr>
          <w:rFonts w:asciiTheme="minorHAnsi" w:eastAsiaTheme="minorEastAsia" w:hAnsiTheme="minorHAnsi"/>
          <w:color w:val="auto"/>
          <w:sz w:val="22"/>
          <w:lang w:eastAsia="fr-FR"/>
        </w:rPr>
      </w:pPr>
      <w:hyperlink w:anchor="_Toc475985109" w:history="1">
        <w:r w:rsidRPr="007D10E4">
          <w:rPr>
            <w:rStyle w:val="Lienhypertexte"/>
          </w:rPr>
          <w:t>7.2 Coût du service et performance économique</w:t>
        </w:r>
        <w:r>
          <w:rPr>
            <w:webHidden/>
          </w:rPr>
          <w:tab/>
        </w:r>
        <w:r>
          <w:rPr>
            <w:webHidden/>
          </w:rPr>
          <w:fldChar w:fldCharType="begin"/>
        </w:r>
        <w:r>
          <w:rPr>
            <w:webHidden/>
          </w:rPr>
          <w:instrText xml:space="preserve"> PAGEREF _Toc475985109 \h </w:instrText>
        </w:r>
        <w:r>
          <w:rPr>
            <w:webHidden/>
          </w:rPr>
        </w:r>
        <w:r>
          <w:rPr>
            <w:webHidden/>
          </w:rPr>
          <w:fldChar w:fldCharType="separate"/>
        </w:r>
        <w:r>
          <w:rPr>
            <w:webHidden/>
          </w:rPr>
          <w:t>59</w:t>
        </w:r>
        <w:r>
          <w:rPr>
            <w:webHidden/>
          </w:rPr>
          <w:fldChar w:fldCharType="end"/>
        </w:r>
      </w:hyperlink>
    </w:p>
    <w:p w:rsidR="00BB6FB1" w:rsidRDefault="00BB6FB1">
      <w:pPr>
        <w:pStyle w:val="TM2"/>
        <w:rPr>
          <w:rFonts w:eastAsiaTheme="minorEastAsia"/>
          <w:caps w:val="0"/>
          <w:color w:val="auto"/>
          <w:sz w:val="22"/>
          <w:szCs w:val="22"/>
          <w:lang w:val="fr-FR" w:eastAsia="fr-FR"/>
        </w:rPr>
      </w:pPr>
      <w:hyperlink w:anchor="_Toc475985110" w:history="1">
        <w:r w:rsidRPr="007D10E4">
          <w:rPr>
            <w:rStyle w:val="Lienhypertexte"/>
          </w:rPr>
          <w:t>Glossaire</w:t>
        </w:r>
        <w:r>
          <w:rPr>
            <w:webHidden/>
          </w:rPr>
          <w:tab/>
        </w:r>
        <w:r>
          <w:rPr>
            <w:webHidden/>
          </w:rPr>
          <w:fldChar w:fldCharType="begin"/>
        </w:r>
        <w:r>
          <w:rPr>
            <w:webHidden/>
          </w:rPr>
          <w:instrText xml:space="preserve"> PAGEREF _Toc475985110 \h </w:instrText>
        </w:r>
        <w:r>
          <w:rPr>
            <w:webHidden/>
          </w:rPr>
        </w:r>
        <w:r>
          <w:rPr>
            <w:webHidden/>
          </w:rPr>
          <w:fldChar w:fldCharType="separate"/>
        </w:r>
        <w:r>
          <w:rPr>
            <w:webHidden/>
          </w:rPr>
          <w:t>67</w:t>
        </w:r>
        <w:r>
          <w:rPr>
            <w:webHidden/>
          </w:rPr>
          <w:fldChar w:fldCharType="end"/>
        </w:r>
      </w:hyperlink>
    </w:p>
    <w:p w:rsidR="007813AA" w:rsidRPr="000B17C7" w:rsidRDefault="00713CFF" w:rsidP="00F35480">
      <w:pPr>
        <w:rPr>
          <w:rFonts w:ascii="Avenir LT Std 65 Medium" w:hAnsi="Avenir LT Std 65 Medium"/>
          <w:caps/>
          <w:noProof/>
          <w:color w:val="FFFFFF" w:themeColor="background1"/>
          <w:sz w:val="28"/>
          <w:shd w:val="clear" w:color="auto" w:fill="009AA6" w:themeFill="accent1"/>
        </w:rPr>
        <w:sectPr w:rsidR="007813AA" w:rsidRPr="000B17C7" w:rsidSect="005F6ADE">
          <w:footerReference w:type="first" r:id="rId13"/>
          <w:pgSz w:w="11906" w:h="16838" w:code="9"/>
          <w:pgMar w:top="567" w:right="1134" w:bottom="567" w:left="1134" w:header="567" w:footer="567" w:gutter="0"/>
          <w:cols w:space="708"/>
          <w:titlePg/>
          <w:docGrid w:linePitch="360"/>
        </w:sectPr>
      </w:pPr>
      <w:r w:rsidRPr="00D35536">
        <w:rPr>
          <w:rFonts w:ascii="Avenir LT Std 65 Medium" w:hAnsi="Avenir LT Std 65 Medium"/>
          <w:caps/>
          <w:noProof/>
          <w:color w:val="FFFFFF" w:themeColor="background1"/>
          <w:sz w:val="28"/>
          <w:shd w:val="clear" w:color="auto" w:fill="009AA6" w:themeFill="accent1"/>
        </w:rPr>
        <w:fldChar w:fldCharType="end"/>
      </w:r>
    </w:p>
    <w:p w:rsidR="00A632A2" w:rsidRPr="000B17C7" w:rsidRDefault="00870D8D" w:rsidP="006B0302">
      <w:pPr>
        <w:pStyle w:val="Titre1"/>
      </w:pPr>
      <w:bookmarkStart w:id="4" w:name="_Toc475985037"/>
      <w:r w:rsidRPr="000B17C7">
        <w:t>INTRODUCTION</w:t>
      </w:r>
      <w:bookmarkEnd w:id="4"/>
    </w:p>
    <w:p w:rsidR="00870D8D" w:rsidRPr="000B17C7" w:rsidRDefault="00870D8D" w:rsidP="00A632A2">
      <w:pPr>
        <w:pStyle w:val="Titre2"/>
      </w:pPr>
      <w:bookmarkStart w:id="5" w:name="_Toc475985038"/>
      <w:r w:rsidRPr="000B17C7">
        <w:t>Pr</w:t>
      </w:r>
      <w:r w:rsidR="00B25546" w:rsidRPr="000B17C7">
        <w:t>É</w:t>
      </w:r>
      <w:r w:rsidRPr="000B17C7">
        <w:t>ambule</w:t>
      </w:r>
      <w:bookmarkEnd w:id="5"/>
    </w:p>
    <w:p w:rsidR="00B62130" w:rsidRPr="000B17C7" w:rsidRDefault="00B62130" w:rsidP="00B62130">
      <w:pPr>
        <w:pStyle w:val="Textedesaisie"/>
        <w:rPr>
          <w:color w:val="3C3732"/>
        </w:rPr>
      </w:pPr>
    </w:p>
    <w:p w:rsidR="00375931" w:rsidRPr="000B17C7" w:rsidRDefault="00375931" w:rsidP="006F1DCE">
      <w:pPr>
        <w:pStyle w:val="Textedesaisie"/>
        <w:rPr>
          <w:ins w:id="6" w:author="MIALOT Stephane" w:date="2016-11-16T18:18:00Z"/>
          <w:color w:val="747678"/>
        </w:rPr>
      </w:pPr>
      <w:ins w:id="7" w:author="MIALOT Stephane" w:date="2016-11-16T18:18:00Z">
        <w:r w:rsidRPr="000B17C7">
          <w:rPr>
            <w:color w:val="747678"/>
          </w:rPr>
          <w:t>Le présent document est publié conformément aux dispositions de l’article 14-1 du décret n° 2003-194 du 7 mars 2003 relatif à l'utilisation du Réseau Ferré National (RFN), modifié par les décrets n° 2012-70 du 20 janvier 2012 et n°2016-1468 du 28 octobre 2016</w:t>
        </w:r>
      </w:ins>
      <w:ins w:id="8" w:author="7276693Z" w:date="2016-12-13T10:01:00Z">
        <w:r w:rsidR="007039B6" w:rsidRPr="000B17C7">
          <w:rPr>
            <w:color w:val="747678"/>
          </w:rPr>
          <w:t xml:space="preserve"> </w:t>
        </w:r>
      </w:ins>
      <w:ins w:id="9" w:author="MIALOT Stephane" w:date="2016-11-16T18:18:00Z">
        <w:r w:rsidRPr="000B17C7">
          <w:rPr>
            <w:color w:val="747678"/>
          </w:rPr>
          <w:t>– précisant que :</w:t>
        </w:r>
        <w:bookmarkStart w:id="10" w:name="_GoBack"/>
        <w:bookmarkEnd w:id="10"/>
      </w:ins>
    </w:p>
    <w:p w:rsidR="00375931" w:rsidRPr="000B17C7" w:rsidDel="007039B6" w:rsidRDefault="00375931" w:rsidP="00375931">
      <w:pPr>
        <w:pStyle w:val="Textedesaisie"/>
        <w:jc w:val="both"/>
        <w:rPr>
          <w:ins w:id="11" w:author="MIALOT Stephane" w:date="2016-11-16T18:18:00Z"/>
          <w:del w:id="12" w:author="7276693Z" w:date="2016-12-13T10:01:00Z"/>
          <w:color w:val="747678"/>
        </w:rPr>
      </w:pPr>
    </w:p>
    <w:p w:rsidR="00375931" w:rsidRPr="000B17C7" w:rsidRDefault="00375931" w:rsidP="006F1DCE">
      <w:pPr>
        <w:pStyle w:val="Textedesaisie"/>
        <w:rPr>
          <w:ins w:id="13" w:author="MIALOT Stephane" w:date="2016-11-16T18:18:00Z"/>
          <w:i/>
          <w:caps/>
          <w:color w:val="009AA6" w:themeColor="accent1"/>
        </w:rPr>
      </w:pPr>
      <w:ins w:id="14" w:author="MIALOT Stephane" w:date="2016-11-16T18:18:00Z">
        <w:r w:rsidRPr="000B17C7">
          <w:rPr>
            <w:i/>
            <w:caps/>
            <w:color w:val="009AA6" w:themeColor="accent1"/>
          </w:rPr>
          <w:t xml:space="preserve"> « Pour l’application de l’article L 2123-3-2 du code des transports et du IV de l’article 2 du décret n°2012-70 du 20 janvier 2012 relatif aux installations de service du réseau ferroviaire, le directeur des gares établit chaque année un document de référence des gares de voyageurs gérées par la direction autonome créée par l’article 25 du décret n°2015-138 du 10 février 2015 relatif aux missions et aux statuts de SNCF Mobilités, soit qu’elle en assure directement la gestion soit qu’elle la confie à un tiers. ».</w:t>
        </w:r>
      </w:ins>
    </w:p>
    <w:p w:rsidR="00375931" w:rsidRPr="000B17C7" w:rsidRDefault="00375931" w:rsidP="006F1DCE">
      <w:pPr>
        <w:pStyle w:val="Textedesaisie"/>
        <w:rPr>
          <w:ins w:id="15" w:author="MIALOT Stephane" w:date="2016-11-16T18:18:00Z"/>
          <w:color w:val="747678"/>
        </w:rPr>
      </w:pPr>
    </w:p>
    <w:p w:rsidR="00375931" w:rsidRPr="000B17C7" w:rsidRDefault="00375931" w:rsidP="006F1DCE">
      <w:pPr>
        <w:pStyle w:val="Textedesaisie"/>
        <w:rPr>
          <w:ins w:id="16" w:author="MIALOT Stephane" w:date="2016-11-16T18:18:00Z"/>
          <w:color w:val="747678"/>
        </w:rPr>
      </w:pPr>
      <w:ins w:id="17" w:author="MIALOT Stephane" w:date="2016-11-16T18:18:00Z">
        <w:r w:rsidRPr="000B17C7">
          <w:rPr>
            <w:color w:val="747678"/>
          </w:rPr>
          <w:t>L’objet du Document de Référence des Gares (DRG) est de présenter les grands principes qui régissent, pour l’horaire de service 2017, les relations entre SNCF Gares &amp; Connexions d’une part, SNCF RÉSEAU d’autre part, et les entreprises ferroviaires et candidats autorisés qui demandent à bénéficier de l’accès par le réseau aux gares de voyageurs et aux haltes ouvertes au public, y compris les quais</w:t>
        </w:r>
        <w:del w:id="18" w:author="5807556L" w:date="2016-12-06T14:31:00Z">
          <w:r w:rsidRPr="000B17C7" w:rsidDel="0062378C">
            <w:rPr>
              <w:color w:val="747678"/>
            </w:rPr>
            <w:delText xml:space="preserve"> </w:delText>
          </w:r>
        </w:del>
        <w:r w:rsidRPr="000B17C7">
          <w:rPr>
            <w:color w:val="747678"/>
          </w:rPr>
          <w:t>, et leurs bâtiments et leurs autres équipements, à bénéficier des services fournis en gare, conformément aux dispositions des décrets n° 2003-194, 2006-1279, 2010-708, 2012-70 et 2016-1468, et celles du Code des Transports.</w:t>
        </w:r>
      </w:ins>
    </w:p>
    <w:p w:rsidR="00B62130" w:rsidRPr="000B17C7" w:rsidDel="008363E3" w:rsidRDefault="00B62130" w:rsidP="006F1DCE">
      <w:pPr>
        <w:pStyle w:val="Textedesaisie"/>
        <w:rPr>
          <w:del w:id="19" w:author="7276693Z" w:date="2016-12-11T21:15:00Z"/>
          <w:color w:val="747678"/>
        </w:rPr>
      </w:pPr>
      <w:del w:id="20" w:author="MIALOT Stephane" w:date="2016-11-16T18:18:00Z">
        <w:r w:rsidRPr="000B17C7" w:rsidDel="00375931">
          <w:rPr>
            <w:color w:val="747678"/>
          </w:rPr>
          <w:delText xml:space="preserve">Le présent document est publié conformément aux dispositions de l’article 14-1 du décret n° 2003-194 du 7 mars </w:delText>
        </w:r>
      </w:del>
      <w:del w:id="21" w:author="7276693Z" w:date="2016-12-11T21:15:00Z">
        <w:r w:rsidRPr="000B17C7" w:rsidDel="008363E3">
          <w:rPr>
            <w:color w:val="747678"/>
          </w:rPr>
          <w:delText xml:space="preserve">2003 </w:delText>
        </w:r>
        <w:r w:rsidR="008363E3" w:rsidRPr="000B17C7" w:rsidDel="008363E3">
          <w:rPr>
            <w:color w:val="747678"/>
          </w:rPr>
          <w:delText xml:space="preserve">modifié, </w:delText>
        </w:r>
        <w:r w:rsidRPr="000B17C7" w:rsidDel="008363E3">
          <w:rPr>
            <w:color w:val="747678"/>
          </w:rPr>
          <w:delText>relatif à l'utilisation du</w:delText>
        </w:r>
        <w:r w:rsidR="008363E3" w:rsidRPr="000B17C7" w:rsidDel="008363E3">
          <w:rPr>
            <w:color w:val="747678"/>
          </w:rPr>
          <w:delText xml:space="preserve"> réseau ferroviaire.</w:delText>
        </w:r>
      </w:del>
    </w:p>
    <w:p w:rsidR="00B62130" w:rsidRPr="000B17C7" w:rsidDel="00375931" w:rsidRDefault="00B62130" w:rsidP="006F1DCE">
      <w:pPr>
        <w:pStyle w:val="Textedesaisie"/>
        <w:rPr>
          <w:del w:id="22" w:author="MIALOT Stephane" w:date="2016-11-16T18:18:00Z"/>
          <w:i/>
          <w:color w:val="747678"/>
        </w:rPr>
      </w:pPr>
      <w:del w:id="23" w:author="7276693Z" w:date="2016-12-11T21:15:00Z">
        <w:r w:rsidRPr="000B17C7" w:rsidDel="008363E3">
          <w:rPr>
            <w:i/>
            <w:color w:val="747678"/>
          </w:rPr>
          <w:delText xml:space="preserve"> « le directeur des gares établit chaque année un document de référence des gares de voyageurs gérées par la direction autonome créée par l’article </w:delText>
        </w:r>
        <w:r w:rsidR="008363E3" w:rsidRPr="000B17C7" w:rsidDel="008363E3">
          <w:rPr>
            <w:i/>
            <w:color w:val="747678"/>
          </w:rPr>
          <w:delText>25 du décret 2015-138 du 10 février 2015 relatif aux missions et aux statuts de SNCF Mobilités. »</w:delText>
        </w:r>
        <w:r w:rsidRPr="000B17C7" w:rsidDel="008363E3">
          <w:rPr>
            <w:i/>
            <w:color w:val="747678"/>
          </w:rPr>
          <w:delText xml:space="preserve"> </w:delText>
        </w:r>
      </w:del>
    </w:p>
    <w:p w:rsidR="00B62130" w:rsidRPr="000B17C7" w:rsidDel="00375931" w:rsidRDefault="00B62130" w:rsidP="006F1DCE">
      <w:pPr>
        <w:pStyle w:val="Textedesaisie"/>
        <w:rPr>
          <w:del w:id="24" w:author="MIALOT Stephane" w:date="2016-11-16T18:18:00Z"/>
          <w:color w:val="747678"/>
        </w:rPr>
      </w:pPr>
    </w:p>
    <w:p w:rsidR="00B62130" w:rsidRPr="000B17C7" w:rsidDel="00375931" w:rsidRDefault="00B62130" w:rsidP="006F1DCE">
      <w:pPr>
        <w:pStyle w:val="Textedesaisie"/>
        <w:rPr>
          <w:del w:id="25" w:author="MIALOT Stephane" w:date="2016-11-16T18:18:00Z"/>
          <w:color w:val="747678"/>
        </w:rPr>
      </w:pPr>
      <w:del w:id="26" w:author="MIALOT Stephane" w:date="2016-11-16T18:18:00Z">
        <w:r w:rsidRPr="000B17C7" w:rsidDel="00375931">
          <w:rPr>
            <w:color w:val="747678"/>
          </w:rPr>
          <w:delText>L’objet du Document de Référence des Gares (DRG) est de présenter les grands principes qui régissent, pour l’horaire de service 2017, les relations entre</w:delText>
        </w:r>
        <w:r w:rsidR="0026008D" w:rsidRPr="000B17C7" w:rsidDel="00375931">
          <w:rPr>
            <w:color w:val="747678"/>
          </w:rPr>
          <w:delText xml:space="preserve"> SNCF Gares &amp; Connexions </w:delText>
        </w:r>
        <w:r w:rsidRPr="000B17C7" w:rsidDel="00375931">
          <w:rPr>
            <w:color w:val="747678"/>
          </w:rPr>
          <w:delText>d’une part, SNCF RÉSEAU d’autre part, et les entreprises ferroviaires et candidats autorisés qui demandent à bénéficier de l’accès par le réseau aux gares de voyageurs ouvertes au public, y compris les quais et les haltes, et leurs bâtiments, à bénéficier des services fournis en gare, conformément aux dispositions des décrets n° 2003-194, 2006-1279, 2010-708</w:delText>
        </w:r>
      </w:del>
      <w:del w:id="27" w:author="MIALOT Stephane" w:date="2016-11-09T16:15:00Z">
        <w:r w:rsidRPr="000B17C7" w:rsidDel="001E3B86">
          <w:rPr>
            <w:color w:val="747678"/>
          </w:rPr>
          <w:delText xml:space="preserve"> et</w:delText>
        </w:r>
      </w:del>
      <w:del w:id="28" w:author="MIALOT Stephane" w:date="2016-11-16T18:18:00Z">
        <w:r w:rsidRPr="000B17C7" w:rsidDel="00375931">
          <w:rPr>
            <w:color w:val="747678"/>
          </w:rPr>
          <w:delText xml:space="preserve"> 2012-70, et celles du Code des Transports.</w:delText>
        </w:r>
      </w:del>
    </w:p>
    <w:p w:rsidR="00B62130" w:rsidRPr="000B17C7" w:rsidRDefault="00B62130" w:rsidP="006F1DCE">
      <w:pPr>
        <w:pStyle w:val="Textedesaisie"/>
        <w:rPr>
          <w:color w:val="747678"/>
        </w:rPr>
      </w:pPr>
      <w:r w:rsidRPr="000B17C7">
        <w:rPr>
          <w:color w:val="747678"/>
        </w:rPr>
        <w:t>Ce document précise les prestations régulées rendues dans les gares de voyageurs ouvertes au service ferroviaire</w:t>
      </w:r>
      <w:ins w:id="29" w:author="MIALOT Stephane" w:date="2016-11-16T18:18:00Z">
        <w:r w:rsidR="00375931" w:rsidRPr="000B17C7">
          <w:rPr>
            <w:color w:val="747678"/>
          </w:rPr>
          <w:t xml:space="preserve"> de voyageurs</w:t>
        </w:r>
      </w:ins>
      <w:r w:rsidRPr="000B17C7">
        <w:rPr>
          <w:color w:val="747678"/>
        </w:rPr>
        <w:t xml:space="preserve">. </w:t>
      </w:r>
    </w:p>
    <w:p w:rsidR="00B62130" w:rsidRPr="000B17C7" w:rsidRDefault="00B62130" w:rsidP="006F1DCE">
      <w:pPr>
        <w:pStyle w:val="Textedesaisie"/>
        <w:rPr>
          <w:color w:val="747678"/>
        </w:rPr>
      </w:pPr>
      <w:r w:rsidRPr="000B17C7">
        <w:rPr>
          <w:color w:val="747678"/>
        </w:rPr>
        <w:t xml:space="preserve">La première partie du document est consacrée aux prestations relevant du périmètre de </w:t>
      </w:r>
      <w:del w:id="30" w:author="7276693Z" w:date="2016-12-13T09:04:00Z">
        <w:r w:rsidR="00B25546" w:rsidRPr="000B17C7" w:rsidDel="000D5185">
          <w:rPr>
            <w:color w:val="747678"/>
          </w:rPr>
          <w:br/>
        </w:r>
      </w:del>
      <w:r w:rsidR="0026008D" w:rsidRPr="000B17C7">
        <w:rPr>
          <w:color w:val="747678"/>
        </w:rPr>
        <w:t>SNCF Gares &amp; Connexions</w:t>
      </w:r>
      <w:r w:rsidRPr="000B17C7">
        <w:rPr>
          <w:color w:val="747678"/>
        </w:rPr>
        <w:t>, présentant le contenu des prestations fournies, les conditions dans lesquelles elles sont rendues (notamment les horaires et périodes pendant lesquelles elles sont fournies) et les montants des redevances applicables.</w:t>
      </w:r>
    </w:p>
    <w:p w:rsidR="00B62130" w:rsidRPr="000B17C7" w:rsidRDefault="00B62130" w:rsidP="006F1DCE">
      <w:pPr>
        <w:pStyle w:val="Textedesaisie"/>
        <w:rPr>
          <w:color w:val="747678"/>
        </w:rPr>
      </w:pPr>
      <w:r w:rsidRPr="000B17C7">
        <w:rPr>
          <w:color w:val="747678"/>
        </w:rPr>
        <w:t>Dans une deuxième partie, le DRG intègre les données fournies par SNCF Réseau relatives à son patrimoine en gare, notamment pour ce qui concerne les caractéristiques techniques de ce patrimoine, les périodes d’ouverture du réseau ferré national et les tarifs des redevances applicables.</w:t>
      </w:r>
    </w:p>
    <w:p w:rsidR="00B62130" w:rsidRPr="000B17C7" w:rsidDel="009F6AC9" w:rsidRDefault="00B62130" w:rsidP="006F1DCE">
      <w:pPr>
        <w:pStyle w:val="Textedesaisie"/>
        <w:rPr>
          <w:del w:id="31" w:author="7276693Z" w:date="2016-12-20T14:59:00Z"/>
          <w:color w:val="747678"/>
        </w:rPr>
      </w:pPr>
    </w:p>
    <w:p w:rsidR="00B62130" w:rsidRPr="000B17C7" w:rsidRDefault="00B62130" w:rsidP="006F1DCE">
      <w:pPr>
        <w:pStyle w:val="Textedesaisie"/>
        <w:rPr>
          <w:color w:val="747678"/>
        </w:rPr>
      </w:pPr>
      <w:r w:rsidRPr="000B17C7">
        <w:rPr>
          <w:color w:val="747678"/>
        </w:rPr>
        <w:t xml:space="preserve">Le Document de Référence des Gares peut faire l’objet de mises à jour (notamment modification de la liste des gares en raison d’ouverture ou de fermeture de gares). Ces mises à jour sont réputées entrer en vigueur après que </w:t>
      </w:r>
      <w:r w:rsidR="0026008D" w:rsidRPr="000B17C7">
        <w:rPr>
          <w:color w:val="747678"/>
        </w:rPr>
        <w:t>SNCF Gares &amp; Connexions</w:t>
      </w:r>
      <w:r w:rsidRPr="000B17C7">
        <w:rPr>
          <w:color w:val="747678"/>
        </w:rPr>
        <w:t xml:space="preserve"> les a rendues publiques par tout moyen approprié. </w:t>
      </w:r>
    </w:p>
    <w:p w:rsidR="0073504D" w:rsidRPr="000B17C7" w:rsidRDefault="00B62130" w:rsidP="0073504D">
      <w:pPr>
        <w:pStyle w:val="Textedesaisie"/>
        <w:rPr>
          <w:ins w:id="32" w:author="7276693Z" w:date="2017-02-16T10:43:00Z"/>
          <w:color w:val="747678"/>
        </w:rPr>
      </w:pPr>
      <w:del w:id="33" w:author="MIALOT Stephane" w:date="2016-11-07T11:06:00Z">
        <w:r w:rsidRPr="000B17C7" w:rsidDel="00FF25C1">
          <w:rPr>
            <w:color w:val="747678"/>
          </w:rPr>
          <w:delText xml:space="preserve">En outre, à l’exception des corrections d’erreurs matérielles et des mises à jour, </w:delText>
        </w:r>
        <w:r w:rsidR="00B25546" w:rsidRPr="000B17C7" w:rsidDel="00FF25C1">
          <w:rPr>
            <w:color w:val="747678"/>
          </w:rPr>
          <w:br/>
        </w:r>
        <w:r w:rsidR="0026008D" w:rsidRPr="000B17C7" w:rsidDel="00FF25C1">
          <w:rPr>
            <w:color w:val="747678"/>
          </w:rPr>
          <w:delText>SNCF Gares &amp; Connexions</w:delText>
        </w:r>
        <w:r w:rsidRPr="000B17C7" w:rsidDel="00FF25C1">
          <w:rPr>
            <w:color w:val="747678"/>
          </w:rPr>
          <w:delText xml:space="preserve"> soumet les projets</w:delText>
        </w:r>
        <w:r w:rsidR="00D6299A" w:rsidRPr="000B17C7" w:rsidDel="00FF25C1">
          <w:rPr>
            <w:color w:val="747678"/>
          </w:rPr>
          <w:delText xml:space="preserve"> </w:delText>
        </w:r>
        <w:r w:rsidRPr="000B17C7" w:rsidDel="00FF25C1">
          <w:rPr>
            <w:color w:val="747678"/>
          </w:rPr>
          <w:delText>de modification du présent document aux parties intéressées</w:delText>
        </w:r>
      </w:del>
      <w:ins w:id="34" w:author="7276693Z" w:date="2017-02-16T10:43:00Z">
        <w:r w:rsidR="0073504D" w:rsidRPr="000B17C7">
          <w:rPr>
            <w:color w:val="747678"/>
          </w:rPr>
          <w:t>Le présent DRG intègre pour la partie A les modifications tarifaires strictement nécessaires requises en application des dé</w:t>
        </w:r>
        <w:r w:rsidR="0076383A" w:rsidRPr="000B17C7">
          <w:rPr>
            <w:color w:val="747678"/>
          </w:rPr>
          <w:t>cisions et demandes de l’ARAFER</w:t>
        </w:r>
      </w:ins>
      <w:ins w:id="35" w:author="7276693Z" w:date="2017-02-17T10:34:00Z">
        <w:r w:rsidR="0076383A" w:rsidRPr="000B17C7">
          <w:rPr>
            <w:color w:val="747678"/>
          </w:rPr>
          <w:t xml:space="preserve">, notamment à la suite de l’avis n°2016-046 </w:t>
        </w:r>
      </w:ins>
      <w:ins w:id="36" w:author="7276693Z" w:date="2017-02-16T10:43:00Z">
        <w:r w:rsidR="0073504D" w:rsidRPr="000B17C7">
          <w:rPr>
            <w:color w:val="747678"/>
          </w:rPr>
          <w:t>ou de l’évolution des textes en vigueur. Ces évolutions sont :</w:t>
        </w:r>
      </w:ins>
    </w:p>
    <w:p w:rsidR="0073504D" w:rsidRPr="000B17C7" w:rsidRDefault="0073504D" w:rsidP="0073504D">
      <w:pPr>
        <w:pStyle w:val="Textedesaisie"/>
        <w:numPr>
          <w:ilvl w:val="0"/>
          <w:numId w:val="165"/>
        </w:numPr>
        <w:jc w:val="both"/>
        <w:rPr>
          <w:ins w:id="37" w:author="7276693Z" w:date="2017-02-16T10:43:00Z"/>
          <w:color w:val="747678"/>
        </w:rPr>
      </w:pPr>
      <w:ins w:id="38" w:author="7276693Z" w:date="2017-02-16T10:43:00Z">
        <w:r w:rsidRPr="000B17C7">
          <w:rPr>
            <w:color w:val="747678"/>
          </w:rPr>
          <w:t>Une baisse du taux de rémunération des capitaux de 4,5 % à 4,2% après IS</w:t>
        </w:r>
      </w:ins>
    </w:p>
    <w:p w:rsidR="0073504D" w:rsidRPr="000B17C7" w:rsidRDefault="0073504D" w:rsidP="0073504D">
      <w:pPr>
        <w:pStyle w:val="Textedesaisie"/>
        <w:numPr>
          <w:ilvl w:val="0"/>
          <w:numId w:val="165"/>
        </w:numPr>
        <w:jc w:val="both"/>
        <w:rPr>
          <w:ins w:id="39" w:author="7276693Z" w:date="2017-02-16T10:43:00Z"/>
          <w:color w:val="747678"/>
        </w:rPr>
      </w:pPr>
      <w:ins w:id="40" w:author="7276693Z" w:date="2017-02-16T10:43:00Z">
        <w:r w:rsidRPr="000B17C7">
          <w:rPr>
            <w:color w:val="747678"/>
          </w:rPr>
          <w:t>Une révision de la segmentation des gares a, b, c,</w:t>
        </w:r>
      </w:ins>
    </w:p>
    <w:p w:rsidR="0073504D" w:rsidRPr="000B17C7" w:rsidRDefault="0073504D" w:rsidP="0073504D">
      <w:pPr>
        <w:pStyle w:val="Textedesaisie"/>
        <w:numPr>
          <w:ilvl w:val="0"/>
          <w:numId w:val="165"/>
        </w:numPr>
        <w:rPr>
          <w:ins w:id="41" w:author="7276693Z" w:date="2017-02-16T10:43:00Z"/>
          <w:color w:val="747678"/>
        </w:rPr>
      </w:pPr>
      <w:ins w:id="42" w:author="7276693Z" w:date="2017-02-16T10:43:00Z">
        <w:r w:rsidRPr="000B17C7">
          <w:rPr>
            <w:color w:val="747678"/>
          </w:rPr>
          <w:t>Une prise en compte de la nouvelle tarification régulée des prestations de la SUGE (DRS 2017),</w:t>
        </w:r>
      </w:ins>
    </w:p>
    <w:p w:rsidR="0073504D" w:rsidRPr="000B17C7" w:rsidRDefault="0073504D" w:rsidP="0073504D">
      <w:pPr>
        <w:pStyle w:val="Textedesaisie"/>
        <w:numPr>
          <w:ilvl w:val="0"/>
          <w:numId w:val="165"/>
        </w:numPr>
        <w:rPr>
          <w:ins w:id="43" w:author="7276693Z" w:date="2017-02-16T10:43:00Z"/>
          <w:color w:val="747678"/>
        </w:rPr>
      </w:pPr>
      <w:ins w:id="44" w:author="7276693Z" w:date="2017-02-16T10:43:00Z">
        <w:r w:rsidRPr="000B17C7">
          <w:rPr>
            <w:color w:val="747678"/>
          </w:rPr>
          <w:t>Une prise en compte de la loi n° 2015-991 du 7 août 2015 portant nouvelle organisation territoriale de la République</w:t>
        </w:r>
        <w:r w:rsidRPr="000B17C7">
          <w:rPr>
            <w:b/>
            <w:bCs/>
            <w:color w:val="747678"/>
          </w:rPr>
          <w:t xml:space="preserve"> </w:t>
        </w:r>
        <w:r w:rsidRPr="000B17C7">
          <w:rPr>
            <w:color w:val="747678"/>
          </w:rPr>
          <w:t>avec la fusion des périmètres de gestion régionaux concernés,</w:t>
        </w:r>
      </w:ins>
    </w:p>
    <w:p w:rsidR="0073504D" w:rsidRPr="000B17C7" w:rsidRDefault="0073504D" w:rsidP="0073504D">
      <w:pPr>
        <w:pStyle w:val="Textedesaisie"/>
        <w:numPr>
          <w:ilvl w:val="0"/>
          <w:numId w:val="165"/>
        </w:numPr>
        <w:rPr>
          <w:ins w:id="45" w:author="7276693Z" w:date="2017-02-16T10:43:00Z"/>
          <w:color w:val="747678"/>
        </w:rPr>
      </w:pPr>
      <w:ins w:id="46" w:author="7276693Z" w:date="2017-02-16T10:43:00Z">
        <w:r w:rsidRPr="000B17C7">
          <w:rPr>
            <w:color w:val="747678"/>
          </w:rPr>
          <w:t>Une mise en cohérence des charges avec l’évolution de la Redevance de Quai,</w:t>
        </w:r>
      </w:ins>
    </w:p>
    <w:p w:rsidR="0073504D" w:rsidRPr="000B17C7" w:rsidRDefault="0073504D" w:rsidP="0073504D">
      <w:pPr>
        <w:pStyle w:val="Textedesaisie"/>
        <w:numPr>
          <w:ilvl w:val="0"/>
          <w:numId w:val="165"/>
        </w:numPr>
        <w:rPr>
          <w:ins w:id="47" w:author="7276693Z" w:date="2017-02-16T10:43:00Z"/>
          <w:color w:val="747678"/>
        </w:rPr>
      </w:pPr>
      <w:ins w:id="48" w:author="7276693Z" w:date="2017-02-16T10:43:00Z">
        <w:r w:rsidRPr="000B17C7">
          <w:rPr>
            <w:color w:val="747678"/>
          </w:rPr>
          <w:t>La création d’une nouvelle prestation de sûreté pour certains trains à destination de la Belgique et des Pays-Bas,</w:t>
        </w:r>
      </w:ins>
    </w:p>
    <w:p w:rsidR="0073504D" w:rsidRPr="000B17C7" w:rsidRDefault="0073504D" w:rsidP="0073504D">
      <w:pPr>
        <w:pStyle w:val="Textedesaisie"/>
        <w:numPr>
          <w:ilvl w:val="0"/>
          <w:numId w:val="165"/>
        </w:numPr>
        <w:rPr>
          <w:ins w:id="49" w:author="7276693Z" w:date="2017-02-16T10:43:00Z"/>
          <w:color w:val="747678"/>
        </w:rPr>
      </w:pPr>
      <w:ins w:id="50" w:author="7276693Z" w:date="2017-02-16T10:43:00Z">
        <w:r w:rsidRPr="000B17C7">
          <w:rPr>
            <w:color w:val="747678"/>
          </w:rPr>
          <w:t>Le passage de « Prestations complémentaires » à « Services de base » de la prestation de mise à disposition d’espaces ou de locaux destinés à la vente de titres de transports ferroviaires en application des dispositions du décret n°2016-1468</w:t>
        </w:r>
      </w:ins>
    </w:p>
    <w:p w:rsidR="0073504D" w:rsidRPr="000B17C7" w:rsidRDefault="0073504D" w:rsidP="0073504D">
      <w:pPr>
        <w:pStyle w:val="Textedesaisie"/>
        <w:numPr>
          <w:ilvl w:val="0"/>
          <w:numId w:val="165"/>
        </w:numPr>
        <w:rPr>
          <w:ins w:id="51" w:author="7276693Z" w:date="2017-02-16T10:43:00Z"/>
          <w:color w:val="747678"/>
        </w:rPr>
      </w:pPr>
      <w:ins w:id="52" w:author="7276693Z" w:date="2017-02-16T10:43:00Z">
        <w:r w:rsidRPr="000B17C7">
          <w:rPr>
            <w:color w:val="747678"/>
          </w:rPr>
          <w:t>La modification du dispositif relatif aux engagements de qualité de service à la demande de l’ARAFER afin d’expérimenter, dès 2017, certains aspects du dispositif envisagé pour le prochain DRG (Annexe A9).</w:t>
        </w:r>
      </w:ins>
    </w:p>
    <w:p w:rsidR="004B0C78" w:rsidRPr="000B17C7" w:rsidDel="0073504D" w:rsidRDefault="004B0C78" w:rsidP="006F1DCE">
      <w:pPr>
        <w:pStyle w:val="Textedesaisie"/>
        <w:rPr>
          <w:ins w:id="53" w:author="MIALOT Stephane" w:date="2016-11-09T16:19:00Z"/>
          <w:del w:id="54" w:author="7276693Z" w:date="2017-02-16T10:43:00Z"/>
          <w:color w:val="747678"/>
        </w:rPr>
      </w:pPr>
    </w:p>
    <w:p w:rsidR="000D5185" w:rsidRPr="000B17C7" w:rsidRDefault="000D5185" w:rsidP="006F1DCE">
      <w:pPr>
        <w:pStyle w:val="Textedesaisie"/>
        <w:ind w:left="360"/>
        <w:rPr>
          <w:ins w:id="55" w:author="7276693Z" w:date="2016-12-13T09:02:00Z"/>
          <w:color w:val="747678"/>
        </w:rPr>
      </w:pPr>
    </w:p>
    <w:p w:rsidR="0073504D" w:rsidRPr="000B17C7" w:rsidRDefault="0073504D" w:rsidP="0073504D">
      <w:pPr>
        <w:pStyle w:val="Textedesaisie"/>
        <w:ind w:left="360"/>
        <w:rPr>
          <w:ins w:id="56" w:author="7276693Z" w:date="2017-02-16T10:44:00Z"/>
          <w:color w:val="747678"/>
        </w:rPr>
      </w:pPr>
      <w:ins w:id="57" w:author="7276693Z" w:date="2017-02-16T10:44:00Z">
        <w:r w:rsidRPr="000B17C7">
          <w:rPr>
            <w:color w:val="747678"/>
          </w:rPr>
          <w:t>Ce DRG intègre également la prise en compte d’une baisse des charges d’accueil général dans le cadre d’une démarche pluriannuelle de baisse de ces charges initiée en 2016.</w:t>
        </w:r>
      </w:ins>
    </w:p>
    <w:p w:rsidR="0073504D" w:rsidRPr="000B17C7" w:rsidRDefault="0073504D" w:rsidP="0073504D">
      <w:pPr>
        <w:pStyle w:val="Textedesaisie"/>
        <w:ind w:left="360"/>
        <w:rPr>
          <w:ins w:id="58" w:author="7276693Z" w:date="2017-02-16T10:44:00Z"/>
          <w:color w:val="747678"/>
        </w:rPr>
      </w:pPr>
      <w:ins w:id="59" w:author="7276693Z" w:date="2017-02-16T10:44:00Z">
        <w:r w:rsidRPr="000B17C7">
          <w:rPr>
            <w:color w:val="747678"/>
          </w:rPr>
          <w:t>Par ailleurs, quelques évolutions ont été intégrées à ce document afin de prendre en compte les remarques et avis sur le précédent DRG. On notera en particulier :</w:t>
        </w:r>
      </w:ins>
    </w:p>
    <w:p w:rsidR="00D4757C" w:rsidRPr="000B17C7" w:rsidRDefault="0073504D" w:rsidP="006F1DCE">
      <w:pPr>
        <w:pStyle w:val="Textedesaisie"/>
        <w:numPr>
          <w:ilvl w:val="0"/>
          <w:numId w:val="165"/>
        </w:numPr>
        <w:rPr>
          <w:color w:val="747678"/>
        </w:rPr>
      </w:pPr>
      <w:ins w:id="60" w:author="7276693Z" w:date="2017-02-16T10:44:00Z">
        <w:r w:rsidRPr="000B17C7">
          <w:rPr>
            <w:color w:val="747678"/>
          </w:rPr>
          <w:t xml:space="preserve">Une description plus complète des modalités de détermination de la capacité d’emport des trains afin de définir le coefficient de modulation applicable, ainsi </w:t>
        </w:r>
      </w:ins>
      <w:ins w:id="61" w:author="7276693Z" w:date="2016-12-05T12:02:00Z">
        <w:r w:rsidR="00B415A2" w:rsidRPr="000B17C7">
          <w:rPr>
            <w:color w:val="747678"/>
          </w:rPr>
          <w:t xml:space="preserve">que la </w:t>
        </w:r>
        <w:r w:rsidR="006E6625" w:rsidRPr="000B17C7">
          <w:rPr>
            <w:color w:val="747678"/>
          </w:rPr>
          <w:t xml:space="preserve">création d’une nouvelle annexe </w:t>
        </w:r>
      </w:ins>
      <w:ins w:id="62" w:author="7276693Z" w:date="2017-02-24T18:29:00Z">
        <w:r w:rsidR="007909EF">
          <w:rPr>
            <w:color w:val="747678"/>
          </w:rPr>
          <w:t>A13</w:t>
        </w:r>
      </w:ins>
      <w:ins w:id="63" w:author="7809196g" w:date="2017-02-23T17:19:00Z">
        <w:del w:id="64" w:author="7276693Z" w:date="2017-02-24T18:06:00Z">
          <w:r w:rsidR="000F759A" w:rsidRPr="000B17C7" w:rsidDel="006E36B8">
            <w:rPr>
              <w:color w:val="747678"/>
            </w:rPr>
            <w:delText xml:space="preserve"> </w:delText>
          </w:r>
        </w:del>
      </w:ins>
    </w:p>
    <w:p w:rsidR="007A40D6" w:rsidRPr="000B17C7" w:rsidRDefault="00FE73A7">
      <w:pPr>
        <w:pStyle w:val="Textedesaisie"/>
        <w:numPr>
          <w:ilvl w:val="0"/>
          <w:numId w:val="165"/>
        </w:numPr>
        <w:rPr>
          <w:ins w:id="65" w:author="7276693Z" w:date="2016-12-27T10:32:00Z"/>
          <w:color w:val="747678"/>
        </w:rPr>
      </w:pPr>
      <w:ins w:id="66" w:author="7276693Z" w:date="2017-01-04T18:13:00Z">
        <w:r w:rsidRPr="000B17C7">
          <w:rPr>
            <w:color w:val="747678"/>
          </w:rPr>
          <w:t xml:space="preserve">Des </w:t>
        </w:r>
      </w:ins>
      <w:ins w:id="67" w:author="7276693Z" w:date="2017-01-04T18:14:00Z">
        <w:r w:rsidRPr="000B17C7">
          <w:rPr>
            <w:color w:val="747678"/>
          </w:rPr>
          <w:t>précisions</w:t>
        </w:r>
      </w:ins>
      <w:ins w:id="68" w:author="7276693Z" w:date="2017-01-04T18:13:00Z">
        <w:r w:rsidRPr="000B17C7">
          <w:rPr>
            <w:color w:val="747678"/>
          </w:rPr>
          <w:t xml:space="preserve"> sur la prestation d’assistances aux personnes à mobilité réduite (</w:t>
        </w:r>
      </w:ins>
      <w:ins w:id="69" w:author="7276693Z" w:date="2017-01-04T18:14:00Z">
        <w:r w:rsidRPr="000B17C7">
          <w:rPr>
            <w:color w:val="747678"/>
          </w:rPr>
          <w:t xml:space="preserve">nouvelle </w:t>
        </w:r>
      </w:ins>
      <w:ins w:id="70" w:author="7276693Z" w:date="2017-01-04T18:13:00Z">
        <w:r w:rsidRPr="000B17C7">
          <w:rPr>
            <w:color w:val="747678"/>
          </w:rPr>
          <w:t>ann</w:t>
        </w:r>
      </w:ins>
      <w:ins w:id="71" w:author="7276693Z" w:date="2017-01-04T18:14:00Z">
        <w:r w:rsidRPr="000B17C7">
          <w:rPr>
            <w:color w:val="747678"/>
          </w:rPr>
          <w:t>e</w:t>
        </w:r>
      </w:ins>
      <w:ins w:id="72" w:author="7276693Z" w:date="2017-01-04T18:13:00Z">
        <w:r w:rsidRPr="000B17C7">
          <w:rPr>
            <w:color w:val="747678"/>
          </w:rPr>
          <w:t>xe A2bis)</w:t>
        </w:r>
      </w:ins>
    </w:p>
    <w:p w:rsidR="007A40D6" w:rsidRPr="000B17C7" w:rsidRDefault="007A40D6" w:rsidP="00584C52">
      <w:pPr>
        <w:pStyle w:val="Textedesaisie"/>
        <w:rPr>
          <w:ins w:id="73" w:author="7276693Z" w:date="2016-12-27T10:33:00Z"/>
          <w:color w:val="747678"/>
        </w:rPr>
      </w:pPr>
      <w:ins w:id="74" w:author="7276693Z" w:date="2016-12-27T10:32:00Z">
        <w:r w:rsidRPr="000B17C7">
          <w:rPr>
            <w:color w:val="747678"/>
          </w:rPr>
          <w:t xml:space="preserve">NB : </w:t>
        </w:r>
      </w:ins>
      <w:ins w:id="75" w:author="7276693Z" w:date="2017-02-14T10:27:00Z">
        <w:r w:rsidR="00D215FF" w:rsidRPr="000B17C7">
          <w:rPr>
            <w:color w:val="747678"/>
          </w:rPr>
          <w:t>L</w:t>
        </w:r>
      </w:ins>
      <w:ins w:id="76" w:author="7276693Z" w:date="2016-12-27T10:32:00Z">
        <w:r w:rsidRPr="000B17C7">
          <w:rPr>
            <w:color w:val="747678"/>
          </w:rPr>
          <w:t>e présent DRG ne prend pas en compte les nouveaux principes tarifaires soumis à consultation publique par SNCF Gares &amp; Connexions à l’été 2016</w:t>
        </w:r>
      </w:ins>
      <w:ins w:id="77" w:author="7276693Z" w:date="2017-02-14T10:27:00Z">
        <w:r w:rsidR="00D215FF" w:rsidRPr="000B17C7">
          <w:rPr>
            <w:color w:val="747678"/>
          </w:rPr>
          <w:t xml:space="preserve"> </w:t>
        </w:r>
      </w:ins>
      <w:ins w:id="78" w:author="7276693Z" w:date="2017-02-14T10:28:00Z">
        <w:r w:rsidR="00D215FF" w:rsidRPr="000B17C7">
          <w:rPr>
            <w:color w:val="747678"/>
          </w:rPr>
          <w:t>p</w:t>
        </w:r>
      </w:ins>
      <w:ins w:id="79" w:author="7276693Z" w:date="2017-02-14T10:27:00Z">
        <w:r w:rsidR="00D215FF" w:rsidRPr="000B17C7">
          <w:rPr>
            <w:color w:val="747678"/>
          </w:rPr>
          <w:t>our des raisons de délais de mise en œuvre et à la demande des parties prenantes qui se sont exprimées</w:t>
        </w:r>
      </w:ins>
      <w:ins w:id="80" w:author="7276693Z" w:date="2016-12-27T10:33:00Z">
        <w:r w:rsidRPr="000B17C7">
          <w:rPr>
            <w:color w:val="747678"/>
          </w:rPr>
          <w:t xml:space="preserve">. Le présent DRG s’inscrit dans la continuité des dispositions tarifaires mises en </w:t>
        </w:r>
      </w:ins>
      <w:ins w:id="81" w:author="7276693Z" w:date="2017-01-04T18:14:00Z">
        <w:r w:rsidR="00FE73A7" w:rsidRPr="000B17C7">
          <w:rPr>
            <w:color w:val="747678"/>
          </w:rPr>
          <w:t>œuvre</w:t>
        </w:r>
      </w:ins>
      <w:ins w:id="82" w:author="7276693Z" w:date="2016-12-27T10:33:00Z">
        <w:r w:rsidRPr="000B17C7">
          <w:rPr>
            <w:color w:val="747678"/>
          </w:rPr>
          <w:t xml:space="preserve"> sur les DRG2014, 2015 et 2016.</w:t>
        </w:r>
      </w:ins>
      <w:ins w:id="83" w:author="7276693Z" w:date="2017-01-10T13:30:00Z">
        <w:r w:rsidR="00456D11" w:rsidRPr="000B17C7">
          <w:rPr>
            <w:color w:val="747678"/>
          </w:rPr>
          <w:t xml:space="preserve"> </w:t>
        </w:r>
      </w:ins>
    </w:p>
    <w:p w:rsidR="007A40D6" w:rsidRPr="000B17C7" w:rsidRDefault="007A40D6" w:rsidP="00584C52">
      <w:pPr>
        <w:pStyle w:val="Textedesaisie"/>
        <w:rPr>
          <w:ins w:id="84" w:author="7276693Z" w:date="2016-12-06T14:53:00Z"/>
          <w:color w:val="747678"/>
        </w:rPr>
      </w:pPr>
    </w:p>
    <w:p w:rsidR="00472908" w:rsidRPr="000B17C7" w:rsidDel="00D161C0" w:rsidRDefault="00472908" w:rsidP="00383018">
      <w:pPr>
        <w:pStyle w:val="Textedesaisie"/>
        <w:jc w:val="both"/>
        <w:rPr>
          <w:del w:id="85" w:author="7276693Z" w:date="2016-12-20T18:18:00Z"/>
          <w:color w:val="747678"/>
        </w:rPr>
        <w:sectPr w:rsidR="00472908" w:rsidRPr="000B17C7" w:rsidDel="00D161C0" w:rsidSect="007A40D6">
          <w:pgSz w:w="11906" w:h="16838" w:code="9"/>
          <w:pgMar w:top="567" w:right="1134" w:bottom="567" w:left="1134" w:header="567" w:footer="567" w:gutter="0"/>
          <w:cols w:space="708"/>
          <w:titlePg/>
          <w:docGrid w:linePitch="360"/>
        </w:sectPr>
      </w:pPr>
    </w:p>
    <w:p w:rsidR="00FF25C1" w:rsidRPr="000B17C7" w:rsidRDefault="00FF25C1" w:rsidP="00383018">
      <w:pPr>
        <w:pStyle w:val="Textedesaisie"/>
        <w:jc w:val="both"/>
        <w:rPr>
          <w:ins w:id="86" w:author="MIALOT Stephane" w:date="2016-10-20T11:55:00Z"/>
          <w:color w:val="747678"/>
        </w:rPr>
      </w:pPr>
    </w:p>
    <w:p w:rsidR="00D421E6" w:rsidRPr="000B17C7" w:rsidRDefault="00D421E6">
      <w:pPr>
        <w:spacing w:after="200" w:line="276" w:lineRule="auto"/>
        <w:rPr>
          <w:ins w:id="87" w:author="7276693Z" w:date="2016-12-14T17:25:00Z"/>
          <w:color w:val="747678"/>
        </w:rPr>
      </w:pPr>
      <w:ins w:id="88" w:author="7276693Z" w:date="2016-12-14T17:25:00Z">
        <w:r w:rsidRPr="000B17C7">
          <w:rPr>
            <w:color w:val="747678"/>
          </w:rPr>
          <w:br w:type="page"/>
        </w:r>
      </w:ins>
    </w:p>
    <w:p w:rsidR="00472908" w:rsidRPr="000B17C7" w:rsidRDefault="00F060DF" w:rsidP="00807C19">
      <w:pPr>
        <w:pStyle w:val="Textedesaisie"/>
        <w:jc w:val="both"/>
        <w:rPr>
          <w:color w:val="747678"/>
        </w:rPr>
      </w:pPr>
      <w:ins w:id="89" w:author="MIALOT Stephane" w:date="2016-10-20T11:22:00Z">
        <w:del w:id="90" w:author="7276693Z" w:date="2016-12-14T17:25:00Z">
          <w:r w:rsidRPr="000B17C7" w:rsidDel="00D421E6">
            <w:rPr>
              <w:color w:val="747678"/>
            </w:rPr>
            <w:delText>.</w:delText>
          </w:r>
        </w:del>
      </w:ins>
      <w:del w:id="91" w:author="7276693Z" w:date="2016-12-14T17:25:00Z">
        <w:r w:rsidR="00B62130" w:rsidRPr="000B17C7" w:rsidDel="00D421E6">
          <w:rPr>
            <w:color w:val="747678"/>
          </w:rPr>
          <w:delText>.</w:delText>
        </w:r>
      </w:del>
    </w:p>
    <w:tbl>
      <w:tblPr>
        <w:tblW w:w="918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693"/>
      </w:tblGrid>
      <w:tr w:rsidR="00472908" w:rsidRPr="000B17C7" w:rsidTr="002B59EF">
        <w:tc>
          <w:tcPr>
            <w:tcW w:w="6487" w:type="dxa"/>
          </w:tcPr>
          <w:p w:rsidR="00472908" w:rsidRPr="000B17C7" w:rsidRDefault="00472908" w:rsidP="002B59EF">
            <w:pPr>
              <w:rPr>
                <w:rFonts w:ascii="Arial" w:hAnsi="Arial" w:cs="Arial"/>
                <w:color w:val="747678"/>
                <w:sz w:val="20"/>
                <w:szCs w:val="20"/>
              </w:rPr>
            </w:pPr>
          </w:p>
          <w:p w:rsidR="00472908" w:rsidRPr="000B17C7" w:rsidRDefault="00472908" w:rsidP="002B59EF">
            <w:pPr>
              <w:rPr>
                <w:rFonts w:ascii="Arial" w:hAnsi="Arial" w:cs="Arial"/>
                <w:b/>
                <w:color w:val="747678"/>
                <w:sz w:val="20"/>
                <w:szCs w:val="20"/>
              </w:rPr>
            </w:pPr>
            <w:r w:rsidRPr="000B17C7">
              <w:rPr>
                <w:rFonts w:ascii="Arial" w:hAnsi="Arial" w:cs="Arial"/>
                <w:b/>
                <w:color w:val="747678"/>
                <w:sz w:val="20"/>
                <w:szCs w:val="20"/>
              </w:rPr>
              <w:t>Evolutions entre le DRG 2017 version du 23 mars 2016 et</w:t>
            </w:r>
          </w:p>
          <w:p w:rsidR="00472908" w:rsidRPr="000B17C7" w:rsidRDefault="009A7F16" w:rsidP="002B59EF">
            <w:pPr>
              <w:rPr>
                <w:rFonts w:ascii="Arial" w:hAnsi="Arial" w:cs="Arial"/>
                <w:b/>
                <w:color w:val="747678"/>
                <w:sz w:val="20"/>
                <w:szCs w:val="20"/>
              </w:rPr>
            </w:pPr>
            <w:r w:rsidRPr="000B17C7">
              <w:rPr>
                <w:rFonts w:ascii="Arial" w:hAnsi="Arial" w:cs="Arial"/>
                <w:b/>
                <w:color w:val="747678"/>
                <w:sz w:val="20"/>
                <w:szCs w:val="20"/>
              </w:rPr>
              <w:t>l</w:t>
            </w:r>
            <w:r w:rsidR="00472908" w:rsidRPr="000B17C7">
              <w:rPr>
                <w:rFonts w:ascii="Arial" w:hAnsi="Arial" w:cs="Arial"/>
                <w:b/>
                <w:color w:val="747678"/>
                <w:sz w:val="20"/>
                <w:szCs w:val="20"/>
              </w:rPr>
              <w:t xml:space="preserve">e présent DRG 2017 </w:t>
            </w:r>
          </w:p>
          <w:p w:rsidR="00472908" w:rsidRPr="000B17C7" w:rsidRDefault="00472908" w:rsidP="002B59EF">
            <w:pPr>
              <w:rPr>
                <w:rFonts w:ascii="Arial" w:hAnsi="Arial" w:cs="Arial"/>
                <w:color w:val="747678"/>
                <w:sz w:val="20"/>
                <w:szCs w:val="20"/>
              </w:rPr>
            </w:pPr>
          </w:p>
        </w:tc>
        <w:tc>
          <w:tcPr>
            <w:tcW w:w="2693" w:type="dxa"/>
          </w:tcPr>
          <w:p w:rsidR="00472908" w:rsidRPr="000B17C7" w:rsidRDefault="00472908" w:rsidP="002B59EF">
            <w:pPr>
              <w:rPr>
                <w:rFonts w:ascii="Arial" w:hAnsi="Arial" w:cs="Arial"/>
                <w:color w:val="747678"/>
                <w:sz w:val="20"/>
                <w:szCs w:val="20"/>
              </w:rPr>
            </w:pPr>
          </w:p>
          <w:p w:rsidR="00472908" w:rsidRPr="000B17C7" w:rsidRDefault="00472908" w:rsidP="002B59EF">
            <w:pPr>
              <w:rPr>
                <w:rFonts w:ascii="Arial" w:hAnsi="Arial" w:cs="Arial"/>
                <w:color w:val="747678"/>
                <w:sz w:val="20"/>
                <w:szCs w:val="20"/>
              </w:rPr>
            </w:pPr>
            <w:r w:rsidRPr="000B17C7">
              <w:rPr>
                <w:rFonts w:ascii="Arial" w:hAnsi="Arial" w:cs="Arial"/>
                <w:color w:val="747678"/>
                <w:sz w:val="20"/>
                <w:szCs w:val="20"/>
              </w:rPr>
              <w:t>Principales parties concernées du DRG</w:t>
            </w:r>
          </w:p>
        </w:tc>
      </w:tr>
      <w:tr w:rsidR="00472908" w:rsidRPr="000B17C7" w:rsidTr="002B59EF">
        <w:tc>
          <w:tcPr>
            <w:tcW w:w="6487" w:type="dxa"/>
          </w:tcPr>
          <w:p w:rsidR="00472908" w:rsidRPr="000B17C7" w:rsidRDefault="002134E6" w:rsidP="0073504D">
            <w:pPr>
              <w:pStyle w:val="Textedesaisie"/>
              <w:jc w:val="both"/>
              <w:rPr>
                <w:color w:val="747678"/>
              </w:rPr>
            </w:pPr>
            <w:ins w:id="92" w:author="7276693Z" w:date="2016-12-14T17:21:00Z">
              <w:r w:rsidRPr="000B17C7">
                <w:rPr>
                  <w:color w:val="747678"/>
                </w:rPr>
                <w:t xml:space="preserve">Baisse du taux de rémunération des capitaux de </w:t>
              </w:r>
            </w:ins>
            <w:ins w:id="93" w:author="7276693Z" w:date="2017-02-16T10:44:00Z">
              <w:r w:rsidR="0073504D" w:rsidRPr="000B17C7">
                <w:rPr>
                  <w:color w:val="747678"/>
                </w:rPr>
                <w:t>4,5</w:t>
              </w:r>
            </w:ins>
            <w:ins w:id="94" w:author="7276693Z" w:date="2016-12-14T17:21:00Z">
              <w:r w:rsidRPr="000B17C7">
                <w:rPr>
                  <w:color w:val="747678"/>
                </w:rPr>
                <w:t xml:space="preserve">% à </w:t>
              </w:r>
            </w:ins>
            <w:ins w:id="95" w:author="7276693Z" w:date="2017-02-16T10:44:00Z">
              <w:r w:rsidR="0073504D" w:rsidRPr="000B17C7">
                <w:rPr>
                  <w:color w:val="747678"/>
                </w:rPr>
                <w:t>4,2</w:t>
              </w:r>
            </w:ins>
            <w:ins w:id="96" w:author="7276693Z" w:date="2016-12-14T17:21:00Z">
              <w:r w:rsidRPr="000B17C7">
                <w:rPr>
                  <w:color w:val="747678"/>
                </w:rPr>
                <w:t>%</w:t>
              </w:r>
            </w:ins>
            <w:ins w:id="97" w:author="7276693Z" w:date="2017-02-16T10:44:00Z">
              <w:r w:rsidR="0073504D" w:rsidRPr="000B17C7">
                <w:rPr>
                  <w:color w:val="747678"/>
                </w:rPr>
                <w:t xml:space="preserve"> après IS</w:t>
              </w:r>
            </w:ins>
          </w:p>
        </w:tc>
        <w:tc>
          <w:tcPr>
            <w:tcW w:w="2693" w:type="dxa"/>
          </w:tcPr>
          <w:p w:rsidR="00472908" w:rsidRPr="000B17C7" w:rsidRDefault="00D001CD" w:rsidP="002B59EF">
            <w:pPr>
              <w:rPr>
                <w:rFonts w:ascii="Arial" w:hAnsi="Arial" w:cs="Arial"/>
                <w:color w:val="747678"/>
                <w:sz w:val="20"/>
                <w:szCs w:val="20"/>
              </w:rPr>
            </w:pPr>
            <w:ins w:id="98" w:author="7276693Z" w:date="2016-12-14T18:32:00Z">
              <w:r w:rsidRPr="000B17C7">
                <w:rPr>
                  <w:rFonts w:ascii="Arial" w:hAnsi="Arial" w:cs="Arial"/>
                  <w:color w:val="747678"/>
                  <w:sz w:val="20"/>
                  <w:szCs w:val="20"/>
                </w:rPr>
                <w:t>Partie 2-4.6</w:t>
              </w:r>
            </w:ins>
          </w:p>
        </w:tc>
      </w:tr>
      <w:tr w:rsidR="002134E6" w:rsidRPr="000B17C7" w:rsidTr="002B59EF">
        <w:tc>
          <w:tcPr>
            <w:tcW w:w="6487" w:type="dxa"/>
          </w:tcPr>
          <w:p w:rsidR="002134E6" w:rsidRPr="000B17C7" w:rsidRDefault="002134E6" w:rsidP="002134E6">
            <w:pPr>
              <w:rPr>
                <w:rFonts w:ascii="Arial" w:hAnsi="Arial" w:cs="Arial"/>
                <w:color w:val="747678"/>
                <w:sz w:val="20"/>
                <w:szCs w:val="20"/>
              </w:rPr>
            </w:pPr>
            <w:ins w:id="99" w:author="7276693Z" w:date="2016-12-14T17:21:00Z">
              <w:r w:rsidRPr="000B17C7">
                <w:rPr>
                  <w:color w:val="747678"/>
                </w:rPr>
                <w:t xml:space="preserve">Révision de la segmentation des gares </w:t>
              </w:r>
            </w:ins>
          </w:p>
        </w:tc>
        <w:tc>
          <w:tcPr>
            <w:tcW w:w="2693" w:type="dxa"/>
          </w:tcPr>
          <w:p w:rsidR="002134E6" w:rsidRPr="000B17C7" w:rsidRDefault="00D001CD" w:rsidP="002B59EF">
            <w:pPr>
              <w:rPr>
                <w:rFonts w:ascii="Arial" w:hAnsi="Arial" w:cs="Arial"/>
                <w:color w:val="747678"/>
                <w:sz w:val="20"/>
                <w:szCs w:val="20"/>
              </w:rPr>
            </w:pPr>
            <w:ins w:id="100" w:author="7276693Z" w:date="2016-12-14T18:33:00Z">
              <w:r w:rsidRPr="000B17C7">
                <w:rPr>
                  <w:rFonts w:ascii="Arial" w:hAnsi="Arial" w:cs="Arial"/>
                  <w:color w:val="747678"/>
                  <w:sz w:val="20"/>
                  <w:szCs w:val="20"/>
                </w:rPr>
                <w:t>Partie 1 et annexe 0</w:t>
              </w:r>
            </w:ins>
          </w:p>
        </w:tc>
      </w:tr>
      <w:tr w:rsidR="002134E6" w:rsidRPr="000B17C7" w:rsidTr="002B59EF">
        <w:tc>
          <w:tcPr>
            <w:tcW w:w="6487" w:type="dxa"/>
          </w:tcPr>
          <w:p w:rsidR="002134E6" w:rsidRPr="000B17C7" w:rsidRDefault="002134E6" w:rsidP="002134E6">
            <w:pPr>
              <w:rPr>
                <w:rFonts w:ascii="Arial" w:hAnsi="Arial" w:cs="Arial"/>
                <w:color w:val="747678"/>
                <w:sz w:val="20"/>
                <w:szCs w:val="20"/>
              </w:rPr>
            </w:pPr>
            <w:ins w:id="101" w:author="7276693Z" w:date="2016-12-14T17:24:00Z">
              <w:r w:rsidRPr="000B17C7">
                <w:rPr>
                  <w:color w:val="747678"/>
                </w:rPr>
                <w:t>P</w:t>
              </w:r>
            </w:ins>
            <w:ins w:id="102" w:author="7276693Z" w:date="2016-12-14T17:21:00Z">
              <w:r w:rsidRPr="000B17C7">
                <w:rPr>
                  <w:color w:val="747678"/>
                </w:rPr>
                <w:t>rise en compte de la nouvelle tarification régulée des prestations de la SUGE (DRS 2017)</w:t>
              </w:r>
            </w:ins>
          </w:p>
        </w:tc>
        <w:tc>
          <w:tcPr>
            <w:tcW w:w="2693" w:type="dxa"/>
          </w:tcPr>
          <w:p w:rsidR="002134E6" w:rsidRPr="000B17C7" w:rsidRDefault="00944DE1" w:rsidP="002B59EF">
            <w:pPr>
              <w:rPr>
                <w:rFonts w:ascii="Arial" w:hAnsi="Arial" w:cs="Arial"/>
                <w:color w:val="747678"/>
                <w:sz w:val="20"/>
                <w:szCs w:val="20"/>
              </w:rPr>
            </w:pPr>
            <w:ins w:id="103" w:author="7276693Z" w:date="2016-12-19T18:30:00Z">
              <w:r w:rsidRPr="000B17C7">
                <w:rPr>
                  <w:rFonts w:ascii="Arial" w:hAnsi="Arial" w:cs="Arial"/>
                  <w:color w:val="747678"/>
                  <w:sz w:val="20"/>
                  <w:szCs w:val="20"/>
                </w:rPr>
                <w:t>Partie 4 -4.2</w:t>
              </w:r>
            </w:ins>
          </w:p>
        </w:tc>
      </w:tr>
      <w:tr w:rsidR="00472908" w:rsidRPr="000B17C7" w:rsidTr="002B59EF">
        <w:tc>
          <w:tcPr>
            <w:tcW w:w="6487" w:type="dxa"/>
          </w:tcPr>
          <w:p w:rsidR="00472908" w:rsidRPr="000B17C7" w:rsidRDefault="002134E6" w:rsidP="002B59EF">
            <w:pPr>
              <w:rPr>
                <w:rFonts w:ascii="Arial" w:hAnsi="Arial" w:cs="Arial"/>
                <w:color w:val="747678"/>
                <w:sz w:val="20"/>
                <w:szCs w:val="20"/>
              </w:rPr>
            </w:pPr>
            <w:ins w:id="104" w:author="7276693Z" w:date="2016-12-14T17:24:00Z">
              <w:r w:rsidRPr="000B17C7">
                <w:rPr>
                  <w:color w:val="747678"/>
                </w:rPr>
                <w:t>P</w:t>
              </w:r>
            </w:ins>
            <w:ins w:id="105" w:author="7276693Z" w:date="2016-12-14T17:22:00Z">
              <w:r w:rsidRPr="000B17C7">
                <w:rPr>
                  <w:color w:val="747678"/>
                </w:rPr>
                <w:t>rise en compte de la loi n° 2015-991 du 7 août 2015 portant nouvelle organisation territoriale de la République</w:t>
              </w:r>
            </w:ins>
          </w:p>
        </w:tc>
        <w:tc>
          <w:tcPr>
            <w:tcW w:w="2693" w:type="dxa"/>
          </w:tcPr>
          <w:p w:rsidR="00472908" w:rsidRPr="000B17C7" w:rsidRDefault="00944DE1" w:rsidP="002B59EF">
            <w:pPr>
              <w:rPr>
                <w:rFonts w:ascii="Arial" w:hAnsi="Arial" w:cs="Arial"/>
                <w:color w:val="747678"/>
                <w:sz w:val="20"/>
                <w:szCs w:val="20"/>
              </w:rPr>
            </w:pPr>
            <w:ins w:id="106" w:author="7276693Z" w:date="2016-12-19T18:30:00Z">
              <w:r w:rsidRPr="000B17C7">
                <w:rPr>
                  <w:rFonts w:ascii="Arial" w:hAnsi="Arial" w:cs="Arial"/>
                  <w:color w:val="747678"/>
                  <w:sz w:val="20"/>
                  <w:szCs w:val="20"/>
                </w:rPr>
                <w:t>Annexe 0</w:t>
              </w:r>
            </w:ins>
          </w:p>
        </w:tc>
      </w:tr>
      <w:tr w:rsidR="00472908" w:rsidRPr="000B17C7" w:rsidTr="002B59EF">
        <w:tc>
          <w:tcPr>
            <w:tcW w:w="6487" w:type="dxa"/>
          </w:tcPr>
          <w:p w:rsidR="00472908" w:rsidRPr="000B17C7" w:rsidRDefault="002134E6" w:rsidP="002B59EF">
            <w:pPr>
              <w:rPr>
                <w:rFonts w:ascii="Arial" w:hAnsi="Arial" w:cs="Arial"/>
                <w:color w:val="747678"/>
                <w:sz w:val="20"/>
                <w:szCs w:val="20"/>
              </w:rPr>
            </w:pPr>
            <w:ins w:id="107" w:author="7276693Z" w:date="2016-12-14T17:24:00Z">
              <w:r w:rsidRPr="000B17C7">
                <w:rPr>
                  <w:color w:val="747678"/>
                </w:rPr>
                <w:t>M</w:t>
              </w:r>
            </w:ins>
            <w:ins w:id="108" w:author="7276693Z" w:date="2016-12-14T17:22:00Z">
              <w:r w:rsidRPr="000B17C7">
                <w:rPr>
                  <w:color w:val="747678"/>
                </w:rPr>
                <w:t>ise en cohérence des charges avec l’évolution de la Redevance de Quai</w:t>
              </w:r>
            </w:ins>
            <w:ins w:id="109" w:author="7276693Z" w:date="2016-12-19T18:47:00Z">
              <w:r w:rsidR="00CA7107" w:rsidRPr="000B17C7">
                <w:rPr>
                  <w:color w:val="747678"/>
                </w:rPr>
                <w:t xml:space="preserve"> (baisse des charges du service de gare)</w:t>
              </w:r>
            </w:ins>
          </w:p>
        </w:tc>
        <w:tc>
          <w:tcPr>
            <w:tcW w:w="2693" w:type="dxa"/>
          </w:tcPr>
          <w:p w:rsidR="00472908" w:rsidRPr="000B17C7" w:rsidRDefault="00CA7107" w:rsidP="002B59EF">
            <w:pPr>
              <w:rPr>
                <w:rFonts w:ascii="Arial" w:hAnsi="Arial" w:cs="Arial"/>
                <w:color w:val="747678"/>
                <w:sz w:val="20"/>
                <w:szCs w:val="20"/>
              </w:rPr>
            </w:pPr>
            <w:ins w:id="110" w:author="7276693Z" w:date="2016-12-19T18:46:00Z">
              <w:r w:rsidRPr="000B17C7">
                <w:rPr>
                  <w:rFonts w:ascii="Arial" w:hAnsi="Arial" w:cs="Arial"/>
                  <w:color w:val="747678"/>
                  <w:sz w:val="20"/>
                  <w:szCs w:val="20"/>
                </w:rPr>
                <w:t>Partie 7-2.1</w:t>
              </w:r>
            </w:ins>
          </w:p>
        </w:tc>
      </w:tr>
      <w:tr w:rsidR="00472908" w:rsidRPr="000B17C7" w:rsidTr="002B59EF">
        <w:tc>
          <w:tcPr>
            <w:tcW w:w="6487" w:type="dxa"/>
          </w:tcPr>
          <w:p w:rsidR="00472908" w:rsidRPr="000B17C7" w:rsidRDefault="002134E6" w:rsidP="002B59EF">
            <w:pPr>
              <w:rPr>
                <w:rFonts w:ascii="Arial" w:hAnsi="Arial" w:cs="Arial"/>
                <w:color w:val="747678"/>
                <w:sz w:val="20"/>
                <w:szCs w:val="20"/>
              </w:rPr>
            </w:pPr>
            <w:ins w:id="111" w:author="7276693Z" w:date="2016-12-14T17:24:00Z">
              <w:r w:rsidRPr="000B17C7">
                <w:rPr>
                  <w:color w:val="747678"/>
                </w:rPr>
                <w:t>C</w:t>
              </w:r>
            </w:ins>
            <w:ins w:id="112" w:author="7276693Z" w:date="2016-12-14T17:22:00Z">
              <w:r w:rsidRPr="000B17C7">
                <w:rPr>
                  <w:color w:val="747678"/>
                </w:rPr>
                <w:t>réation d’une nouvelle prestation de sûreté pour certains trains à destination de la Belgique et des Pays-Bas</w:t>
              </w:r>
            </w:ins>
          </w:p>
        </w:tc>
        <w:tc>
          <w:tcPr>
            <w:tcW w:w="2693" w:type="dxa"/>
          </w:tcPr>
          <w:p w:rsidR="00472908" w:rsidRPr="000B17C7" w:rsidRDefault="005C645A" w:rsidP="002B59EF">
            <w:pPr>
              <w:rPr>
                <w:rFonts w:ascii="Arial" w:hAnsi="Arial" w:cs="Arial"/>
                <w:color w:val="747678"/>
                <w:sz w:val="20"/>
                <w:szCs w:val="20"/>
              </w:rPr>
            </w:pPr>
            <w:ins w:id="113" w:author="7276693Z" w:date="2016-12-19T18:42:00Z">
              <w:r w:rsidRPr="000B17C7">
                <w:rPr>
                  <w:rFonts w:ascii="Arial" w:hAnsi="Arial" w:cs="Arial"/>
                  <w:color w:val="747678"/>
                  <w:sz w:val="20"/>
                  <w:szCs w:val="20"/>
                </w:rPr>
                <w:t>Parties 1-2,1-2.4, 3-1.4, 4-4.3, 4-10.3</w:t>
              </w:r>
            </w:ins>
          </w:p>
        </w:tc>
      </w:tr>
      <w:tr w:rsidR="00472908" w:rsidRPr="000B17C7" w:rsidTr="002B59EF">
        <w:tc>
          <w:tcPr>
            <w:tcW w:w="6487" w:type="dxa"/>
          </w:tcPr>
          <w:p w:rsidR="00472908" w:rsidRPr="000B17C7" w:rsidRDefault="002134E6" w:rsidP="002B59EF">
            <w:pPr>
              <w:rPr>
                <w:rFonts w:ascii="Arial" w:hAnsi="Arial" w:cs="Arial"/>
                <w:color w:val="747678"/>
                <w:sz w:val="20"/>
                <w:szCs w:val="20"/>
              </w:rPr>
            </w:pPr>
            <w:ins w:id="114" w:author="7276693Z" w:date="2016-12-14T17:24:00Z">
              <w:r w:rsidRPr="000B17C7">
                <w:rPr>
                  <w:color w:val="747678"/>
                </w:rPr>
                <w:t>P</w:t>
              </w:r>
            </w:ins>
            <w:ins w:id="115" w:author="7276693Z" w:date="2016-12-14T17:22:00Z">
              <w:r w:rsidRPr="000B17C7">
                <w:rPr>
                  <w:color w:val="747678"/>
                </w:rPr>
                <w:t>assage de « Prestations complémentaires » à « Services de base » de la prestation de mise à disposition d’espaces ou de locaux destinés à la vente de titres de transports ferroviaires</w:t>
              </w:r>
            </w:ins>
          </w:p>
        </w:tc>
        <w:tc>
          <w:tcPr>
            <w:tcW w:w="2693" w:type="dxa"/>
          </w:tcPr>
          <w:p w:rsidR="00472908" w:rsidRPr="000B17C7" w:rsidRDefault="005C645A" w:rsidP="002B59EF">
            <w:pPr>
              <w:rPr>
                <w:rFonts w:ascii="Arial" w:hAnsi="Arial" w:cs="Arial"/>
                <w:color w:val="747678"/>
                <w:sz w:val="20"/>
                <w:szCs w:val="20"/>
              </w:rPr>
            </w:pPr>
            <w:ins w:id="116" w:author="7276693Z" w:date="2016-12-19T18:43:00Z">
              <w:r w:rsidRPr="000B17C7">
                <w:rPr>
                  <w:rFonts w:ascii="Arial" w:hAnsi="Arial" w:cs="Arial"/>
                  <w:color w:val="747678"/>
                  <w:sz w:val="20"/>
                  <w:szCs w:val="20"/>
                </w:rPr>
                <w:t>Parties 1-2, 1-2.5, 3-1.5</w:t>
              </w:r>
            </w:ins>
          </w:p>
        </w:tc>
      </w:tr>
      <w:tr w:rsidR="002134E6" w:rsidRPr="000B17C7" w:rsidTr="002B59EF">
        <w:trPr>
          <w:ins w:id="117" w:author="7276693Z" w:date="2016-12-14T17:23:00Z"/>
        </w:trPr>
        <w:tc>
          <w:tcPr>
            <w:tcW w:w="6487" w:type="dxa"/>
          </w:tcPr>
          <w:p w:rsidR="002134E6" w:rsidRPr="000B17C7" w:rsidRDefault="002134E6" w:rsidP="002B59EF">
            <w:pPr>
              <w:rPr>
                <w:ins w:id="118" w:author="7276693Z" w:date="2016-12-14T17:23:00Z"/>
                <w:rFonts w:ascii="Arial" w:hAnsi="Arial" w:cs="Arial"/>
                <w:color w:val="747678"/>
                <w:sz w:val="20"/>
                <w:szCs w:val="20"/>
              </w:rPr>
            </w:pPr>
            <w:ins w:id="119" w:author="7276693Z" w:date="2016-12-14T17:24:00Z">
              <w:r w:rsidRPr="000B17C7">
                <w:rPr>
                  <w:color w:val="747678"/>
                </w:rPr>
                <w:t>M</w:t>
              </w:r>
            </w:ins>
            <w:ins w:id="120" w:author="7276693Z" w:date="2016-12-14T17:23:00Z">
              <w:r w:rsidRPr="000B17C7">
                <w:rPr>
                  <w:color w:val="747678"/>
                </w:rPr>
                <w:t>odification du dispositif relatif aux engagements de qualité de service</w:t>
              </w:r>
            </w:ins>
          </w:p>
        </w:tc>
        <w:tc>
          <w:tcPr>
            <w:tcW w:w="2693" w:type="dxa"/>
          </w:tcPr>
          <w:p w:rsidR="002134E6" w:rsidRPr="000B17C7" w:rsidRDefault="006E36B8" w:rsidP="006E36B8">
            <w:pPr>
              <w:rPr>
                <w:ins w:id="121" w:author="7276693Z" w:date="2016-12-14T17:23:00Z"/>
                <w:rFonts w:ascii="Arial" w:hAnsi="Arial" w:cs="Arial"/>
                <w:color w:val="747678"/>
                <w:sz w:val="20"/>
                <w:szCs w:val="20"/>
              </w:rPr>
            </w:pPr>
            <w:ins w:id="122" w:author="7276693Z" w:date="2017-02-24T18:07:00Z">
              <w:r w:rsidRPr="000B17C7">
                <w:rPr>
                  <w:rFonts w:ascii="Arial" w:hAnsi="Arial" w:cs="Arial"/>
                  <w:color w:val="747678"/>
                  <w:sz w:val="20"/>
                  <w:szCs w:val="20"/>
                </w:rPr>
                <w:t>Partie 7-1</w:t>
              </w:r>
              <w:r>
                <w:rPr>
                  <w:rFonts w:ascii="Arial" w:hAnsi="Arial" w:cs="Arial"/>
                  <w:color w:val="747678"/>
                  <w:sz w:val="20"/>
                  <w:szCs w:val="20"/>
                </w:rPr>
                <w:t xml:space="preserve"> </w:t>
              </w:r>
            </w:ins>
          </w:p>
        </w:tc>
      </w:tr>
      <w:tr w:rsidR="002134E6" w:rsidRPr="000B17C7" w:rsidTr="002B59EF">
        <w:trPr>
          <w:ins w:id="123" w:author="7276693Z" w:date="2016-12-14T17:22:00Z"/>
        </w:trPr>
        <w:tc>
          <w:tcPr>
            <w:tcW w:w="6487" w:type="dxa"/>
          </w:tcPr>
          <w:p w:rsidR="002134E6" w:rsidRPr="000B17C7" w:rsidRDefault="002134E6" w:rsidP="00584C52">
            <w:pPr>
              <w:rPr>
                <w:ins w:id="124" w:author="7276693Z" w:date="2016-12-14T17:22:00Z"/>
                <w:rFonts w:ascii="Arial" w:hAnsi="Arial" w:cs="Arial"/>
                <w:color w:val="747678"/>
                <w:sz w:val="20"/>
                <w:szCs w:val="20"/>
              </w:rPr>
            </w:pPr>
            <w:ins w:id="125" w:author="7276693Z" w:date="2016-12-14T17:23:00Z">
              <w:r w:rsidRPr="000B17C7">
                <w:rPr>
                  <w:color w:val="747678"/>
                </w:rPr>
                <w:t>Baisse des charges d’accu</w:t>
              </w:r>
            </w:ins>
            <w:ins w:id="126" w:author="7276693Z" w:date="2016-12-14T17:24:00Z">
              <w:r w:rsidRPr="000B17C7">
                <w:rPr>
                  <w:color w:val="747678"/>
                </w:rPr>
                <w:t>e</w:t>
              </w:r>
            </w:ins>
            <w:ins w:id="127" w:author="7276693Z" w:date="2016-12-14T17:23:00Z">
              <w:r w:rsidRPr="000B17C7">
                <w:rPr>
                  <w:color w:val="747678"/>
                </w:rPr>
                <w:t xml:space="preserve">il général </w:t>
              </w:r>
            </w:ins>
          </w:p>
        </w:tc>
        <w:tc>
          <w:tcPr>
            <w:tcW w:w="2693" w:type="dxa"/>
          </w:tcPr>
          <w:p w:rsidR="002134E6" w:rsidRPr="000B17C7" w:rsidRDefault="00D001CD">
            <w:pPr>
              <w:rPr>
                <w:ins w:id="128" w:author="7276693Z" w:date="2016-12-14T17:22:00Z"/>
                <w:rFonts w:ascii="Arial" w:hAnsi="Arial" w:cs="Arial"/>
                <w:color w:val="747678"/>
                <w:sz w:val="20"/>
                <w:szCs w:val="20"/>
              </w:rPr>
            </w:pPr>
            <w:ins w:id="129" w:author="7276693Z" w:date="2016-12-14T18:34:00Z">
              <w:r w:rsidRPr="000B17C7">
                <w:rPr>
                  <w:rFonts w:ascii="Arial" w:hAnsi="Arial" w:cs="Arial"/>
                  <w:color w:val="747678"/>
                  <w:sz w:val="20"/>
                  <w:szCs w:val="20"/>
                </w:rPr>
                <w:t>Partie</w:t>
              </w:r>
            </w:ins>
            <w:ins w:id="130" w:author="7276693Z" w:date="2016-12-19T18:46:00Z">
              <w:r w:rsidR="00CA7107" w:rsidRPr="000B17C7">
                <w:rPr>
                  <w:rFonts w:ascii="Arial" w:hAnsi="Arial" w:cs="Arial"/>
                  <w:color w:val="747678"/>
                  <w:sz w:val="20"/>
                  <w:szCs w:val="20"/>
                </w:rPr>
                <w:t>s</w:t>
              </w:r>
            </w:ins>
            <w:ins w:id="131" w:author="7276693Z" w:date="2016-12-14T18:34:00Z">
              <w:r w:rsidRPr="000B17C7">
                <w:rPr>
                  <w:rFonts w:ascii="Arial" w:hAnsi="Arial" w:cs="Arial"/>
                  <w:color w:val="747678"/>
                  <w:sz w:val="20"/>
                  <w:szCs w:val="20"/>
                </w:rPr>
                <w:t xml:space="preserve"> </w:t>
              </w:r>
            </w:ins>
            <w:ins w:id="132" w:author="7276693Z" w:date="2016-12-19T18:46:00Z">
              <w:r w:rsidR="00CA7107" w:rsidRPr="000B17C7">
                <w:rPr>
                  <w:rFonts w:ascii="Arial" w:hAnsi="Arial" w:cs="Arial"/>
                  <w:color w:val="747678"/>
                  <w:sz w:val="20"/>
                  <w:szCs w:val="20"/>
                </w:rPr>
                <w:t>7</w:t>
              </w:r>
            </w:ins>
            <w:ins w:id="133" w:author="7276693Z" w:date="2016-12-19T18:47:00Z">
              <w:r w:rsidR="00CA7107" w:rsidRPr="000B17C7">
                <w:rPr>
                  <w:rFonts w:ascii="Arial" w:hAnsi="Arial" w:cs="Arial"/>
                  <w:color w:val="747678"/>
                  <w:sz w:val="20"/>
                  <w:szCs w:val="20"/>
                </w:rPr>
                <w:t>-2.1</w:t>
              </w:r>
            </w:ins>
          </w:p>
        </w:tc>
      </w:tr>
      <w:tr w:rsidR="00472908" w:rsidRPr="000B17C7" w:rsidTr="002B59EF">
        <w:tc>
          <w:tcPr>
            <w:tcW w:w="6487" w:type="dxa"/>
          </w:tcPr>
          <w:p w:rsidR="00472908" w:rsidRPr="000B17C7" w:rsidRDefault="002134E6" w:rsidP="002B59EF">
            <w:pPr>
              <w:rPr>
                <w:rFonts w:ascii="Arial" w:hAnsi="Arial" w:cs="Arial"/>
                <w:color w:val="747678"/>
                <w:sz w:val="20"/>
                <w:szCs w:val="20"/>
              </w:rPr>
            </w:pPr>
            <w:ins w:id="134" w:author="7276693Z" w:date="2016-12-14T17:24:00Z">
              <w:r w:rsidRPr="000B17C7">
                <w:rPr>
                  <w:color w:val="747678"/>
                </w:rPr>
                <w:t>D</w:t>
              </w:r>
            </w:ins>
            <w:ins w:id="135" w:author="7276693Z" w:date="2016-12-14T17:23:00Z">
              <w:r w:rsidRPr="000B17C7">
                <w:rPr>
                  <w:color w:val="747678"/>
                </w:rPr>
                <w:t>escription plus complète des modalités de détermination de la capacité d’emport des trains</w:t>
              </w:r>
            </w:ins>
          </w:p>
        </w:tc>
        <w:tc>
          <w:tcPr>
            <w:tcW w:w="2693" w:type="dxa"/>
          </w:tcPr>
          <w:p w:rsidR="00472908" w:rsidRPr="000B17C7" w:rsidRDefault="005C645A" w:rsidP="002B59EF">
            <w:pPr>
              <w:rPr>
                <w:rFonts w:ascii="Arial" w:hAnsi="Arial" w:cs="Arial"/>
                <w:color w:val="747678"/>
                <w:sz w:val="20"/>
                <w:szCs w:val="20"/>
              </w:rPr>
            </w:pPr>
            <w:ins w:id="136" w:author="7276693Z" w:date="2016-12-19T18:43:00Z">
              <w:r w:rsidRPr="000B17C7">
                <w:rPr>
                  <w:rFonts w:ascii="Arial" w:hAnsi="Arial" w:cs="Arial"/>
                  <w:color w:val="747678"/>
                  <w:sz w:val="20"/>
                  <w:szCs w:val="20"/>
                </w:rPr>
                <w:t>Partie 3-1.1</w:t>
              </w:r>
            </w:ins>
          </w:p>
        </w:tc>
      </w:tr>
      <w:tr w:rsidR="00472908" w:rsidRPr="000B17C7" w:rsidDel="00D161C0" w:rsidTr="002B59EF">
        <w:trPr>
          <w:del w:id="137" w:author="7276693Z" w:date="2016-12-20T18:18:00Z"/>
        </w:trPr>
        <w:tc>
          <w:tcPr>
            <w:tcW w:w="6487" w:type="dxa"/>
          </w:tcPr>
          <w:p w:rsidR="00472908" w:rsidRPr="000B17C7" w:rsidDel="00D161C0" w:rsidRDefault="00472908" w:rsidP="002B59EF">
            <w:pPr>
              <w:rPr>
                <w:del w:id="138" w:author="7276693Z" w:date="2016-12-20T18:18:00Z"/>
                <w:rFonts w:ascii="Arial" w:hAnsi="Arial" w:cs="Arial"/>
                <w:color w:val="747678"/>
                <w:sz w:val="20"/>
                <w:szCs w:val="20"/>
              </w:rPr>
            </w:pPr>
          </w:p>
        </w:tc>
        <w:tc>
          <w:tcPr>
            <w:tcW w:w="2693" w:type="dxa"/>
          </w:tcPr>
          <w:p w:rsidR="00472908" w:rsidRPr="000B17C7" w:rsidDel="00D161C0" w:rsidRDefault="00472908" w:rsidP="002B59EF">
            <w:pPr>
              <w:rPr>
                <w:del w:id="139" w:author="7276693Z" w:date="2016-12-20T18:18:00Z"/>
                <w:rFonts w:ascii="Arial" w:hAnsi="Arial" w:cs="Arial"/>
                <w:color w:val="747678"/>
                <w:sz w:val="20"/>
                <w:szCs w:val="20"/>
              </w:rPr>
            </w:pPr>
          </w:p>
        </w:tc>
      </w:tr>
    </w:tbl>
    <w:p w:rsidR="00EF3216" w:rsidRPr="000B17C7" w:rsidRDefault="00EF3216" w:rsidP="00807C19">
      <w:pPr>
        <w:pStyle w:val="Textedesaisie"/>
        <w:jc w:val="both"/>
        <w:rPr>
          <w:color w:val="747678"/>
        </w:rPr>
      </w:pPr>
    </w:p>
    <w:p w:rsidR="0057193D" w:rsidRPr="000B17C7" w:rsidDel="00777E19" w:rsidRDefault="00163727" w:rsidP="007D779F">
      <w:pPr>
        <w:pStyle w:val="Titre2"/>
        <w:jc w:val="both"/>
        <w:rPr>
          <w:del w:id="140" w:author="5807556L" w:date="2016-12-06T14:34:00Z"/>
          <w:color w:val="FFB612"/>
          <w14:textFill>
            <w14:solidFill>
              <w14:srgbClr w14:val="FFB612">
                <w14:lumMod w14:val="50000"/>
              </w14:srgbClr>
            </w14:solidFill>
          </w14:textFill>
        </w:rPr>
      </w:pPr>
      <w:del w:id="141" w:author="5807556L" w:date="2016-12-06T14:34:00Z">
        <w:r w:rsidRPr="000B17C7" w:rsidDel="00777E19">
          <w:rPr>
            <w:bCs w:val="0"/>
            <w:caps w:val="0"/>
            <w:color w:val="FFB612"/>
            <w14:textFill>
              <w14:solidFill>
                <w14:srgbClr w14:val="FFB612">
                  <w14:lumMod w14:val="50000"/>
                </w14:srgbClr>
              </w14:solidFill>
            </w14:textFill>
          </w:rPr>
          <w:delText>P</w:delText>
        </w:r>
        <w:r w:rsidR="00B25546" w:rsidRPr="000B17C7" w:rsidDel="00777E19">
          <w:rPr>
            <w:bCs w:val="0"/>
            <w:caps w:val="0"/>
            <w:color w:val="FFB612"/>
            <w14:textFill>
              <w14:solidFill>
                <w14:srgbClr w14:val="FFB612">
                  <w14:lumMod w14:val="50000"/>
                </w14:srgbClr>
              </w14:solidFill>
            </w14:textFill>
          </w:rPr>
          <w:delText>rincipales modifications apportÉ</w:delText>
        </w:r>
        <w:r w:rsidRPr="000B17C7" w:rsidDel="00777E19">
          <w:rPr>
            <w:bCs w:val="0"/>
            <w:caps w:val="0"/>
            <w:color w:val="FFB612"/>
            <w14:textFill>
              <w14:solidFill>
                <w14:srgbClr w14:val="FFB612">
                  <w14:lumMod w14:val="50000"/>
                </w14:srgbClr>
              </w14:solidFill>
            </w14:textFill>
          </w:rPr>
          <w:delText>es au document depuis deux ans</w:delText>
        </w:r>
      </w:del>
    </w:p>
    <w:p w:rsidR="00EF3216" w:rsidRPr="000B17C7" w:rsidDel="00777E19" w:rsidRDefault="00EF3216" w:rsidP="00EF3216">
      <w:pPr>
        <w:rPr>
          <w:del w:id="142" w:author="5807556L" w:date="2016-12-06T14:34:00Z"/>
        </w:rPr>
      </w:pPr>
    </w:p>
    <w:tbl>
      <w:tblPr>
        <w:tblW w:w="918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693"/>
      </w:tblGrid>
      <w:tr w:rsidR="0057193D" w:rsidRPr="000B17C7" w:rsidDel="00777E19" w:rsidTr="00F04D1E">
        <w:trPr>
          <w:del w:id="143" w:author="5807556L" w:date="2016-12-06T14:34:00Z"/>
        </w:trPr>
        <w:tc>
          <w:tcPr>
            <w:tcW w:w="6487" w:type="dxa"/>
          </w:tcPr>
          <w:p w:rsidR="0057193D" w:rsidRPr="000B17C7" w:rsidDel="00777E19" w:rsidRDefault="0057193D" w:rsidP="00E04EA4">
            <w:pPr>
              <w:rPr>
                <w:del w:id="144" w:author="5807556L" w:date="2016-12-06T14:34:00Z"/>
                <w:rFonts w:ascii="Arial" w:hAnsi="Arial" w:cs="Arial"/>
                <w:color w:val="747678"/>
                <w:sz w:val="20"/>
                <w:szCs w:val="20"/>
              </w:rPr>
            </w:pPr>
          </w:p>
          <w:p w:rsidR="0057193D" w:rsidRPr="000B17C7" w:rsidDel="00777E19" w:rsidRDefault="0057193D" w:rsidP="00E04EA4">
            <w:pPr>
              <w:rPr>
                <w:del w:id="145" w:author="5807556L" w:date="2016-12-06T14:34:00Z"/>
                <w:rFonts w:ascii="Arial" w:hAnsi="Arial" w:cs="Arial"/>
                <w:b/>
                <w:color w:val="747678"/>
                <w:sz w:val="20"/>
                <w:szCs w:val="20"/>
              </w:rPr>
            </w:pPr>
            <w:del w:id="146" w:author="5807556L" w:date="2016-12-06T14:34:00Z">
              <w:r w:rsidRPr="000B17C7" w:rsidDel="00777E19">
                <w:rPr>
                  <w:rFonts w:ascii="Arial" w:hAnsi="Arial" w:cs="Arial"/>
                  <w:b/>
                  <w:color w:val="747678"/>
                  <w:sz w:val="20"/>
                  <w:szCs w:val="20"/>
                </w:rPr>
                <w:delText>Evolutions entre le DRG 2016 version du 10 juillet 2014 et</w:delText>
              </w:r>
            </w:del>
          </w:p>
          <w:p w:rsidR="0057193D" w:rsidRPr="000B17C7" w:rsidDel="00777E19" w:rsidRDefault="0057193D" w:rsidP="00E04EA4">
            <w:pPr>
              <w:rPr>
                <w:del w:id="147" w:author="5807556L" w:date="2016-12-06T14:34:00Z"/>
                <w:rFonts w:ascii="Arial" w:hAnsi="Arial" w:cs="Arial"/>
                <w:b/>
                <w:color w:val="747678"/>
                <w:sz w:val="20"/>
                <w:szCs w:val="20"/>
              </w:rPr>
            </w:pPr>
            <w:del w:id="148" w:author="5807556L" w:date="2016-12-06T14:34:00Z">
              <w:r w:rsidRPr="000B17C7" w:rsidDel="00777E19">
                <w:rPr>
                  <w:rFonts w:ascii="Arial" w:hAnsi="Arial" w:cs="Arial"/>
                  <w:b/>
                  <w:color w:val="747678"/>
                  <w:sz w:val="20"/>
                  <w:szCs w:val="20"/>
                </w:rPr>
                <w:delText>le DRG 2016 publié le 5 décembre 2014</w:delText>
              </w:r>
            </w:del>
          </w:p>
          <w:p w:rsidR="0057193D" w:rsidRPr="000B17C7" w:rsidDel="00777E19" w:rsidRDefault="0057193D" w:rsidP="00E04EA4">
            <w:pPr>
              <w:rPr>
                <w:del w:id="149" w:author="5807556L" w:date="2016-12-06T14:34:00Z"/>
                <w:rFonts w:ascii="Arial" w:hAnsi="Arial" w:cs="Arial"/>
                <w:color w:val="747678"/>
                <w:sz w:val="20"/>
                <w:szCs w:val="20"/>
              </w:rPr>
            </w:pPr>
          </w:p>
        </w:tc>
        <w:tc>
          <w:tcPr>
            <w:tcW w:w="2693" w:type="dxa"/>
          </w:tcPr>
          <w:p w:rsidR="0057193D" w:rsidRPr="000B17C7" w:rsidDel="00777E19" w:rsidRDefault="0057193D" w:rsidP="00E04EA4">
            <w:pPr>
              <w:rPr>
                <w:del w:id="150" w:author="5807556L" w:date="2016-12-06T14:34:00Z"/>
                <w:rFonts w:ascii="Arial" w:hAnsi="Arial" w:cs="Arial"/>
                <w:color w:val="747678"/>
                <w:sz w:val="20"/>
                <w:szCs w:val="20"/>
              </w:rPr>
            </w:pPr>
          </w:p>
          <w:p w:rsidR="0057193D" w:rsidRPr="000B17C7" w:rsidDel="00777E19" w:rsidRDefault="0057193D" w:rsidP="00E04EA4">
            <w:pPr>
              <w:rPr>
                <w:del w:id="151" w:author="5807556L" w:date="2016-12-06T14:34:00Z"/>
                <w:rFonts w:ascii="Arial" w:hAnsi="Arial" w:cs="Arial"/>
                <w:color w:val="747678"/>
                <w:sz w:val="20"/>
                <w:szCs w:val="20"/>
              </w:rPr>
            </w:pPr>
            <w:del w:id="152" w:author="5807556L" w:date="2016-12-06T14:34:00Z">
              <w:r w:rsidRPr="000B17C7" w:rsidDel="00777E19">
                <w:rPr>
                  <w:rFonts w:ascii="Arial" w:hAnsi="Arial" w:cs="Arial"/>
                  <w:color w:val="747678"/>
                  <w:sz w:val="20"/>
                  <w:szCs w:val="20"/>
                </w:rPr>
                <w:delText>Principales parties concernées du DRG</w:delText>
              </w:r>
            </w:del>
          </w:p>
        </w:tc>
      </w:tr>
      <w:tr w:rsidR="00650395" w:rsidRPr="000B17C7" w:rsidDel="00777E19" w:rsidTr="00F04D1E">
        <w:trPr>
          <w:del w:id="153" w:author="5807556L" w:date="2016-12-06T14:34:00Z"/>
        </w:trPr>
        <w:tc>
          <w:tcPr>
            <w:tcW w:w="6487" w:type="dxa"/>
          </w:tcPr>
          <w:p w:rsidR="00650395" w:rsidRPr="000B17C7" w:rsidDel="00777E19" w:rsidRDefault="00650395" w:rsidP="00E04EA4">
            <w:pPr>
              <w:rPr>
                <w:del w:id="154" w:author="5807556L" w:date="2016-12-06T14:34:00Z"/>
                <w:rFonts w:ascii="Arial" w:hAnsi="Arial" w:cs="Arial"/>
                <w:color w:val="747678"/>
                <w:sz w:val="20"/>
                <w:szCs w:val="20"/>
              </w:rPr>
            </w:pPr>
            <w:del w:id="155" w:author="5807556L" w:date="2016-12-06T14:34:00Z">
              <w:r w:rsidRPr="000B17C7" w:rsidDel="00777E19">
                <w:rPr>
                  <w:rFonts w:ascii="Arial" w:hAnsi="Arial" w:cs="Arial"/>
                  <w:color w:val="747678"/>
                  <w:sz w:val="20"/>
                  <w:szCs w:val="20"/>
                </w:rPr>
                <w:delText>Clarification de rédaction sur l’assistance PMR</w:delText>
              </w:r>
            </w:del>
          </w:p>
        </w:tc>
        <w:tc>
          <w:tcPr>
            <w:tcW w:w="2693" w:type="dxa"/>
          </w:tcPr>
          <w:p w:rsidR="00650395" w:rsidRPr="000B17C7" w:rsidDel="00777E19" w:rsidRDefault="00650395" w:rsidP="00E66A66">
            <w:pPr>
              <w:rPr>
                <w:del w:id="156" w:author="5807556L" w:date="2016-12-06T14:34:00Z"/>
                <w:rFonts w:ascii="Arial" w:hAnsi="Arial" w:cs="Arial"/>
                <w:color w:val="747678"/>
                <w:sz w:val="20"/>
                <w:szCs w:val="20"/>
              </w:rPr>
            </w:pPr>
            <w:del w:id="157" w:author="5807556L" w:date="2016-12-06T14:34:00Z">
              <w:r w:rsidRPr="000B17C7" w:rsidDel="00777E19">
                <w:rPr>
                  <w:rFonts w:ascii="Arial" w:hAnsi="Arial" w:cs="Arial"/>
                  <w:color w:val="747678"/>
                  <w:sz w:val="20"/>
                  <w:szCs w:val="20"/>
                </w:rPr>
                <w:delText>Partie A- 1.B.1 et 2.B.5</w:delText>
              </w:r>
            </w:del>
          </w:p>
        </w:tc>
      </w:tr>
      <w:tr w:rsidR="00650395" w:rsidRPr="000B17C7" w:rsidDel="00777E19" w:rsidTr="00F04D1E">
        <w:trPr>
          <w:del w:id="158" w:author="5807556L" w:date="2016-12-06T14:34:00Z"/>
        </w:trPr>
        <w:tc>
          <w:tcPr>
            <w:tcW w:w="6487" w:type="dxa"/>
          </w:tcPr>
          <w:p w:rsidR="00650395" w:rsidRPr="000B17C7" w:rsidDel="00777E19" w:rsidRDefault="00650395" w:rsidP="00E04EA4">
            <w:pPr>
              <w:rPr>
                <w:del w:id="159" w:author="5807556L" w:date="2016-12-06T14:34:00Z"/>
                <w:rFonts w:ascii="Arial" w:hAnsi="Arial" w:cs="Arial"/>
                <w:color w:val="747678"/>
                <w:sz w:val="20"/>
                <w:szCs w:val="20"/>
              </w:rPr>
            </w:pPr>
            <w:del w:id="160" w:author="5807556L" w:date="2016-12-06T14:34:00Z">
              <w:r w:rsidRPr="000B17C7" w:rsidDel="00777E19">
                <w:rPr>
                  <w:rFonts w:ascii="Arial" w:hAnsi="Arial" w:cs="Arial"/>
                  <w:color w:val="747678"/>
                  <w:sz w:val="20"/>
                  <w:szCs w:val="20"/>
                </w:rPr>
                <w:delText>Clarification de rédaction sur le coefficient de capacité d’emport</w:delText>
              </w:r>
            </w:del>
          </w:p>
        </w:tc>
        <w:tc>
          <w:tcPr>
            <w:tcW w:w="2693" w:type="dxa"/>
          </w:tcPr>
          <w:p w:rsidR="00650395" w:rsidRPr="000B17C7" w:rsidDel="00777E19" w:rsidRDefault="00650395" w:rsidP="00E66A66">
            <w:pPr>
              <w:rPr>
                <w:del w:id="161" w:author="5807556L" w:date="2016-12-06T14:34:00Z"/>
                <w:rFonts w:ascii="Arial" w:hAnsi="Arial" w:cs="Arial"/>
                <w:color w:val="747678"/>
                <w:sz w:val="20"/>
                <w:szCs w:val="20"/>
              </w:rPr>
            </w:pPr>
            <w:del w:id="162" w:author="5807556L" w:date="2016-12-06T14:34:00Z">
              <w:r w:rsidRPr="000B17C7" w:rsidDel="00777E19">
                <w:rPr>
                  <w:rFonts w:ascii="Arial" w:hAnsi="Arial" w:cs="Arial"/>
                  <w:color w:val="747678"/>
                  <w:sz w:val="20"/>
                  <w:szCs w:val="20"/>
                </w:rPr>
                <w:delText>Partie A – 3.A.1</w:delText>
              </w:r>
            </w:del>
          </w:p>
        </w:tc>
      </w:tr>
      <w:tr w:rsidR="00650395" w:rsidRPr="000B17C7" w:rsidDel="00777E19" w:rsidTr="00F04D1E">
        <w:trPr>
          <w:del w:id="163" w:author="5807556L" w:date="2016-12-06T14:34:00Z"/>
        </w:trPr>
        <w:tc>
          <w:tcPr>
            <w:tcW w:w="6487" w:type="dxa"/>
          </w:tcPr>
          <w:p w:rsidR="00650395" w:rsidRPr="000B17C7" w:rsidDel="00777E19" w:rsidRDefault="00650395" w:rsidP="00E04EA4">
            <w:pPr>
              <w:rPr>
                <w:del w:id="164" w:author="5807556L" w:date="2016-12-06T14:34:00Z"/>
                <w:rFonts w:ascii="Arial" w:hAnsi="Arial" w:cs="Arial"/>
                <w:color w:val="747678"/>
                <w:sz w:val="20"/>
                <w:szCs w:val="20"/>
              </w:rPr>
            </w:pPr>
            <w:del w:id="165" w:author="5807556L" w:date="2016-12-06T14:34:00Z">
              <w:r w:rsidRPr="000B17C7" w:rsidDel="00777E19">
                <w:rPr>
                  <w:rFonts w:ascii="Arial" w:hAnsi="Arial" w:cs="Arial"/>
                  <w:color w:val="747678"/>
                  <w:sz w:val="20"/>
                  <w:szCs w:val="20"/>
                </w:rPr>
                <w:delText>Suppression de la facturation des arrêts en situation perturbée</w:delText>
              </w:r>
            </w:del>
          </w:p>
        </w:tc>
        <w:tc>
          <w:tcPr>
            <w:tcW w:w="2693" w:type="dxa"/>
          </w:tcPr>
          <w:p w:rsidR="00650395" w:rsidRPr="000B17C7" w:rsidDel="00777E19" w:rsidRDefault="00650395" w:rsidP="00E66A66">
            <w:pPr>
              <w:rPr>
                <w:del w:id="166" w:author="5807556L" w:date="2016-12-06T14:34:00Z"/>
                <w:rFonts w:ascii="Arial" w:hAnsi="Arial" w:cs="Arial"/>
                <w:color w:val="747678"/>
                <w:sz w:val="20"/>
                <w:szCs w:val="20"/>
              </w:rPr>
            </w:pPr>
            <w:del w:id="167" w:author="5807556L" w:date="2016-12-06T14:34:00Z">
              <w:r w:rsidRPr="000B17C7" w:rsidDel="00777E19">
                <w:rPr>
                  <w:rFonts w:ascii="Arial" w:hAnsi="Arial" w:cs="Arial"/>
                  <w:color w:val="747678"/>
                  <w:sz w:val="20"/>
                  <w:szCs w:val="20"/>
                </w:rPr>
                <w:delText>Partie A – 3.A.3</w:delText>
              </w:r>
            </w:del>
          </w:p>
        </w:tc>
      </w:tr>
      <w:tr w:rsidR="00650395" w:rsidRPr="000B17C7" w:rsidDel="00777E19" w:rsidTr="00F04D1E">
        <w:trPr>
          <w:del w:id="168" w:author="5807556L" w:date="2016-12-06T14:34:00Z"/>
        </w:trPr>
        <w:tc>
          <w:tcPr>
            <w:tcW w:w="6487" w:type="dxa"/>
          </w:tcPr>
          <w:p w:rsidR="00650395" w:rsidRPr="000B17C7" w:rsidDel="00777E19" w:rsidRDefault="00650395" w:rsidP="00E04EA4">
            <w:pPr>
              <w:rPr>
                <w:del w:id="169" w:author="5807556L" w:date="2016-12-06T14:34:00Z"/>
                <w:rFonts w:ascii="Arial" w:hAnsi="Arial" w:cs="Arial"/>
                <w:color w:val="747678"/>
                <w:sz w:val="20"/>
                <w:szCs w:val="20"/>
              </w:rPr>
            </w:pPr>
            <w:del w:id="170" w:author="5807556L" w:date="2016-12-06T14:34:00Z">
              <w:r w:rsidRPr="000B17C7" w:rsidDel="00777E19">
                <w:rPr>
                  <w:rFonts w:ascii="Arial" w:hAnsi="Arial" w:cs="Arial"/>
                  <w:color w:val="747678"/>
                  <w:sz w:val="20"/>
                  <w:szCs w:val="20"/>
                </w:rPr>
                <w:delText>Clarification de la méthode de calcul des redevances d’occupation</w:delText>
              </w:r>
            </w:del>
          </w:p>
        </w:tc>
        <w:tc>
          <w:tcPr>
            <w:tcW w:w="2693" w:type="dxa"/>
          </w:tcPr>
          <w:p w:rsidR="00650395" w:rsidRPr="000B17C7" w:rsidDel="00777E19" w:rsidRDefault="00650395" w:rsidP="00E66A66">
            <w:pPr>
              <w:rPr>
                <w:del w:id="171" w:author="5807556L" w:date="2016-12-06T14:34:00Z"/>
                <w:rFonts w:ascii="Arial" w:hAnsi="Arial" w:cs="Arial"/>
                <w:color w:val="747678"/>
                <w:sz w:val="20"/>
                <w:szCs w:val="20"/>
              </w:rPr>
            </w:pPr>
            <w:del w:id="172" w:author="5807556L" w:date="2016-12-06T14:34:00Z">
              <w:r w:rsidRPr="000B17C7" w:rsidDel="00777E19">
                <w:rPr>
                  <w:rFonts w:ascii="Arial" w:hAnsi="Arial" w:cs="Arial"/>
                  <w:color w:val="747678"/>
                  <w:sz w:val="20"/>
                  <w:szCs w:val="20"/>
                </w:rPr>
                <w:delText>Partie A- 3.B.1</w:delText>
              </w:r>
            </w:del>
          </w:p>
        </w:tc>
      </w:tr>
      <w:tr w:rsidR="00650395" w:rsidRPr="000B17C7" w:rsidDel="00777E19" w:rsidTr="00F04D1E">
        <w:trPr>
          <w:del w:id="173" w:author="5807556L" w:date="2016-12-06T14:34:00Z"/>
        </w:trPr>
        <w:tc>
          <w:tcPr>
            <w:tcW w:w="6487" w:type="dxa"/>
          </w:tcPr>
          <w:p w:rsidR="00650395" w:rsidRPr="000B17C7" w:rsidDel="00777E19" w:rsidRDefault="00650395" w:rsidP="00E04EA4">
            <w:pPr>
              <w:rPr>
                <w:del w:id="174" w:author="5807556L" w:date="2016-12-06T14:34:00Z"/>
                <w:rFonts w:ascii="Arial" w:hAnsi="Arial" w:cs="Arial"/>
                <w:color w:val="747678"/>
                <w:sz w:val="20"/>
                <w:szCs w:val="20"/>
              </w:rPr>
            </w:pPr>
            <w:del w:id="175" w:author="5807556L" w:date="2016-12-06T14:34:00Z">
              <w:r w:rsidRPr="000B17C7" w:rsidDel="00777E19">
                <w:rPr>
                  <w:rFonts w:ascii="Arial" w:hAnsi="Arial" w:cs="Arial"/>
                  <w:color w:val="747678"/>
                  <w:sz w:val="20"/>
                  <w:szCs w:val="20"/>
                </w:rPr>
                <w:delText>Mise à jour du tableau d’affectation des programmes d’investissement</w:delText>
              </w:r>
            </w:del>
          </w:p>
        </w:tc>
        <w:tc>
          <w:tcPr>
            <w:tcW w:w="2693" w:type="dxa"/>
          </w:tcPr>
          <w:p w:rsidR="00650395" w:rsidRPr="000B17C7" w:rsidDel="00777E19" w:rsidRDefault="00650395" w:rsidP="00E66A66">
            <w:pPr>
              <w:rPr>
                <w:del w:id="176" w:author="5807556L" w:date="2016-12-06T14:34:00Z"/>
                <w:rFonts w:ascii="Arial" w:hAnsi="Arial" w:cs="Arial"/>
                <w:color w:val="747678"/>
                <w:sz w:val="20"/>
                <w:szCs w:val="20"/>
              </w:rPr>
            </w:pPr>
            <w:del w:id="177" w:author="5807556L" w:date="2016-12-06T14:34:00Z">
              <w:r w:rsidRPr="000B17C7" w:rsidDel="00777E19">
                <w:rPr>
                  <w:rFonts w:ascii="Arial" w:hAnsi="Arial" w:cs="Arial"/>
                  <w:color w:val="747678"/>
                  <w:sz w:val="20"/>
                  <w:szCs w:val="20"/>
                </w:rPr>
                <w:delText>Partie A- 4.B</w:delText>
              </w:r>
            </w:del>
          </w:p>
        </w:tc>
      </w:tr>
      <w:tr w:rsidR="00650395" w:rsidRPr="000B17C7" w:rsidDel="00777E19" w:rsidTr="00F04D1E">
        <w:trPr>
          <w:del w:id="178" w:author="5807556L" w:date="2016-12-06T14:34:00Z"/>
        </w:trPr>
        <w:tc>
          <w:tcPr>
            <w:tcW w:w="6487" w:type="dxa"/>
          </w:tcPr>
          <w:p w:rsidR="00650395" w:rsidRPr="000B17C7" w:rsidDel="00777E19" w:rsidRDefault="00650395" w:rsidP="00E04EA4">
            <w:pPr>
              <w:rPr>
                <w:del w:id="179" w:author="5807556L" w:date="2016-12-06T14:34:00Z"/>
                <w:rFonts w:ascii="Arial" w:hAnsi="Arial" w:cs="Arial"/>
                <w:color w:val="747678"/>
                <w:sz w:val="20"/>
                <w:szCs w:val="20"/>
              </w:rPr>
            </w:pPr>
            <w:del w:id="180" w:author="5807556L" w:date="2016-12-06T14:34:00Z">
              <w:r w:rsidRPr="000B17C7" w:rsidDel="00777E19">
                <w:rPr>
                  <w:rFonts w:ascii="Arial" w:hAnsi="Arial" w:cs="Arial"/>
                  <w:color w:val="747678"/>
                  <w:sz w:val="20"/>
                  <w:szCs w:val="20"/>
                </w:rPr>
                <w:delText>Mise à jour de l’affectation des charges courantes et d’entretien</w:delText>
              </w:r>
            </w:del>
          </w:p>
        </w:tc>
        <w:tc>
          <w:tcPr>
            <w:tcW w:w="2693" w:type="dxa"/>
          </w:tcPr>
          <w:p w:rsidR="00650395" w:rsidRPr="000B17C7" w:rsidDel="00777E19" w:rsidRDefault="00650395" w:rsidP="00E66A66">
            <w:pPr>
              <w:rPr>
                <w:del w:id="181" w:author="5807556L" w:date="2016-12-06T14:34:00Z"/>
                <w:rFonts w:ascii="Arial" w:hAnsi="Arial" w:cs="Arial"/>
                <w:color w:val="747678"/>
                <w:sz w:val="20"/>
                <w:szCs w:val="20"/>
              </w:rPr>
            </w:pPr>
            <w:del w:id="182" w:author="5807556L" w:date="2016-12-06T14:34:00Z">
              <w:r w:rsidRPr="000B17C7" w:rsidDel="00777E19">
                <w:rPr>
                  <w:rFonts w:ascii="Arial" w:hAnsi="Arial" w:cs="Arial"/>
                  <w:color w:val="747678"/>
                  <w:sz w:val="20"/>
                  <w:szCs w:val="20"/>
                </w:rPr>
                <w:delText>Partie A- 4.D</w:delText>
              </w:r>
            </w:del>
          </w:p>
        </w:tc>
      </w:tr>
      <w:tr w:rsidR="00650395" w:rsidRPr="000B17C7" w:rsidDel="00777E19" w:rsidTr="00F04D1E">
        <w:trPr>
          <w:del w:id="183" w:author="5807556L" w:date="2016-12-06T14:34:00Z"/>
        </w:trPr>
        <w:tc>
          <w:tcPr>
            <w:tcW w:w="6487" w:type="dxa"/>
          </w:tcPr>
          <w:p w:rsidR="00650395" w:rsidRPr="000B17C7" w:rsidDel="00777E19" w:rsidRDefault="00650395" w:rsidP="00E04EA4">
            <w:pPr>
              <w:rPr>
                <w:del w:id="184" w:author="5807556L" w:date="2016-12-06T14:34:00Z"/>
                <w:rFonts w:ascii="Arial" w:hAnsi="Arial" w:cs="Arial"/>
                <w:color w:val="747678"/>
                <w:sz w:val="20"/>
                <w:szCs w:val="20"/>
              </w:rPr>
            </w:pPr>
            <w:del w:id="185" w:author="5807556L" w:date="2016-12-06T14:34:00Z">
              <w:r w:rsidRPr="000B17C7" w:rsidDel="00777E19">
                <w:rPr>
                  <w:rFonts w:ascii="Arial" w:hAnsi="Arial" w:cs="Arial"/>
                  <w:color w:val="747678"/>
                  <w:sz w:val="20"/>
                  <w:szCs w:val="20"/>
                </w:rPr>
                <w:delText>Mise à jour du principe de régularisation sur le volume des départs trains</w:delText>
              </w:r>
            </w:del>
          </w:p>
        </w:tc>
        <w:tc>
          <w:tcPr>
            <w:tcW w:w="2693" w:type="dxa"/>
          </w:tcPr>
          <w:p w:rsidR="00650395" w:rsidRPr="000B17C7" w:rsidDel="00777E19" w:rsidRDefault="00650395" w:rsidP="00E66A66">
            <w:pPr>
              <w:rPr>
                <w:del w:id="186" w:author="5807556L" w:date="2016-12-06T14:34:00Z"/>
                <w:rFonts w:ascii="Arial" w:hAnsi="Arial" w:cs="Arial"/>
                <w:color w:val="747678"/>
                <w:sz w:val="20"/>
                <w:szCs w:val="20"/>
              </w:rPr>
            </w:pPr>
            <w:del w:id="187" w:author="5807556L" w:date="2016-12-06T14:34:00Z">
              <w:r w:rsidRPr="000B17C7" w:rsidDel="00777E19">
                <w:rPr>
                  <w:rFonts w:ascii="Arial" w:hAnsi="Arial" w:cs="Arial"/>
                  <w:color w:val="747678"/>
                  <w:sz w:val="20"/>
                  <w:szCs w:val="20"/>
                </w:rPr>
                <w:delText>Partie A- 4.H</w:delText>
              </w:r>
            </w:del>
          </w:p>
        </w:tc>
      </w:tr>
      <w:tr w:rsidR="00650395" w:rsidRPr="000B17C7" w:rsidDel="00777E19" w:rsidTr="00F04D1E">
        <w:trPr>
          <w:del w:id="188" w:author="5807556L" w:date="2016-12-06T14:34:00Z"/>
        </w:trPr>
        <w:tc>
          <w:tcPr>
            <w:tcW w:w="6487" w:type="dxa"/>
          </w:tcPr>
          <w:p w:rsidR="00650395" w:rsidRPr="000B17C7" w:rsidDel="00777E19" w:rsidRDefault="00650395" w:rsidP="00E04EA4">
            <w:pPr>
              <w:rPr>
                <w:del w:id="189" w:author="5807556L" w:date="2016-12-06T14:34:00Z"/>
                <w:rFonts w:ascii="Arial" w:hAnsi="Arial" w:cs="Arial"/>
                <w:color w:val="747678"/>
                <w:sz w:val="20"/>
                <w:szCs w:val="20"/>
              </w:rPr>
            </w:pPr>
            <w:del w:id="190" w:author="5807556L" w:date="2016-12-06T14:34:00Z">
              <w:r w:rsidRPr="000B17C7" w:rsidDel="00777E19">
                <w:rPr>
                  <w:rFonts w:ascii="Arial" w:hAnsi="Arial" w:cs="Arial"/>
                  <w:color w:val="747678"/>
                  <w:sz w:val="20"/>
                  <w:szCs w:val="20"/>
                </w:rPr>
                <w:delText>Ajout d’éléments sur la qualité de service et sa mesure</w:delText>
              </w:r>
            </w:del>
          </w:p>
        </w:tc>
        <w:tc>
          <w:tcPr>
            <w:tcW w:w="2693" w:type="dxa"/>
          </w:tcPr>
          <w:p w:rsidR="00650395" w:rsidRPr="000B17C7" w:rsidDel="00777E19" w:rsidRDefault="00650395" w:rsidP="00E66A66">
            <w:pPr>
              <w:rPr>
                <w:del w:id="191" w:author="5807556L" w:date="2016-12-06T14:34:00Z"/>
                <w:rFonts w:ascii="Arial" w:hAnsi="Arial" w:cs="Arial"/>
                <w:color w:val="747678"/>
                <w:sz w:val="20"/>
                <w:szCs w:val="20"/>
              </w:rPr>
            </w:pPr>
            <w:del w:id="192" w:author="5807556L" w:date="2016-12-06T14:34:00Z">
              <w:r w:rsidRPr="000B17C7" w:rsidDel="00777E19">
                <w:rPr>
                  <w:rFonts w:ascii="Arial" w:hAnsi="Arial" w:cs="Arial"/>
                  <w:color w:val="747678"/>
                  <w:sz w:val="20"/>
                  <w:szCs w:val="20"/>
                </w:rPr>
                <w:delText>Partie A – 7.A</w:delText>
              </w:r>
            </w:del>
          </w:p>
        </w:tc>
      </w:tr>
      <w:tr w:rsidR="00650395" w:rsidRPr="000B17C7" w:rsidDel="00777E19" w:rsidTr="00F04D1E">
        <w:trPr>
          <w:del w:id="193" w:author="5807556L" w:date="2016-12-06T14:34:00Z"/>
        </w:trPr>
        <w:tc>
          <w:tcPr>
            <w:tcW w:w="6487" w:type="dxa"/>
          </w:tcPr>
          <w:p w:rsidR="00650395" w:rsidRPr="000B17C7" w:rsidDel="00777E19" w:rsidRDefault="00650395" w:rsidP="00E04EA4">
            <w:pPr>
              <w:rPr>
                <w:del w:id="194" w:author="5807556L" w:date="2016-12-06T14:34:00Z"/>
                <w:rFonts w:ascii="Arial" w:hAnsi="Arial" w:cs="Arial"/>
                <w:color w:val="747678"/>
                <w:sz w:val="20"/>
                <w:szCs w:val="20"/>
              </w:rPr>
            </w:pPr>
            <w:del w:id="195" w:author="5807556L" w:date="2016-12-06T14:34:00Z">
              <w:r w:rsidRPr="000B17C7" w:rsidDel="00777E19">
                <w:rPr>
                  <w:rFonts w:ascii="Arial" w:hAnsi="Arial" w:cs="Arial"/>
                  <w:color w:val="747678"/>
                  <w:sz w:val="20"/>
                  <w:szCs w:val="20"/>
                </w:rPr>
                <w:delText>Ajout d’indicateurs de productivité par segment tarifaire</w:delText>
              </w:r>
            </w:del>
          </w:p>
        </w:tc>
        <w:tc>
          <w:tcPr>
            <w:tcW w:w="2693" w:type="dxa"/>
          </w:tcPr>
          <w:p w:rsidR="00650395" w:rsidRPr="000B17C7" w:rsidDel="00777E19" w:rsidRDefault="00650395" w:rsidP="00E66A66">
            <w:pPr>
              <w:rPr>
                <w:del w:id="196" w:author="5807556L" w:date="2016-12-06T14:34:00Z"/>
                <w:rFonts w:ascii="Arial" w:hAnsi="Arial" w:cs="Arial"/>
                <w:color w:val="747678"/>
                <w:sz w:val="20"/>
                <w:szCs w:val="20"/>
              </w:rPr>
            </w:pPr>
            <w:del w:id="197" w:author="5807556L" w:date="2016-12-06T14:34:00Z">
              <w:r w:rsidRPr="000B17C7" w:rsidDel="00777E19">
                <w:rPr>
                  <w:rFonts w:ascii="Arial" w:hAnsi="Arial" w:cs="Arial"/>
                  <w:color w:val="747678"/>
                  <w:sz w:val="20"/>
                  <w:szCs w:val="20"/>
                </w:rPr>
                <w:delText>Annexe A7</w:delText>
              </w:r>
            </w:del>
          </w:p>
        </w:tc>
      </w:tr>
    </w:tbl>
    <w:p w:rsidR="0057193D" w:rsidRPr="000B17C7" w:rsidDel="00777E19" w:rsidRDefault="0057193D" w:rsidP="00F04D1E">
      <w:pPr>
        <w:pStyle w:val="Textedesaisie"/>
        <w:ind w:left="708"/>
        <w:jc w:val="center"/>
        <w:rPr>
          <w:del w:id="198" w:author="5807556L" w:date="2016-12-06T14:34:00Z"/>
          <w:rStyle w:val="Titre3Car"/>
          <w:rFonts w:eastAsia="Calibri" w:cs="Arial"/>
          <w:b/>
          <w:caps w:val="0"/>
          <w:color w:val="747678"/>
          <w:szCs w:val="26"/>
        </w:rPr>
      </w:pPr>
    </w:p>
    <w:tbl>
      <w:tblPr>
        <w:tblW w:w="921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40"/>
        <w:gridCol w:w="2725"/>
      </w:tblGrid>
      <w:tr w:rsidR="0057193D" w:rsidRPr="000B17C7" w:rsidDel="00777E19" w:rsidTr="001B3792">
        <w:trPr>
          <w:del w:id="199"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00" w:author="5807556L" w:date="2016-12-06T14:34:00Z"/>
                <w:rFonts w:ascii="Arial" w:hAnsi="Arial" w:cs="Arial"/>
                <w:color w:val="747678"/>
                <w:sz w:val="20"/>
                <w:szCs w:val="20"/>
              </w:rPr>
            </w:pPr>
          </w:p>
          <w:p w:rsidR="0057193D" w:rsidRPr="000B17C7" w:rsidDel="00777E19" w:rsidRDefault="0057193D" w:rsidP="00E04EA4">
            <w:pPr>
              <w:rPr>
                <w:del w:id="201" w:author="5807556L" w:date="2016-12-06T14:34:00Z"/>
                <w:rFonts w:ascii="Arial" w:hAnsi="Arial" w:cs="Arial"/>
                <w:b/>
                <w:color w:val="747678"/>
                <w:sz w:val="20"/>
                <w:szCs w:val="20"/>
              </w:rPr>
            </w:pPr>
            <w:del w:id="202" w:author="5807556L" w:date="2016-12-06T14:34:00Z">
              <w:r w:rsidRPr="006E36B8" w:rsidDel="00777E19">
                <w:rPr>
                  <w:rFonts w:ascii="Arial" w:hAnsi="Arial" w:cs="Arial"/>
                  <w:b/>
                  <w:color w:val="747678"/>
                  <w:sz w:val="20"/>
                  <w:szCs w:val="20"/>
                </w:rPr>
                <w:delText>Evolutions entre le DRG 2016 publié le 5 décembre 2014 et le DRG 2017 soumis à consultation en juin 2015</w:delText>
              </w:r>
            </w:del>
          </w:p>
          <w:p w:rsidR="0057193D" w:rsidRPr="000B17C7" w:rsidDel="00777E19" w:rsidRDefault="0057193D" w:rsidP="00E04EA4">
            <w:pPr>
              <w:rPr>
                <w:del w:id="203" w:author="5807556L" w:date="2016-12-06T14:34:00Z"/>
                <w:rFonts w:ascii="Arial" w:hAnsi="Arial" w:cs="Arial"/>
                <w:color w:val="747678"/>
                <w:sz w:val="20"/>
                <w:szCs w:val="20"/>
              </w:rPr>
            </w:pPr>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04" w:author="5807556L" w:date="2016-12-06T14:34:00Z"/>
                <w:rFonts w:ascii="Arial" w:hAnsi="Arial" w:cs="Arial"/>
                <w:color w:val="747678"/>
                <w:sz w:val="20"/>
                <w:szCs w:val="20"/>
              </w:rPr>
            </w:pPr>
          </w:p>
          <w:p w:rsidR="0057193D" w:rsidRPr="000B17C7" w:rsidDel="00777E19" w:rsidRDefault="0057193D" w:rsidP="00E04EA4">
            <w:pPr>
              <w:rPr>
                <w:del w:id="205" w:author="5807556L" w:date="2016-12-06T14:34:00Z"/>
                <w:rFonts w:ascii="Arial" w:hAnsi="Arial" w:cs="Arial"/>
                <w:color w:val="747678"/>
                <w:sz w:val="20"/>
                <w:szCs w:val="20"/>
              </w:rPr>
            </w:pPr>
            <w:del w:id="206" w:author="5807556L" w:date="2016-12-06T14:34:00Z">
              <w:r w:rsidRPr="000B17C7" w:rsidDel="00777E19">
                <w:rPr>
                  <w:rFonts w:ascii="Arial" w:hAnsi="Arial" w:cs="Arial"/>
                  <w:color w:val="747678"/>
                  <w:sz w:val="20"/>
                  <w:szCs w:val="20"/>
                </w:rPr>
                <w:delText>Principales parties concernées du DRG</w:delText>
              </w:r>
            </w:del>
          </w:p>
        </w:tc>
      </w:tr>
      <w:tr w:rsidR="0057193D" w:rsidRPr="000B17C7" w:rsidDel="00777E19" w:rsidTr="001B3792">
        <w:trPr>
          <w:del w:id="207"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08" w:author="5807556L" w:date="2016-12-06T14:34:00Z"/>
                <w:rFonts w:ascii="Arial" w:hAnsi="Arial" w:cs="Arial"/>
                <w:color w:val="747678"/>
                <w:sz w:val="20"/>
                <w:szCs w:val="20"/>
              </w:rPr>
            </w:pPr>
            <w:del w:id="209" w:author="5807556L" w:date="2016-12-06T14:34:00Z">
              <w:r w:rsidRPr="000B17C7" w:rsidDel="00777E19">
                <w:rPr>
                  <w:rFonts w:ascii="Arial" w:hAnsi="Arial" w:cs="Arial"/>
                  <w:color w:val="747678"/>
                  <w:sz w:val="20"/>
                  <w:szCs w:val="20"/>
                </w:rPr>
                <w:delText>Coût des capitaux engagés : en conformité avec l’avis de l’ARAF, le taux de rémunération du capital est fixé à 6,9% (versus 9,2% précédemment)</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650395" w:rsidP="00E04EA4">
            <w:pPr>
              <w:rPr>
                <w:del w:id="210" w:author="5807556L" w:date="2016-12-06T14:34:00Z"/>
                <w:rFonts w:ascii="Arial" w:hAnsi="Arial" w:cs="Arial"/>
                <w:color w:val="747678"/>
                <w:sz w:val="20"/>
                <w:szCs w:val="20"/>
              </w:rPr>
            </w:pPr>
            <w:del w:id="211" w:author="5807556L" w:date="2016-12-06T14:34:00Z">
              <w:r w:rsidRPr="000B17C7" w:rsidDel="00777E19">
                <w:rPr>
                  <w:rFonts w:ascii="Arial" w:hAnsi="Arial" w:cs="Arial"/>
                  <w:color w:val="747678"/>
                  <w:sz w:val="20"/>
                  <w:szCs w:val="20"/>
                </w:rPr>
                <w:delText>Partie 2</w:delText>
              </w:r>
              <w:r w:rsidR="0057193D" w:rsidRPr="000B17C7" w:rsidDel="00777E19">
                <w:rPr>
                  <w:rFonts w:ascii="Arial" w:hAnsi="Arial" w:cs="Arial"/>
                  <w:color w:val="747678"/>
                  <w:sz w:val="20"/>
                  <w:szCs w:val="20"/>
                </w:rPr>
                <w:delText xml:space="preserve">- </w:delText>
              </w:r>
              <w:r w:rsidRPr="000B17C7" w:rsidDel="00777E19">
                <w:rPr>
                  <w:rFonts w:ascii="Arial" w:hAnsi="Arial" w:cs="Arial"/>
                  <w:color w:val="747678"/>
                  <w:sz w:val="20"/>
                  <w:szCs w:val="20"/>
                </w:rPr>
                <w:delText>4.6</w:delText>
              </w:r>
            </w:del>
          </w:p>
        </w:tc>
      </w:tr>
      <w:tr w:rsidR="0057193D" w:rsidRPr="000B17C7" w:rsidDel="00777E19" w:rsidTr="001B3792">
        <w:trPr>
          <w:del w:id="212"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13" w:author="5807556L" w:date="2016-12-06T14:34:00Z"/>
                <w:rFonts w:ascii="Arial" w:hAnsi="Arial" w:cs="Arial"/>
                <w:color w:val="747678"/>
                <w:sz w:val="20"/>
                <w:szCs w:val="20"/>
              </w:rPr>
            </w:pPr>
            <w:del w:id="214" w:author="5807556L" w:date="2016-12-06T14:34:00Z">
              <w:r w:rsidRPr="000B17C7" w:rsidDel="00777E19">
                <w:rPr>
                  <w:rFonts w:ascii="Arial" w:hAnsi="Arial" w:cs="Arial"/>
                  <w:color w:val="747678"/>
                  <w:sz w:val="20"/>
                  <w:szCs w:val="20"/>
                </w:rPr>
                <w:delText>Segmentation des gares : passage en catégorie b des parties souterraines des gares de Paris-Nord, Paris-Austerlitz et Paris Gare de Lyon</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650395" w:rsidP="00650395">
            <w:pPr>
              <w:rPr>
                <w:del w:id="215" w:author="5807556L" w:date="2016-12-06T14:34:00Z"/>
                <w:rFonts w:ascii="Arial" w:hAnsi="Arial" w:cs="Arial"/>
                <w:color w:val="747678"/>
                <w:sz w:val="20"/>
                <w:szCs w:val="20"/>
              </w:rPr>
            </w:pPr>
            <w:del w:id="216" w:author="5807556L" w:date="2016-12-06T14:34:00Z">
              <w:r w:rsidRPr="000B17C7" w:rsidDel="00777E19">
                <w:rPr>
                  <w:rFonts w:ascii="Arial" w:hAnsi="Arial" w:cs="Arial"/>
                  <w:color w:val="747678"/>
                  <w:sz w:val="20"/>
                  <w:szCs w:val="20"/>
                </w:rPr>
                <w:delText xml:space="preserve">Partie 1 </w:delText>
              </w:r>
              <w:r w:rsidR="0057193D" w:rsidRPr="000B17C7" w:rsidDel="00777E19">
                <w:rPr>
                  <w:rFonts w:ascii="Arial" w:hAnsi="Arial" w:cs="Arial"/>
                  <w:color w:val="747678"/>
                  <w:sz w:val="20"/>
                  <w:szCs w:val="20"/>
                </w:rPr>
                <w:delText>(champ d’application) et Annexe 0</w:delText>
              </w:r>
            </w:del>
          </w:p>
        </w:tc>
      </w:tr>
      <w:tr w:rsidR="0057193D" w:rsidRPr="000B17C7" w:rsidDel="00777E19" w:rsidTr="001B3792">
        <w:trPr>
          <w:del w:id="217"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18" w:author="5807556L" w:date="2016-12-06T14:34:00Z"/>
                <w:rFonts w:ascii="Arial" w:hAnsi="Arial" w:cs="Arial"/>
                <w:color w:val="747678"/>
                <w:sz w:val="20"/>
                <w:szCs w:val="20"/>
              </w:rPr>
            </w:pPr>
            <w:del w:id="219" w:author="5807556L" w:date="2016-12-06T14:34:00Z">
              <w:r w:rsidRPr="000B17C7" w:rsidDel="00777E19">
                <w:rPr>
                  <w:rFonts w:ascii="Arial" w:hAnsi="Arial" w:cs="Arial"/>
                  <w:color w:val="747678"/>
                  <w:sz w:val="20"/>
                  <w:szCs w:val="20"/>
                </w:rPr>
                <w:delText>Investissements : clarification sur la règle d’affectation des subventions et ajout de la distinction régulé/non régulé dans les mises en services 2015-2017</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650395" w:rsidP="00E04EA4">
            <w:pPr>
              <w:rPr>
                <w:del w:id="220" w:author="5807556L" w:date="2016-12-06T14:34:00Z"/>
                <w:rFonts w:ascii="Arial" w:hAnsi="Arial" w:cs="Arial"/>
                <w:color w:val="747678"/>
                <w:sz w:val="20"/>
                <w:szCs w:val="20"/>
              </w:rPr>
            </w:pPr>
            <w:del w:id="221" w:author="5807556L" w:date="2016-12-06T14:34:00Z">
              <w:r w:rsidRPr="000B17C7" w:rsidDel="00777E19">
                <w:rPr>
                  <w:rFonts w:ascii="Arial" w:hAnsi="Arial" w:cs="Arial"/>
                  <w:color w:val="747678"/>
                  <w:sz w:val="20"/>
                  <w:szCs w:val="20"/>
                </w:rPr>
                <w:delText>Partie 2</w:delText>
              </w:r>
              <w:r w:rsidR="00127679" w:rsidRPr="000B17C7" w:rsidDel="00777E19">
                <w:rPr>
                  <w:rFonts w:ascii="Arial" w:hAnsi="Arial" w:cs="Arial"/>
                  <w:color w:val="747678"/>
                  <w:sz w:val="20"/>
                  <w:szCs w:val="20"/>
                </w:rPr>
                <w:delText>- 6.1</w:delText>
              </w:r>
            </w:del>
          </w:p>
        </w:tc>
      </w:tr>
      <w:tr w:rsidR="0057193D" w:rsidRPr="000B17C7" w:rsidDel="00777E19" w:rsidTr="001B3792">
        <w:trPr>
          <w:del w:id="222"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23" w:author="5807556L" w:date="2016-12-06T14:34:00Z"/>
                <w:rFonts w:ascii="Arial" w:hAnsi="Arial" w:cs="Arial"/>
                <w:color w:val="747678"/>
                <w:sz w:val="20"/>
                <w:szCs w:val="20"/>
              </w:rPr>
            </w:pPr>
            <w:del w:id="224" w:author="5807556L" w:date="2016-12-06T14:34:00Z">
              <w:r w:rsidRPr="000B17C7" w:rsidDel="00777E19">
                <w:rPr>
                  <w:rFonts w:ascii="Arial" w:hAnsi="Arial" w:cs="Arial"/>
                  <w:color w:val="747678"/>
                  <w:sz w:val="20"/>
                  <w:szCs w:val="20"/>
                </w:rPr>
                <w:delText xml:space="preserve">Performance et productivité : ajout d’éléments illustrant la performance opérationnelle et la performance économique de </w:delText>
              </w:r>
              <w:r w:rsidR="00E04EA4" w:rsidRPr="000B17C7" w:rsidDel="00777E19">
                <w:rPr>
                  <w:rFonts w:ascii="Arial" w:hAnsi="Arial" w:cs="Arial"/>
                  <w:color w:val="747678"/>
                  <w:sz w:val="20"/>
                  <w:szCs w:val="20"/>
                </w:rPr>
                <w:delText>SNCF Gares &amp; Connexions</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650395" w:rsidP="00E04EA4">
            <w:pPr>
              <w:rPr>
                <w:del w:id="225" w:author="5807556L" w:date="2016-12-06T14:34:00Z"/>
                <w:rFonts w:ascii="Arial" w:hAnsi="Arial" w:cs="Arial"/>
                <w:color w:val="747678"/>
                <w:sz w:val="20"/>
                <w:szCs w:val="20"/>
              </w:rPr>
            </w:pPr>
            <w:del w:id="226" w:author="5807556L" w:date="2016-12-06T14:34:00Z">
              <w:r w:rsidRPr="000B17C7" w:rsidDel="00777E19">
                <w:rPr>
                  <w:rFonts w:ascii="Arial" w:hAnsi="Arial" w:cs="Arial"/>
                  <w:color w:val="747678"/>
                  <w:sz w:val="20"/>
                  <w:szCs w:val="20"/>
                </w:rPr>
                <w:delText>Partie 2 –</w:delText>
              </w:r>
              <w:r w:rsidR="0057193D" w:rsidRPr="000B17C7" w:rsidDel="00777E19">
                <w:rPr>
                  <w:rFonts w:ascii="Arial" w:hAnsi="Arial" w:cs="Arial"/>
                  <w:color w:val="747678"/>
                  <w:sz w:val="20"/>
                  <w:szCs w:val="20"/>
                </w:rPr>
                <w:delText xml:space="preserve"> 7</w:delText>
              </w:r>
              <w:r w:rsidRPr="000B17C7" w:rsidDel="00777E19">
                <w:rPr>
                  <w:rFonts w:ascii="Arial" w:hAnsi="Arial" w:cs="Arial"/>
                  <w:color w:val="747678"/>
                  <w:sz w:val="20"/>
                  <w:szCs w:val="20"/>
                </w:rPr>
                <w:delText>.1 et 7.2</w:delText>
              </w:r>
            </w:del>
          </w:p>
        </w:tc>
      </w:tr>
      <w:tr w:rsidR="0057193D" w:rsidRPr="000B17C7" w:rsidDel="00777E19" w:rsidTr="001B3792">
        <w:trPr>
          <w:del w:id="227"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28" w:author="5807556L" w:date="2016-12-06T14:34:00Z"/>
                <w:rFonts w:ascii="Arial" w:hAnsi="Arial" w:cs="Arial"/>
                <w:color w:val="747678"/>
                <w:sz w:val="20"/>
                <w:szCs w:val="20"/>
              </w:rPr>
            </w:pPr>
            <w:del w:id="229" w:author="5807556L" w:date="2016-12-06T14:34:00Z">
              <w:r w:rsidRPr="000B17C7" w:rsidDel="00777E19">
                <w:rPr>
                  <w:rFonts w:ascii="Arial" w:hAnsi="Arial" w:cs="Arial"/>
                  <w:color w:val="747678"/>
                  <w:sz w:val="20"/>
                  <w:szCs w:val="20"/>
                </w:rPr>
                <w:delText>Détail des charges : ajout des charges du service de gare et de la gestion de site pour les gares de l’annexe A7 et modifications du format des tableaux de l’annexe A5</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30" w:author="5807556L" w:date="2016-12-06T14:34:00Z"/>
                <w:rFonts w:ascii="Arial" w:hAnsi="Arial" w:cs="Arial"/>
                <w:color w:val="747678"/>
                <w:sz w:val="20"/>
                <w:szCs w:val="20"/>
              </w:rPr>
            </w:pPr>
            <w:del w:id="231" w:author="5807556L" w:date="2016-12-06T14:34:00Z">
              <w:r w:rsidRPr="000B17C7" w:rsidDel="00777E19">
                <w:rPr>
                  <w:rFonts w:ascii="Arial" w:hAnsi="Arial" w:cs="Arial"/>
                  <w:color w:val="747678"/>
                  <w:sz w:val="20"/>
                  <w:szCs w:val="20"/>
                </w:rPr>
                <w:delText>Annexes A5 et A7</w:delText>
              </w:r>
            </w:del>
          </w:p>
        </w:tc>
      </w:tr>
      <w:tr w:rsidR="0057193D" w:rsidRPr="000B17C7" w:rsidDel="00777E19" w:rsidTr="001B3792">
        <w:trPr>
          <w:del w:id="232"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33" w:author="5807556L" w:date="2016-12-06T14:34:00Z"/>
                <w:rFonts w:ascii="Arial" w:hAnsi="Arial" w:cs="Arial"/>
                <w:color w:val="747678"/>
                <w:sz w:val="20"/>
                <w:szCs w:val="20"/>
              </w:rPr>
            </w:pPr>
            <w:del w:id="234" w:author="5807556L" w:date="2016-12-06T14:34:00Z">
              <w:r w:rsidRPr="000B17C7" w:rsidDel="00777E19">
                <w:rPr>
                  <w:rFonts w:ascii="Arial" w:hAnsi="Arial" w:cs="Arial"/>
                  <w:color w:val="747678"/>
                  <w:sz w:val="20"/>
                  <w:szCs w:val="20"/>
                </w:rPr>
                <w:delText>Conditions générales et conditions particulières : clarification dans l’ordre de primauté des documents contractuels</w:delText>
              </w:r>
            </w:del>
          </w:p>
        </w:tc>
        <w:tc>
          <w:tcPr>
            <w:tcW w:w="2725" w:type="dxa"/>
            <w:tcBorders>
              <w:top w:val="single" w:sz="4" w:space="0" w:color="auto"/>
              <w:left w:val="single" w:sz="4" w:space="0" w:color="auto"/>
              <w:bottom w:val="single" w:sz="4" w:space="0" w:color="auto"/>
              <w:right w:val="single" w:sz="4" w:space="0" w:color="auto"/>
            </w:tcBorders>
          </w:tcPr>
          <w:p w:rsidR="0057193D" w:rsidRPr="000B17C7" w:rsidDel="00777E19" w:rsidRDefault="0057193D" w:rsidP="00E04EA4">
            <w:pPr>
              <w:rPr>
                <w:del w:id="235" w:author="5807556L" w:date="2016-12-06T14:34:00Z"/>
                <w:rFonts w:ascii="Arial" w:hAnsi="Arial" w:cs="Arial"/>
                <w:color w:val="747678"/>
                <w:sz w:val="20"/>
                <w:szCs w:val="20"/>
              </w:rPr>
            </w:pPr>
            <w:del w:id="236" w:author="5807556L" w:date="2016-12-06T14:34:00Z">
              <w:r w:rsidRPr="000B17C7" w:rsidDel="00777E19">
                <w:rPr>
                  <w:rFonts w:ascii="Arial" w:hAnsi="Arial" w:cs="Arial"/>
                  <w:color w:val="747678"/>
                  <w:sz w:val="20"/>
                  <w:szCs w:val="20"/>
                </w:rPr>
                <w:delText>Annexes A2 et A3</w:delText>
              </w:r>
            </w:del>
          </w:p>
        </w:tc>
      </w:tr>
      <w:tr w:rsidR="00F060DF" w:rsidRPr="000B17C7" w:rsidDel="00777E19" w:rsidTr="00F060DF">
        <w:trPr>
          <w:ins w:id="237" w:author="MIALOT Stephane" w:date="2016-10-20T11:19:00Z"/>
          <w:del w:id="238"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hideMark/>
          </w:tcPr>
          <w:p w:rsidR="00F060DF" w:rsidRPr="000B17C7" w:rsidDel="00777E19" w:rsidRDefault="00F060DF" w:rsidP="00F060DF">
            <w:pPr>
              <w:rPr>
                <w:ins w:id="239" w:author="MIALOT Stephane" w:date="2016-10-20T11:19:00Z"/>
                <w:del w:id="240" w:author="5807556L" w:date="2016-12-06T14:34:00Z"/>
                <w:rFonts w:ascii="Arial" w:hAnsi="Arial" w:cs="Arial"/>
                <w:color w:val="747678"/>
                <w:sz w:val="20"/>
                <w:szCs w:val="20"/>
              </w:rPr>
            </w:pPr>
          </w:p>
          <w:p w:rsidR="00F060DF" w:rsidRPr="000B17C7" w:rsidDel="00777E19" w:rsidRDefault="00F060DF" w:rsidP="004B0C78">
            <w:pPr>
              <w:rPr>
                <w:ins w:id="241" w:author="MIALOT Stephane" w:date="2016-10-20T11:19:00Z"/>
                <w:del w:id="242" w:author="5807556L" w:date="2016-12-06T14:34:00Z"/>
                <w:rFonts w:ascii="Arial" w:hAnsi="Arial" w:cs="Arial"/>
                <w:color w:val="747678"/>
                <w:sz w:val="20"/>
                <w:szCs w:val="20"/>
              </w:rPr>
            </w:pPr>
            <w:ins w:id="243" w:author="MIALOT Stephane" w:date="2016-10-20T11:19:00Z">
              <w:del w:id="244" w:author="5807556L" w:date="2016-12-06T14:34:00Z">
                <w:r w:rsidRPr="000B17C7" w:rsidDel="00777E19">
                  <w:rPr>
                    <w:rFonts w:ascii="Arial" w:hAnsi="Arial" w:cs="Arial"/>
                    <w:color w:val="747678"/>
                    <w:sz w:val="20"/>
                    <w:szCs w:val="20"/>
                  </w:rPr>
                  <w:delText>Evolutions entre le DRG 201</w:delText>
                </w:r>
              </w:del>
            </w:ins>
            <w:ins w:id="245" w:author="MIALOT Stephane" w:date="2016-10-20T11:20:00Z">
              <w:del w:id="246" w:author="5807556L" w:date="2016-12-06T14:34:00Z">
                <w:r w:rsidRPr="000B17C7" w:rsidDel="00777E19">
                  <w:rPr>
                    <w:rFonts w:ascii="Arial" w:hAnsi="Arial" w:cs="Arial"/>
                    <w:color w:val="747678"/>
                    <w:sz w:val="20"/>
                    <w:szCs w:val="20"/>
                  </w:rPr>
                  <w:delText>7</w:delText>
                </w:r>
              </w:del>
            </w:ins>
            <w:ins w:id="247" w:author="MIALOT Stephane" w:date="2016-10-20T11:19:00Z">
              <w:del w:id="248" w:author="5807556L" w:date="2016-12-06T14:34:00Z">
                <w:r w:rsidRPr="000B17C7" w:rsidDel="00777E19">
                  <w:rPr>
                    <w:rFonts w:ascii="Arial" w:hAnsi="Arial" w:cs="Arial"/>
                    <w:color w:val="747678"/>
                    <w:sz w:val="20"/>
                    <w:szCs w:val="20"/>
                  </w:rPr>
                  <w:delText xml:space="preserve"> publié </w:delText>
                </w:r>
              </w:del>
            </w:ins>
            <w:ins w:id="249" w:author="MIALOT Stephane" w:date="2016-11-09T16:20:00Z">
              <w:del w:id="250" w:author="5807556L" w:date="2016-12-06T14:34:00Z">
                <w:r w:rsidR="004B0C78" w:rsidRPr="000B17C7" w:rsidDel="00777E19">
                  <w:rPr>
                    <w:rFonts w:ascii="Arial" w:hAnsi="Arial" w:cs="Arial"/>
                    <w:color w:val="747678"/>
                    <w:sz w:val="20"/>
                    <w:szCs w:val="20"/>
                  </w:rPr>
                  <w:delText>en</w:delText>
                </w:r>
              </w:del>
            </w:ins>
            <w:ins w:id="251" w:author="MIALOT Stephane" w:date="2016-10-20T11:19:00Z">
              <w:del w:id="252" w:author="5807556L" w:date="2016-12-06T14:34:00Z">
                <w:r w:rsidRPr="000B17C7" w:rsidDel="00777E19">
                  <w:rPr>
                    <w:rFonts w:ascii="Arial" w:hAnsi="Arial" w:cs="Arial"/>
                    <w:color w:val="747678"/>
                    <w:sz w:val="20"/>
                    <w:szCs w:val="20"/>
                  </w:rPr>
                  <w:delText xml:space="preserve"> décembre 201</w:delText>
                </w:r>
              </w:del>
            </w:ins>
            <w:ins w:id="253" w:author="MIALOT Stephane" w:date="2016-10-20T11:20:00Z">
              <w:del w:id="254" w:author="5807556L" w:date="2016-12-06T14:34:00Z">
                <w:r w:rsidRPr="000B17C7" w:rsidDel="00777E19">
                  <w:rPr>
                    <w:rFonts w:ascii="Arial" w:hAnsi="Arial" w:cs="Arial"/>
                    <w:color w:val="747678"/>
                    <w:sz w:val="20"/>
                    <w:szCs w:val="20"/>
                  </w:rPr>
                  <w:delText>5</w:delText>
                </w:r>
              </w:del>
            </w:ins>
            <w:ins w:id="255" w:author="MIALOT Stephane" w:date="2016-10-20T11:19:00Z">
              <w:del w:id="256" w:author="5807556L" w:date="2016-12-06T14:34:00Z">
                <w:r w:rsidRPr="000B17C7" w:rsidDel="00777E19">
                  <w:rPr>
                    <w:rFonts w:ascii="Arial" w:hAnsi="Arial" w:cs="Arial"/>
                    <w:color w:val="747678"/>
                    <w:sz w:val="20"/>
                    <w:szCs w:val="20"/>
                  </w:rPr>
                  <w:delText xml:space="preserve"> et le </w:delText>
                </w:r>
              </w:del>
            </w:ins>
            <w:ins w:id="257" w:author="MIALOT Stephane" w:date="2016-10-20T11:20:00Z">
              <w:del w:id="258" w:author="5807556L" w:date="2016-12-06T14:34:00Z">
                <w:r w:rsidRPr="000B17C7" w:rsidDel="00777E19">
                  <w:rPr>
                    <w:rFonts w:ascii="Arial" w:hAnsi="Arial" w:cs="Arial"/>
                    <w:color w:val="747678"/>
                    <w:sz w:val="20"/>
                    <w:szCs w:val="20"/>
                  </w:rPr>
                  <w:delText xml:space="preserve">présent </w:delText>
                </w:r>
              </w:del>
            </w:ins>
            <w:ins w:id="259" w:author="MIALOT Stephane" w:date="2016-10-20T11:19:00Z">
              <w:del w:id="260" w:author="5807556L" w:date="2016-12-06T14:34:00Z">
                <w:r w:rsidRPr="000B17C7" w:rsidDel="00777E19">
                  <w:rPr>
                    <w:rFonts w:ascii="Arial" w:hAnsi="Arial" w:cs="Arial"/>
                    <w:color w:val="747678"/>
                    <w:sz w:val="20"/>
                    <w:szCs w:val="20"/>
                  </w:rPr>
                  <w:delText>DRG 201</w:delText>
                </w:r>
              </w:del>
            </w:ins>
            <w:ins w:id="261" w:author="MIALOT Stephane" w:date="2016-10-20T11:20:00Z">
              <w:del w:id="262" w:author="5807556L" w:date="2016-12-06T14:34:00Z">
                <w:r w:rsidRPr="000B17C7" w:rsidDel="00777E19">
                  <w:rPr>
                    <w:rFonts w:ascii="Arial" w:hAnsi="Arial" w:cs="Arial"/>
                    <w:color w:val="747678"/>
                    <w:sz w:val="20"/>
                    <w:szCs w:val="20"/>
                  </w:rPr>
                  <w:delText>7</w:delText>
                </w:r>
              </w:del>
            </w:ins>
          </w:p>
        </w:tc>
        <w:tc>
          <w:tcPr>
            <w:tcW w:w="2725" w:type="dxa"/>
            <w:tcBorders>
              <w:top w:val="single" w:sz="4" w:space="0" w:color="auto"/>
              <w:left w:val="single" w:sz="4" w:space="0" w:color="auto"/>
              <w:bottom w:val="single" w:sz="4" w:space="0" w:color="auto"/>
              <w:right w:val="single" w:sz="4" w:space="0" w:color="auto"/>
            </w:tcBorders>
            <w:hideMark/>
          </w:tcPr>
          <w:p w:rsidR="00F060DF" w:rsidRPr="000B17C7" w:rsidDel="00777E19" w:rsidRDefault="00F060DF" w:rsidP="00F060DF">
            <w:pPr>
              <w:rPr>
                <w:ins w:id="263" w:author="MIALOT Stephane" w:date="2016-10-20T11:19:00Z"/>
                <w:del w:id="264" w:author="5807556L" w:date="2016-12-06T14:34:00Z"/>
                <w:rFonts w:ascii="Arial" w:hAnsi="Arial" w:cs="Arial"/>
                <w:color w:val="747678"/>
                <w:sz w:val="20"/>
                <w:szCs w:val="20"/>
              </w:rPr>
            </w:pPr>
          </w:p>
          <w:p w:rsidR="00F060DF" w:rsidRPr="000B17C7" w:rsidDel="00777E19" w:rsidRDefault="00F060DF" w:rsidP="00F060DF">
            <w:pPr>
              <w:rPr>
                <w:ins w:id="265" w:author="MIALOT Stephane" w:date="2016-10-20T11:19:00Z"/>
                <w:del w:id="266" w:author="5807556L" w:date="2016-12-06T14:34:00Z"/>
                <w:rFonts w:ascii="Arial" w:hAnsi="Arial" w:cs="Arial"/>
                <w:color w:val="747678"/>
                <w:sz w:val="20"/>
                <w:szCs w:val="20"/>
              </w:rPr>
            </w:pPr>
            <w:ins w:id="267" w:author="MIALOT Stephane" w:date="2016-10-20T11:19:00Z">
              <w:del w:id="268" w:author="5807556L" w:date="2016-12-06T14:34:00Z">
                <w:r w:rsidRPr="000B17C7" w:rsidDel="00777E19">
                  <w:rPr>
                    <w:rFonts w:ascii="Arial" w:hAnsi="Arial" w:cs="Arial"/>
                    <w:color w:val="747678"/>
                    <w:sz w:val="20"/>
                    <w:szCs w:val="20"/>
                  </w:rPr>
                  <w:delText>Principales parties concernées du DRG</w:delText>
                </w:r>
              </w:del>
            </w:ins>
          </w:p>
        </w:tc>
      </w:tr>
      <w:tr w:rsidR="00F060DF" w:rsidRPr="000B17C7" w:rsidDel="00777E19" w:rsidTr="00F060DF">
        <w:trPr>
          <w:ins w:id="269" w:author="MIALOT Stephane" w:date="2016-10-20T11:19:00Z"/>
          <w:del w:id="270" w:author="5807556L" w:date="2016-12-06T14:34:00Z"/>
        </w:trPr>
        <w:tc>
          <w:tcPr>
            <w:tcW w:w="6487" w:type="dxa"/>
            <w:gridSpan w:val="2"/>
            <w:tcBorders>
              <w:top w:val="single" w:sz="4" w:space="0" w:color="auto"/>
              <w:left w:val="single" w:sz="4" w:space="0" w:color="auto"/>
              <w:bottom w:val="single" w:sz="4" w:space="0" w:color="auto"/>
              <w:right w:val="single" w:sz="4" w:space="0" w:color="auto"/>
            </w:tcBorders>
            <w:hideMark/>
          </w:tcPr>
          <w:p w:rsidR="00F060DF" w:rsidRPr="000B17C7" w:rsidDel="00777E19" w:rsidRDefault="00F060DF" w:rsidP="00942F5E">
            <w:pPr>
              <w:rPr>
                <w:ins w:id="271" w:author="MIALOT Stephane" w:date="2016-10-20T11:19:00Z"/>
                <w:del w:id="272" w:author="5807556L" w:date="2016-12-06T14:34:00Z"/>
                <w:rFonts w:ascii="Arial" w:hAnsi="Arial" w:cs="Arial"/>
                <w:color w:val="747678"/>
                <w:sz w:val="20"/>
                <w:szCs w:val="20"/>
              </w:rPr>
            </w:pPr>
            <w:ins w:id="273" w:author="MIALOT Stephane" w:date="2016-10-20T11:19:00Z">
              <w:del w:id="274" w:author="5807556L" w:date="2016-12-06T14:34:00Z">
                <w:r w:rsidRPr="000B17C7" w:rsidDel="00777E19">
                  <w:rPr>
                    <w:rFonts w:ascii="Arial" w:hAnsi="Arial" w:cs="Arial"/>
                    <w:color w:val="747678"/>
                    <w:sz w:val="20"/>
                    <w:szCs w:val="20"/>
                  </w:rPr>
                  <w:delText>Coût des capitaux engagés : en conformité avec l’avis de l’ARAF</w:delText>
                </w:r>
              </w:del>
            </w:ins>
            <w:ins w:id="275" w:author="MIALOT Stephane" w:date="2016-11-09T16:20:00Z">
              <w:del w:id="276" w:author="5807556L" w:date="2016-12-06T14:34:00Z">
                <w:r w:rsidR="004B0C78" w:rsidRPr="000B17C7" w:rsidDel="00777E19">
                  <w:rPr>
                    <w:rFonts w:ascii="Arial" w:hAnsi="Arial" w:cs="Arial"/>
                    <w:color w:val="747678"/>
                    <w:sz w:val="20"/>
                    <w:szCs w:val="20"/>
                  </w:rPr>
                  <w:delText>ER</w:delText>
                </w:r>
              </w:del>
            </w:ins>
            <w:ins w:id="277" w:author="MIALOT Stephane" w:date="2016-10-20T11:19:00Z">
              <w:del w:id="278" w:author="5807556L" w:date="2016-12-06T14:34:00Z">
                <w:r w:rsidRPr="000B17C7" w:rsidDel="00777E19">
                  <w:rPr>
                    <w:rFonts w:ascii="Arial" w:hAnsi="Arial" w:cs="Arial"/>
                    <w:color w:val="747678"/>
                    <w:sz w:val="20"/>
                    <w:szCs w:val="20"/>
                  </w:rPr>
                  <w:delText>, le taux de rémunération du capital est fixé à 6,</w:delText>
                </w:r>
              </w:del>
            </w:ins>
            <w:ins w:id="279" w:author="MIALOT Stephane" w:date="2016-11-08T17:58:00Z">
              <w:del w:id="280" w:author="5807556L" w:date="2016-12-06T14:34:00Z">
                <w:r w:rsidR="00942F5E" w:rsidRPr="000B17C7" w:rsidDel="00777E19">
                  <w:rPr>
                    <w:rFonts w:ascii="Arial" w:hAnsi="Arial" w:cs="Arial"/>
                    <w:color w:val="747678"/>
                    <w:sz w:val="20"/>
                    <w:szCs w:val="20"/>
                  </w:rPr>
                  <w:delText>4</w:delText>
                </w:r>
              </w:del>
            </w:ins>
            <w:ins w:id="281" w:author="MIALOT Stephane" w:date="2016-10-20T11:19:00Z">
              <w:del w:id="282" w:author="5807556L" w:date="2016-12-06T14:34:00Z">
                <w:r w:rsidRPr="000B17C7" w:rsidDel="00777E19">
                  <w:rPr>
                    <w:rFonts w:ascii="Arial" w:hAnsi="Arial" w:cs="Arial"/>
                    <w:color w:val="747678"/>
                    <w:sz w:val="20"/>
                    <w:szCs w:val="20"/>
                  </w:rPr>
                  <w:delText xml:space="preserve">% (versus </w:delText>
                </w:r>
              </w:del>
            </w:ins>
            <w:ins w:id="283" w:author="MIALOT Stephane" w:date="2016-11-08T17:58:00Z">
              <w:del w:id="284" w:author="5807556L" w:date="2016-12-06T14:34:00Z">
                <w:r w:rsidR="00942F5E" w:rsidRPr="000B17C7" w:rsidDel="00777E19">
                  <w:rPr>
                    <w:rFonts w:ascii="Arial" w:hAnsi="Arial" w:cs="Arial"/>
                    <w:color w:val="747678"/>
                    <w:sz w:val="20"/>
                    <w:szCs w:val="20"/>
                  </w:rPr>
                  <w:delText>6,9</w:delText>
                </w:r>
              </w:del>
            </w:ins>
            <w:ins w:id="285" w:author="MIALOT Stephane" w:date="2016-10-20T11:19:00Z">
              <w:del w:id="286" w:author="5807556L" w:date="2016-12-06T14:34:00Z">
                <w:r w:rsidRPr="000B17C7" w:rsidDel="00777E19">
                  <w:rPr>
                    <w:rFonts w:ascii="Arial" w:hAnsi="Arial" w:cs="Arial"/>
                    <w:color w:val="747678"/>
                    <w:sz w:val="20"/>
                    <w:szCs w:val="20"/>
                  </w:rPr>
                  <w:delText>% précédemment)</w:delText>
                </w:r>
              </w:del>
            </w:ins>
          </w:p>
        </w:tc>
        <w:tc>
          <w:tcPr>
            <w:tcW w:w="2725" w:type="dxa"/>
            <w:tcBorders>
              <w:top w:val="single" w:sz="4" w:space="0" w:color="auto"/>
              <w:left w:val="single" w:sz="4" w:space="0" w:color="auto"/>
              <w:bottom w:val="single" w:sz="4" w:space="0" w:color="auto"/>
              <w:right w:val="single" w:sz="4" w:space="0" w:color="auto"/>
            </w:tcBorders>
            <w:hideMark/>
          </w:tcPr>
          <w:p w:rsidR="00F060DF" w:rsidRPr="000B17C7" w:rsidDel="00777E19" w:rsidRDefault="00F060DF" w:rsidP="00F060DF">
            <w:pPr>
              <w:rPr>
                <w:ins w:id="287" w:author="MIALOT Stephane" w:date="2016-10-20T11:19:00Z"/>
                <w:del w:id="288" w:author="5807556L" w:date="2016-12-06T14:34:00Z"/>
                <w:rFonts w:ascii="Arial" w:hAnsi="Arial" w:cs="Arial"/>
                <w:color w:val="747678"/>
                <w:sz w:val="20"/>
                <w:szCs w:val="20"/>
              </w:rPr>
            </w:pPr>
            <w:ins w:id="289" w:author="MIALOT Stephane" w:date="2016-10-20T11:19:00Z">
              <w:del w:id="290" w:author="5807556L" w:date="2016-12-06T14:34:00Z">
                <w:r w:rsidRPr="000B17C7" w:rsidDel="00777E19">
                  <w:rPr>
                    <w:rFonts w:ascii="Arial" w:hAnsi="Arial" w:cs="Arial"/>
                    <w:color w:val="747678"/>
                    <w:sz w:val="20"/>
                    <w:szCs w:val="20"/>
                  </w:rPr>
                  <w:delText>Partie 2- 4.6</w:delText>
                </w:r>
              </w:del>
            </w:ins>
          </w:p>
        </w:tc>
      </w:tr>
      <w:tr w:rsidR="00110C5B" w:rsidRPr="000B17C7" w:rsidDel="00777E19" w:rsidTr="001B3792">
        <w:trPr>
          <w:del w:id="291" w:author="5807556L" w:date="2016-12-06T14:34:00Z"/>
        </w:trPr>
        <w:tc>
          <w:tcPr>
            <w:tcW w:w="6447" w:type="dxa"/>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292" w:author="5807556L" w:date="2016-12-06T14:34:00Z"/>
              </w:rPr>
            </w:pPr>
          </w:p>
          <w:p w:rsidR="00110C5B" w:rsidRPr="000B17C7" w:rsidDel="00777E19" w:rsidRDefault="00110C5B" w:rsidP="006B0302">
            <w:pPr>
              <w:pStyle w:val="Titre2"/>
              <w:rPr>
                <w:del w:id="293" w:author="5807556L" w:date="2016-12-06T14:34:00Z"/>
              </w:rPr>
            </w:pPr>
            <w:bookmarkStart w:id="294" w:name="_Toc475985039"/>
            <w:del w:id="295" w:author="5807556L" w:date="2016-12-06T14:34:00Z">
              <w:r w:rsidRPr="000B17C7" w:rsidDel="00777E19">
                <w:rPr>
                  <w:bCs w:val="0"/>
                  <w:caps w:val="0"/>
                </w:rPr>
                <w:delText>Evolutions entre le DRG 201</w:delText>
              </w:r>
            </w:del>
            <w:r w:rsidRPr="000B17C7">
              <w:rPr>
                <w:bCs w:val="0"/>
                <w:caps w:val="0"/>
              </w:rPr>
              <w:t>7</w:t>
            </w:r>
            <w:del w:id="296" w:author="5807556L" w:date="2016-12-06T14:34:00Z">
              <w:r w:rsidRPr="000B17C7" w:rsidDel="00777E19">
                <w:rPr>
                  <w:bCs w:val="0"/>
                  <w:caps w:val="0"/>
                </w:rPr>
                <w:delText xml:space="preserve"> soumis à consultation en juin 2015</w:delText>
              </w:r>
              <w:bookmarkEnd w:id="294"/>
            </w:del>
          </w:p>
          <w:p w:rsidR="00110C5B" w:rsidRPr="000B17C7" w:rsidDel="00777E19" w:rsidRDefault="00110C5B" w:rsidP="006B0302">
            <w:pPr>
              <w:pStyle w:val="Titre2"/>
              <w:rPr>
                <w:del w:id="297" w:author="5807556L" w:date="2016-12-06T14:34:00Z"/>
              </w:rPr>
            </w:pPr>
            <w:bookmarkStart w:id="298" w:name="_Toc475985040"/>
            <w:r w:rsidRPr="000B17C7">
              <w:rPr>
                <w:bCs w:val="0"/>
                <w:caps w:val="0"/>
              </w:rPr>
              <w:t>Et le DRG de 2017 de référence publié en décembre 2015</w:t>
            </w:r>
            <w:bookmarkEnd w:id="298"/>
          </w:p>
        </w:tc>
        <w:tc>
          <w:tcPr>
            <w:tcW w:w="2765" w:type="dxa"/>
            <w:gridSpan w:val="2"/>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299" w:author="5807556L" w:date="2016-12-06T14:34:00Z"/>
              </w:rPr>
            </w:pPr>
          </w:p>
          <w:p w:rsidR="00110C5B" w:rsidRPr="000B17C7" w:rsidDel="00777E19" w:rsidRDefault="00110C5B" w:rsidP="006B0302">
            <w:pPr>
              <w:pStyle w:val="Titre2"/>
              <w:rPr>
                <w:del w:id="300" w:author="5807556L" w:date="2016-12-06T14:34:00Z"/>
              </w:rPr>
            </w:pPr>
            <w:del w:id="301" w:author="5807556L" w:date="2016-12-06T14:34:00Z">
              <w:r w:rsidRPr="000B17C7" w:rsidDel="00777E19">
                <w:rPr>
                  <w:bCs w:val="0"/>
                  <w:caps w:val="0"/>
                </w:rPr>
                <w:delText>Principales parties concernées du DRG</w:delText>
              </w:r>
            </w:del>
          </w:p>
        </w:tc>
      </w:tr>
      <w:tr w:rsidR="00110C5B" w:rsidRPr="000B17C7" w:rsidDel="00777E19" w:rsidTr="001B3792">
        <w:trPr>
          <w:del w:id="302" w:author="5807556L" w:date="2016-12-06T14:34:00Z"/>
        </w:trPr>
        <w:tc>
          <w:tcPr>
            <w:tcW w:w="6447" w:type="dxa"/>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303" w:author="5807556L" w:date="2016-12-06T14:34:00Z"/>
              </w:rPr>
            </w:pPr>
            <w:bookmarkStart w:id="304" w:name="_Toc475985041"/>
            <w:r w:rsidRPr="000B17C7">
              <w:rPr>
                <w:bCs w:val="0"/>
                <w:caps w:val="0"/>
              </w:rPr>
              <w:t>Actualisation des plans de transports</w:t>
            </w:r>
            <w:bookmarkEnd w:id="304"/>
          </w:p>
        </w:tc>
        <w:tc>
          <w:tcPr>
            <w:tcW w:w="2765" w:type="dxa"/>
            <w:gridSpan w:val="2"/>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305" w:author="5807556L" w:date="2016-12-06T14:34:00Z"/>
              </w:rPr>
            </w:pPr>
            <w:bookmarkStart w:id="306" w:name="_Toc475985042"/>
            <w:del w:id="307" w:author="5807556L" w:date="2016-12-06T14:34:00Z">
              <w:r w:rsidRPr="000B17C7" w:rsidDel="00777E19">
                <w:rPr>
                  <w:bCs w:val="0"/>
                  <w:caps w:val="0"/>
                </w:rPr>
                <w:delText xml:space="preserve">Partie </w:delText>
              </w:r>
            </w:del>
            <w:r w:rsidRPr="000B17C7">
              <w:rPr>
                <w:bCs w:val="0"/>
                <w:caps w:val="0"/>
              </w:rPr>
              <w:t xml:space="preserve">1. </w:t>
            </w:r>
            <w:proofErr w:type="spellStart"/>
            <w:r w:rsidRPr="000B17C7">
              <w:rPr>
                <w:bCs w:val="0"/>
                <w:caps w:val="0"/>
              </w:rPr>
              <w:t>Introduction</w:t>
            </w:r>
            <w:bookmarkEnd w:id="306"/>
          </w:p>
        </w:tc>
      </w:tr>
      <w:tr w:rsidR="00110C5B" w:rsidRPr="000B17C7" w:rsidDel="00777E19" w:rsidTr="001B3792">
        <w:trPr>
          <w:del w:id="308" w:author="5807556L" w:date="2016-12-06T14:34:00Z"/>
        </w:trPr>
        <w:tc>
          <w:tcPr>
            <w:tcW w:w="6447" w:type="dxa"/>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309" w:author="5807556L" w:date="2016-12-06T14:34:00Z"/>
              </w:rPr>
            </w:pPr>
            <w:bookmarkStart w:id="310" w:name="_Toc475985043"/>
            <w:r w:rsidRPr="000B17C7">
              <w:rPr>
                <w:bCs w:val="0"/>
                <w:caps w:val="0"/>
              </w:rPr>
              <w:t>Actualisati</w:t>
            </w:r>
            <w:proofErr w:type="spellEnd"/>
            <w:r w:rsidRPr="000B17C7">
              <w:rPr>
                <w:bCs w:val="0"/>
                <w:caps w:val="0"/>
              </w:rPr>
              <w:t>on des assiettes de charges (charges d’exploitation et charges d’investissements) et des clefs de surface</w:t>
            </w:r>
            <w:bookmarkEnd w:id="310"/>
          </w:p>
        </w:tc>
        <w:tc>
          <w:tcPr>
            <w:tcW w:w="2765" w:type="dxa"/>
            <w:gridSpan w:val="2"/>
            <w:tcBorders>
              <w:top w:val="single" w:sz="4" w:space="0" w:color="auto"/>
              <w:left w:val="single" w:sz="4" w:space="0" w:color="auto"/>
              <w:bottom w:val="single" w:sz="4" w:space="0" w:color="auto"/>
              <w:right w:val="single" w:sz="4" w:space="0" w:color="auto"/>
            </w:tcBorders>
          </w:tcPr>
          <w:p w:rsidR="00110C5B" w:rsidRPr="000B17C7" w:rsidDel="00777E19" w:rsidRDefault="00110C5B" w:rsidP="006B0302">
            <w:pPr>
              <w:pStyle w:val="Titre2"/>
              <w:rPr>
                <w:del w:id="311" w:author="5807556L" w:date="2016-12-06T14:34:00Z"/>
              </w:rPr>
            </w:pPr>
            <w:bookmarkStart w:id="312" w:name="_Toc475985044"/>
            <w:del w:id="313" w:author="5807556L" w:date="2016-12-06T14:34:00Z">
              <w:r w:rsidRPr="000B17C7" w:rsidDel="00777E19">
                <w:rPr>
                  <w:bCs w:val="0"/>
                  <w:caps w:val="0"/>
                </w:rPr>
                <w:delText xml:space="preserve">Partie </w:delText>
              </w:r>
            </w:del>
            <w:r w:rsidRPr="000B17C7">
              <w:rPr>
                <w:bCs w:val="0"/>
                <w:caps w:val="0"/>
              </w:rPr>
              <w:t>5 Prévisions des coûts, des investissements et de la demande</w:t>
            </w:r>
            <w:bookmarkEnd w:id="312"/>
          </w:p>
        </w:tc>
      </w:tr>
    </w:tbl>
    <w:p w:rsidR="00D421E6" w:rsidRPr="006E36B8" w:rsidRDefault="00D421E6" w:rsidP="006B0302">
      <w:pPr>
        <w:pStyle w:val="Titre2"/>
        <w:rPr>
          <w:ins w:id="314" w:author="7276693Z" w:date="2016-12-14T17:25:00Z"/>
        </w:rPr>
      </w:pPr>
    </w:p>
    <w:p w:rsidR="00D421E6" w:rsidRPr="006E36B8" w:rsidRDefault="00D421E6">
      <w:pPr>
        <w:spacing w:after="200" w:line="276" w:lineRule="auto"/>
        <w:rPr>
          <w:ins w:id="315" w:author="7276693Z" w:date="2016-12-14T17:25:00Z"/>
          <w:rFonts w:ascii="Calibri" w:eastAsiaTheme="majorEastAsia" w:hAnsi="Calibri" w:cstheme="majorBidi"/>
          <w:bCs/>
          <w:caps/>
          <w:color w:val="505050" w:themeColor="accent3" w:themeShade="80"/>
          <w:sz w:val="34"/>
          <w:szCs w:val="26"/>
        </w:rPr>
      </w:pPr>
      <w:ins w:id="316" w:author="7276693Z" w:date="2016-12-14T17:25:00Z">
        <w:r w:rsidRPr="006E36B8">
          <w:br w:type="page"/>
        </w:r>
      </w:ins>
    </w:p>
    <w:p w:rsidR="00472908" w:rsidRPr="006E36B8" w:rsidRDefault="00472908" w:rsidP="006B0302">
      <w:pPr>
        <w:pStyle w:val="Titre2"/>
        <w:sectPr w:rsidR="00472908" w:rsidRPr="006E36B8" w:rsidSect="00472908">
          <w:type w:val="continuous"/>
          <w:pgSz w:w="11906" w:h="16838" w:code="9"/>
          <w:pgMar w:top="567" w:right="1134" w:bottom="567" w:left="1134" w:header="567" w:footer="567" w:gutter="0"/>
          <w:cols w:space="708"/>
          <w:titlePg/>
          <w:docGrid w:linePitch="360"/>
        </w:sectPr>
      </w:pPr>
    </w:p>
    <w:p w:rsidR="00472908" w:rsidRPr="006E36B8" w:rsidDel="000D5185" w:rsidRDefault="00472908" w:rsidP="006B0302">
      <w:pPr>
        <w:pStyle w:val="Titre2"/>
        <w:rPr>
          <w:del w:id="317" w:author="7276693Z" w:date="2016-12-13T09:04:00Z"/>
        </w:rPr>
        <w:sectPr w:rsidR="00472908" w:rsidRPr="006E36B8" w:rsidDel="000D5185" w:rsidSect="00472908">
          <w:type w:val="continuous"/>
          <w:pgSz w:w="11906" w:h="16838" w:code="9"/>
          <w:pgMar w:top="567" w:right="1134" w:bottom="567" w:left="1134" w:header="567" w:footer="567" w:gutter="0"/>
          <w:cols w:space="708"/>
          <w:titlePg/>
          <w:docGrid w:linePitch="360"/>
        </w:sectPr>
      </w:pPr>
    </w:p>
    <w:p w:rsidR="00EF3216" w:rsidRPr="006E36B8" w:rsidRDefault="00EF3216" w:rsidP="006B0302">
      <w:pPr>
        <w:pStyle w:val="Titre2"/>
      </w:pPr>
      <w:bookmarkStart w:id="318" w:name="_Toc475985045"/>
      <w:r w:rsidRPr="006E36B8">
        <w:t>Champ d’application</w:t>
      </w:r>
      <w:bookmarkEnd w:id="318"/>
    </w:p>
    <w:p w:rsidR="00EF3216" w:rsidRPr="006E36B8" w:rsidRDefault="00EF3216" w:rsidP="00EF3216"/>
    <w:p w:rsidR="00375931" w:rsidRPr="006E36B8" w:rsidRDefault="00375931" w:rsidP="00313365">
      <w:pPr>
        <w:pStyle w:val="Textedesaisie"/>
        <w:rPr>
          <w:ins w:id="319" w:author="MIALOT Stephane" w:date="2016-11-16T18:20:00Z"/>
          <w:b/>
          <w:color w:val="747678"/>
        </w:rPr>
      </w:pPr>
      <w:ins w:id="320" w:author="MIALOT Stephane" w:date="2016-11-16T18:20:00Z">
        <w:r w:rsidRPr="006E36B8">
          <w:rPr>
            <w:b/>
            <w:color w:val="747678"/>
          </w:rPr>
          <w:t>Ce document s’applique à l’ensemble des gares de voyageurs et haltes ouvertes au service ferroviaire, géré par SNCF Gares &amp; Connexions sur le RFN pour le Service Annuel 2017 conformément à l’article 1er du Décret n° 2012-70 relatif aux gares de voyageurs et autres infrastructures de service modifié par le décret n°2016-1468 du 28 octobre 2016 relatif à l’accès aux installations de service reliées au réseau ferroviaire et aux services et prestations fournis par les exploitants d’installations de service :</w:t>
        </w:r>
      </w:ins>
    </w:p>
    <w:p w:rsidR="00375931" w:rsidRPr="006E36B8" w:rsidRDefault="00375931" w:rsidP="006F1DCE">
      <w:pPr>
        <w:pStyle w:val="Textedesaisie"/>
        <w:ind w:left="708"/>
        <w:rPr>
          <w:ins w:id="321" w:author="MIALOT Stephane" w:date="2016-11-16T18:20:00Z"/>
          <w:i/>
          <w:color w:val="747678"/>
        </w:rPr>
      </w:pPr>
      <w:ins w:id="322" w:author="MIALOT Stephane" w:date="2016-11-16T18:20:00Z">
        <w:r w:rsidRPr="006E36B8">
          <w:rPr>
            <w:i/>
            <w:color w:val="747678"/>
          </w:rPr>
          <w:t>“Art. 1er. − I. – Les entreprises ferroviaires et les candidats se voient proposer dans des conditions équitables, transparentes et non discriminatoires  l’accès aux installations de service mentionnées à l’article L  2123-1  du code des transports, qui comprennent :</w:t>
        </w:r>
      </w:ins>
    </w:p>
    <w:p w:rsidR="00375931" w:rsidRPr="006E36B8" w:rsidRDefault="00375931" w:rsidP="006F1DCE">
      <w:pPr>
        <w:pStyle w:val="Textedesaisie"/>
        <w:ind w:left="708"/>
        <w:rPr>
          <w:ins w:id="323" w:author="MIALOT Stephane" w:date="2016-11-16T18:20:00Z"/>
          <w:i/>
          <w:color w:val="747678"/>
        </w:rPr>
      </w:pPr>
      <w:proofErr w:type="gramStart"/>
      <w:ins w:id="324" w:author="MIALOT Stephane" w:date="2016-11-16T18:20:00Z">
        <w:r w:rsidRPr="006E36B8">
          <w:rPr>
            <w:i/>
            <w:color w:val="747678"/>
          </w:rPr>
          <w:t>a</w:t>
        </w:r>
        <w:proofErr w:type="gramEnd"/>
        <w:r w:rsidRPr="006E36B8">
          <w:rPr>
            <w:i/>
            <w:color w:val="747678"/>
          </w:rPr>
          <w:t>) Les gares de voyageurs et les haltes ouvertes au public, y compris les quais,  leurs bâtiments et leurs autres équipements nécessaires à la fourniture des services et prestations définis à l’article 4, [...]”</w:t>
        </w:r>
      </w:ins>
    </w:p>
    <w:p w:rsidR="00EF3216" w:rsidRPr="006E36B8" w:rsidDel="00375931" w:rsidRDefault="00EF3216" w:rsidP="006F1DCE">
      <w:pPr>
        <w:pStyle w:val="Textedesaisie"/>
        <w:rPr>
          <w:del w:id="325" w:author="MIALOT Stephane" w:date="2016-11-16T18:20:00Z"/>
          <w:color w:val="747678"/>
        </w:rPr>
      </w:pPr>
      <w:del w:id="326" w:author="MIALOT Stephane" w:date="2016-11-16T18:20:00Z">
        <w:r w:rsidRPr="006E36B8" w:rsidDel="00375931">
          <w:rPr>
            <w:color w:val="747678"/>
          </w:rPr>
          <w:delText xml:space="preserve">Ce document s’applique à l’ensemble des gares de voyageurs ouvertes au service ferroviaire, gérées par </w:delText>
        </w:r>
        <w:r w:rsidR="0026008D" w:rsidRPr="006E36B8" w:rsidDel="00375931">
          <w:rPr>
            <w:color w:val="747678"/>
          </w:rPr>
          <w:delText>SNCF Gares &amp; Connexions</w:delText>
        </w:r>
        <w:r w:rsidRPr="006E36B8" w:rsidDel="00375931">
          <w:rPr>
            <w:color w:val="747678"/>
          </w:rPr>
          <w:delText xml:space="preserve"> sur le RFN pour le </w:delText>
        </w:r>
      </w:del>
      <w:del w:id="327" w:author="MIALOT Stephane" w:date="2016-11-09T16:20:00Z">
        <w:r w:rsidRPr="006E36B8" w:rsidDel="004B0C78">
          <w:rPr>
            <w:color w:val="747678"/>
          </w:rPr>
          <w:delText xml:space="preserve">futur </w:delText>
        </w:r>
      </w:del>
      <w:del w:id="328" w:author="MIALOT Stephane" w:date="2016-11-16T18:20:00Z">
        <w:r w:rsidRPr="006E36B8" w:rsidDel="00375931">
          <w:rPr>
            <w:color w:val="747678"/>
          </w:rPr>
          <w:delText>Service Annuel 2017 conformément à l’article 1er du Décret n° 2012-70 relatif aux gares de voyageurs et autres infrastructures de service :</w:delText>
        </w:r>
      </w:del>
    </w:p>
    <w:p w:rsidR="00EF3216" w:rsidRPr="006E36B8" w:rsidDel="00375931" w:rsidRDefault="00EF3216" w:rsidP="006F1DCE">
      <w:pPr>
        <w:pStyle w:val="Textedesaisie"/>
        <w:rPr>
          <w:del w:id="329" w:author="MIALOT Stephane" w:date="2016-11-16T18:20:00Z"/>
          <w:i/>
          <w:color w:val="747678"/>
        </w:rPr>
      </w:pPr>
      <w:del w:id="330" w:author="MIALOT Stephane" w:date="2016-11-16T18:20:00Z">
        <w:r w:rsidRPr="006E36B8" w:rsidDel="00375931">
          <w:rPr>
            <w:i/>
            <w:color w:val="747678"/>
          </w:rPr>
          <w:delText>Art. 1er. − I. – Les entreprises ferroviaires et les candidats autorisés au sens de l’article 19 du décret du 7 mars 2003 susvisé se voient proposer de manière transparente et non discriminatoire l’accès par le réseau aux infrastructures de services mentionnées à l’article L. 2122-9 du code des transports, qui comprennent :</w:delText>
        </w:r>
      </w:del>
    </w:p>
    <w:p w:rsidR="00EF3216" w:rsidRPr="006E36B8" w:rsidDel="00375931" w:rsidRDefault="00EF3216" w:rsidP="006F1DCE">
      <w:pPr>
        <w:pStyle w:val="Textedesaisie"/>
        <w:rPr>
          <w:del w:id="331" w:author="MIALOT Stephane" w:date="2016-11-16T18:20:00Z"/>
          <w:i/>
          <w:color w:val="747678"/>
        </w:rPr>
      </w:pPr>
      <w:del w:id="332" w:author="MIALOT Stephane" w:date="2016-11-16T18:20:00Z">
        <w:r w:rsidRPr="006E36B8" w:rsidDel="00375931">
          <w:rPr>
            <w:i/>
            <w:color w:val="747678"/>
          </w:rPr>
          <w:delText>a) Les gares de voyageurs ouvertes au public, y compris les quais et les haltes, et leurs bâtiments.</w:delText>
        </w:r>
      </w:del>
    </w:p>
    <w:p w:rsidR="00EF3216" w:rsidRPr="006E36B8" w:rsidDel="00375931" w:rsidRDefault="00EF3216" w:rsidP="006F1DCE">
      <w:pPr>
        <w:pStyle w:val="Textedesaisie"/>
        <w:rPr>
          <w:del w:id="333" w:author="MIALOT Stephane" w:date="2016-11-16T18:20:00Z"/>
          <w:color w:val="747678"/>
        </w:rPr>
      </w:pPr>
    </w:p>
    <w:p w:rsidR="00EF3216" w:rsidRPr="006E36B8" w:rsidRDefault="00EF3216" w:rsidP="006F1DCE">
      <w:pPr>
        <w:pStyle w:val="Textedesaisie"/>
        <w:rPr>
          <w:color w:val="747678"/>
        </w:rPr>
      </w:pPr>
      <w:r w:rsidRPr="006E36B8">
        <w:rPr>
          <w:color w:val="747678"/>
        </w:rPr>
        <w:t xml:space="preserve">Ce document s’applique aux périmètres de domanialité respectifs de </w:t>
      </w:r>
      <w:r w:rsidR="0026008D" w:rsidRPr="006E36B8">
        <w:rPr>
          <w:color w:val="747678"/>
        </w:rPr>
        <w:t>SNCF Gares &amp; Connexions</w:t>
      </w:r>
      <w:r w:rsidRPr="006E36B8">
        <w:rPr>
          <w:color w:val="747678"/>
        </w:rPr>
        <w:t xml:space="preserve"> et de SNCF Réseau. Ces périmètres sont détaillés dans chacune des parties ci-après.</w:t>
      </w:r>
    </w:p>
    <w:p w:rsidR="00A632A2" w:rsidRPr="000B17C7" w:rsidRDefault="00A632A2" w:rsidP="006F1DCE">
      <w:pPr>
        <w:pStyle w:val="Titre3"/>
        <w:jc w:val="left"/>
      </w:pPr>
    </w:p>
    <w:p w:rsidR="009F43C9" w:rsidRPr="000B17C7" w:rsidRDefault="00E04EA4" w:rsidP="006F1DCE">
      <w:pPr>
        <w:pStyle w:val="Titre3"/>
        <w:jc w:val="left"/>
      </w:pPr>
      <w:bookmarkStart w:id="334" w:name="_Toc475985046"/>
      <w:r w:rsidRPr="000B17C7">
        <w:t>Se</w:t>
      </w:r>
      <w:r w:rsidR="009F43C9" w:rsidRPr="000B17C7">
        <w:t>gmentation des gares</w:t>
      </w:r>
      <w:bookmarkEnd w:id="334"/>
    </w:p>
    <w:p w:rsidR="009F43C9" w:rsidRPr="006E36B8" w:rsidRDefault="009F43C9" w:rsidP="006F1DCE">
      <w:pPr>
        <w:pStyle w:val="Textedesaisie"/>
        <w:rPr>
          <w:color w:val="747678"/>
        </w:rPr>
      </w:pPr>
      <w:r w:rsidRPr="006E36B8">
        <w:rPr>
          <w:color w:val="747678"/>
        </w:rPr>
        <w:t xml:space="preserve">Pour la détermination des redevances, les gares de voyageurs sont réparties en trois catégories, en fonction de seuils </w:t>
      </w:r>
      <w:r w:rsidR="006E36B8" w:rsidRPr="006E36B8">
        <w:rPr>
          <w:color w:val="747678"/>
        </w:rPr>
        <w:t>de fréquentation</w:t>
      </w:r>
      <w:r w:rsidRPr="006E36B8">
        <w:rPr>
          <w:color w:val="747678"/>
        </w:rPr>
        <w:t xml:space="preserve"> définis par arrêté</w:t>
      </w:r>
      <w:r w:rsidR="000D5185" w:rsidRPr="006E36B8">
        <w:rPr>
          <w:color w:val="747678"/>
        </w:rPr>
        <w:t xml:space="preserve"> </w:t>
      </w:r>
      <w:r w:rsidRPr="006E36B8">
        <w:rPr>
          <w:color w:val="747678"/>
        </w:rPr>
        <w:t>ministériel :</w:t>
      </w:r>
    </w:p>
    <w:p w:rsidR="009F43C9" w:rsidRPr="006E36B8" w:rsidRDefault="009F43C9" w:rsidP="006F1DCE">
      <w:pPr>
        <w:pStyle w:val="Textepuce1"/>
        <w:numPr>
          <w:ilvl w:val="0"/>
          <w:numId w:val="97"/>
        </w:numPr>
        <w:rPr>
          <w:color w:val="747678"/>
        </w:rPr>
      </w:pPr>
      <w:r w:rsidRPr="006E36B8">
        <w:rPr>
          <w:color w:val="747678"/>
        </w:rPr>
        <w:t>La catégorie a</w:t>
      </w:r>
      <w:r w:rsidR="00D6299A" w:rsidRPr="006E36B8">
        <w:rPr>
          <w:color w:val="747678"/>
        </w:rPr>
        <w:t xml:space="preserve"> </w:t>
      </w:r>
      <w:r w:rsidRPr="006E36B8">
        <w:rPr>
          <w:color w:val="747678"/>
        </w:rPr>
        <w:t>regroupe les gares de voyageurs d’intérêt national. Ces gares sont celles dont la fréquentation par des voyageurs des services nationaux et internationaux de voyageurs est au moins égale à 250 000 voyageurs par</w:t>
      </w:r>
      <w:r w:rsidR="00D6299A" w:rsidRPr="006E36B8">
        <w:rPr>
          <w:color w:val="747678"/>
        </w:rPr>
        <w:t xml:space="preserve"> </w:t>
      </w:r>
      <w:r w:rsidRPr="006E36B8">
        <w:rPr>
          <w:color w:val="747678"/>
        </w:rPr>
        <w:t>an ou dont ces mêmes voyageurs représentent 100% des voyageurs. La redevance est fixée par gare ou ensemble fonctionnel de gares ;</w:t>
      </w:r>
      <w:r w:rsidR="00D6299A" w:rsidRPr="006E36B8">
        <w:rPr>
          <w:color w:val="747678"/>
        </w:rPr>
        <w:t xml:space="preserve"> </w:t>
      </w:r>
    </w:p>
    <w:p w:rsidR="009F43C9" w:rsidRPr="006E36B8" w:rsidRDefault="009F43C9" w:rsidP="006F1DCE">
      <w:pPr>
        <w:pStyle w:val="Textepuce1"/>
        <w:numPr>
          <w:ilvl w:val="0"/>
          <w:numId w:val="97"/>
        </w:numPr>
        <w:rPr>
          <w:color w:val="747678"/>
        </w:rPr>
      </w:pPr>
      <w:r w:rsidRPr="006E36B8">
        <w:rPr>
          <w:color w:val="747678"/>
        </w:rPr>
        <w:t xml:space="preserve"> La catégorie b regroupe les gares de voyageurs d’intérêt régional. Le périmètre de gestion correspond, dans chaque région, à l’ensemble des gares n’appartenant pas à la catégorie a</w:t>
      </w:r>
      <w:r w:rsidR="00D6299A" w:rsidRPr="006E36B8">
        <w:rPr>
          <w:color w:val="747678"/>
        </w:rPr>
        <w:t xml:space="preserve"> </w:t>
      </w:r>
      <w:r w:rsidRPr="006E36B8">
        <w:rPr>
          <w:color w:val="747678"/>
        </w:rPr>
        <w:t>mais dont la fréquentation totale est au moins égale à 100 000 voyageurs par an.</w:t>
      </w:r>
      <w:r w:rsidR="00D6299A" w:rsidRPr="006E36B8">
        <w:rPr>
          <w:color w:val="747678"/>
        </w:rPr>
        <w:t xml:space="preserve"> </w:t>
      </w:r>
      <w:r w:rsidRPr="006E36B8">
        <w:rPr>
          <w:color w:val="747678"/>
        </w:rPr>
        <w:t>La redevance est fixée, par région, pour l’ensemble</w:t>
      </w:r>
      <w:r w:rsidR="00D6299A" w:rsidRPr="006E36B8">
        <w:rPr>
          <w:color w:val="747678"/>
        </w:rPr>
        <w:t xml:space="preserve"> </w:t>
      </w:r>
      <w:r w:rsidRPr="006E36B8">
        <w:rPr>
          <w:color w:val="747678"/>
        </w:rPr>
        <w:t>des gares de cette catégorie.</w:t>
      </w:r>
    </w:p>
    <w:p w:rsidR="009F43C9" w:rsidRPr="006E36B8" w:rsidRDefault="009F43C9" w:rsidP="006F1DCE">
      <w:pPr>
        <w:pStyle w:val="Textepuce1"/>
        <w:numPr>
          <w:ilvl w:val="0"/>
          <w:numId w:val="97"/>
        </w:numPr>
        <w:rPr>
          <w:color w:val="747678"/>
        </w:rPr>
      </w:pPr>
      <w:r w:rsidRPr="006E36B8">
        <w:rPr>
          <w:color w:val="747678"/>
        </w:rPr>
        <w:t xml:space="preserve"> La catégorie c regroupe les autres gares de voyageurs ; elles sont qualifiées de gares d’intérêt local. Leur périmètre de gestion correspond, dans chaque région, à l’ensemble des gares de cette catégorie. La redevance est fixée, par région, pour l’ensemble des gares de cette catégorie.</w:t>
      </w:r>
    </w:p>
    <w:p w:rsidR="009F43C9" w:rsidRPr="006E36B8" w:rsidDel="006318E8" w:rsidRDefault="009F6AC9" w:rsidP="007813AA">
      <w:pPr>
        <w:pStyle w:val="Textedesaisie"/>
        <w:ind w:left="360"/>
        <w:rPr>
          <w:del w:id="335" w:author="7809196g" w:date="2017-02-23T17:34:00Z"/>
          <w:i/>
          <w:color w:val="747678"/>
        </w:rPr>
      </w:pPr>
      <w:ins w:id="336" w:author="7276693Z" w:date="2016-12-20T14:59:00Z">
        <w:del w:id="337" w:author="7809196g" w:date="2017-02-23T17:34:00Z">
          <w:r w:rsidRPr="006E36B8" w:rsidDel="006318E8">
            <w:rPr>
              <w:i/>
              <w:color w:val="747678"/>
            </w:rPr>
            <w:delText>“</w:delText>
          </w:r>
        </w:del>
      </w:ins>
      <w:del w:id="338" w:author="7809196g" w:date="2017-02-23T17:34:00Z">
        <w:r w:rsidR="009F43C9" w:rsidRPr="006E36B8" w:rsidDel="006318E8">
          <w:rPr>
            <w:i/>
            <w:color w:val="747678"/>
          </w:rPr>
          <w:delText>Art 13-1 –I -La direction autonome établit après consultation de Réseau ferré de France, une liste de gares relevant de chaque catégorie compte tenu de leur fréquentation moyenne annuelle évaluée lors des deux dernières années civiles. Cette liste est valable 3 ans.</w:delText>
        </w:r>
      </w:del>
    </w:p>
    <w:p w:rsidR="00375931" w:rsidRPr="006E36B8" w:rsidRDefault="00375931" w:rsidP="006F1DCE">
      <w:pPr>
        <w:pStyle w:val="Textedesaisie"/>
        <w:ind w:left="360"/>
        <w:rPr>
          <w:ins w:id="339" w:author="MIALOT Stephane" w:date="2016-11-16T18:21:00Z"/>
          <w:i/>
          <w:color w:val="747678"/>
        </w:rPr>
      </w:pPr>
      <w:ins w:id="340" w:author="MIALOT Stephane" w:date="2016-11-16T18:21:00Z">
        <w:r w:rsidRPr="006E36B8">
          <w:rPr>
            <w:i/>
            <w:color w:val="747678"/>
          </w:rPr>
          <w:t>Conformément à l’article 13-1I du décret n° 2003-194 du 7 mars 2003 relatif à l’utilisation du réseau ferroviaire, modifié par décret n°2016</w:t>
        </w:r>
      </w:ins>
      <w:ins w:id="341" w:author="5807556L" w:date="2016-12-06T14:36:00Z">
        <w:r w:rsidR="00777E19" w:rsidRPr="006E36B8">
          <w:rPr>
            <w:i/>
            <w:color w:val="747678"/>
          </w:rPr>
          <w:t>-</w:t>
        </w:r>
      </w:ins>
      <w:ins w:id="342" w:author="MIALOT Stephane" w:date="2016-11-16T18:21:00Z">
        <w:r w:rsidRPr="006E36B8">
          <w:rPr>
            <w:i/>
            <w:color w:val="747678"/>
          </w:rPr>
          <w:t>1468 du 28 octobre</w:t>
        </w:r>
      </w:ins>
      <w:ins w:id="343" w:author="5807556L" w:date="2016-12-06T14:37:00Z">
        <w:r w:rsidR="00777E19" w:rsidRPr="006E36B8">
          <w:rPr>
            <w:i/>
            <w:color w:val="747678"/>
          </w:rPr>
          <w:t xml:space="preserve"> </w:t>
        </w:r>
      </w:ins>
      <w:ins w:id="344" w:author="MIALOT Stephane" w:date="2016-11-16T18:21:00Z">
        <w:r w:rsidRPr="006E36B8">
          <w:rPr>
            <w:i/>
            <w:color w:val="747678"/>
          </w:rPr>
          <w:t>2016</w:t>
        </w:r>
      </w:ins>
      <w:ins w:id="345" w:author="5807556L" w:date="2016-12-06T14:37:00Z">
        <w:r w:rsidR="00777E19" w:rsidRPr="006E36B8">
          <w:rPr>
            <w:i/>
            <w:color w:val="747678"/>
          </w:rPr>
          <w:t>,</w:t>
        </w:r>
      </w:ins>
      <w:ins w:id="346" w:author="MIALOT Stephane" w:date="2016-11-16T18:21:00Z">
        <w:r w:rsidRPr="006E36B8">
          <w:rPr>
            <w:i/>
            <w:color w:val="747678"/>
          </w:rPr>
          <w:t xml:space="preserve"> </w:t>
        </w:r>
      </w:ins>
      <w:ins w:id="347" w:author="5807556L" w:date="2016-12-06T14:37:00Z">
        <w:r w:rsidR="00777E19" w:rsidRPr="006E36B8">
          <w:rPr>
            <w:i/>
            <w:color w:val="747678"/>
          </w:rPr>
          <w:t>l</w:t>
        </w:r>
      </w:ins>
      <w:ins w:id="348" w:author="MIALOT Stephane" w:date="2016-11-16T18:21:00Z">
        <w:del w:id="349" w:author="5807556L" w:date="2016-12-06T14:37:00Z">
          <w:r w:rsidRPr="006E36B8" w:rsidDel="00777E19">
            <w:rPr>
              <w:i/>
              <w:color w:val="747678"/>
            </w:rPr>
            <w:delText xml:space="preserve"> -L</w:delText>
          </w:r>
        </w:del>
        <w:r w:rsidRPr="006E36B8">
          <w:rPr>
            <w:i/>
            <w:color w:val="747678"/>
          </w:rPr>
          <w:t>a direction autonome établit après consultation de SNCF Réseau, une liste de gares relevant de chaque catégorie compte tenu de leur fréquentation moyenne annuelle évaluée lors des deux dernières années civiles. Cette liste est valable 3 ans.</w:t>
        </w:r>
      </w:ins>
      <w:ins w:id="350" w:author="7276693Z" w:date="2016-12-20T14:59:00Z">
        <w:r w:rsidR="009F6AC9" w:rsidRPr="006E36B8">
          <w:rPr>
            <w:i/>
            <w:color w:val="747678"/>
          </w:rPr>
          <w:t>”</w:t>
        </w:r>
      </w:ins>
    </w:p>
    <w:p w:rsidR="009F43C9" w:rsidRPr="000B17C7" w:rsidDel="004B0C78" w:rsidRDefault="009F43C9" w:rsidP="00383018">
      <w:pPr>
        <w:pStyle w:val="Textedesaisie"/>
        <w:rPr>
          <w:del w:id="351" w:author="MIALOT Stephane" w:date="2016-11-09T16:24:00Z"/>
          <w:color w:val="747678"/>
        </w:rPr>
      </w:pPr>
      <w:del w:id="352" w:author="MIALOT Stephane" w:date="2016-11-09T16:23:00Z">
        <w:r w:rsidRPr="000B17C7" w:rsidDel="004B0C78">
          <w:rPr>
            <w:color w:val="747678"/>
          </w:rPr>
          <w:delText>La base de</w:delText>
        </w:r>
      </w:del>
      <w:del w:id="353" w:author="MIALOT Stephane" w:date="2016-11-09T17:14:00Z">
        <w:r w:rsidRPr="000B17C7" w:rsidDel="006014FE">
          <w:rPr>
            <w:color w:val="747678"/>
          </w:rPr>
          <w:delText xml:space="preserve"> données de </w:delText>
        </w:r>
      </w:del>
      <w:del w:id="354" w:author="MIALOT Stephane" w:date="2016-11-09T16:39:00Z">
        <w:r w:rsidRPr="000B17C7" w:rsidDel="0071599E">
          <w:rPr>
            <w:color w:val="747678"/>
          </w:rPr>
          <w:delText xml:space="preserve">trafic </w:delText>
        </w:r>
      </w:del>
      <w:del w:id="355" w:author="MIALOT Stephane" w:date="2016-11-09T16:23:00Z">
        <w:r w:rsidRPr="000B17C7" w:rsidDel="004B0C78">
          <w:rPr>
            <w:color w:val="747678"/>
          </w:rPr>
          <w:delText>qui a servi à la segmentation reprend la moyenne des trafics</w:delText>
        </w:r>
      </w:del>
      <w:del w:id="356" w:author="MIALOT Stephane" w:date="2016-11-09T17:14:00Z">
        <w:r w:rsidRPr="000B17C7" w:rsidDel="006014FE">
          <w:rPr>
            <w:color w:val="747678"/>
          </w:rPr>
          <w:delText xml:space="preserve"> 2010 et 2011</w:delText>
        </w:r>
      </w:del>
      <w:del w:id="357" w:author="MIALOT Stephane" w:date="2016-11-09T16:39:00Z">
        <w:r w:rsidRPr="000B17C7" w:rsidDel="0071599E">
          <w:rPr>
            <w:color w:val="747678"/>
          </w:rPr>
          <w:delText>, gare par gare</w:delText>
        </w:r>
      </w:del>
      <w:del w:id="358" w:author="MIALOT Stephane" w:date="2016-11-09T16:25:00Z">
        <w:r w:rsidRPr="000B17C7" w:rsidDel="004B0C78">
          <w:rPr>
            <w:color w:val="747678"/>
          </w:rPr>
          <w:delText> </w:delText>
        </w:r>
      </w:del>
      <w:del w:id="359" w:author="MIALOT Stephane" w:date="2016-11-09T16:24:00Z">
        <w:r w:rsidRPr="000B17C7" w:rsidDel="004B0C78">
          <w:rPr>
            <w:color w:val="747678"/>
          </w:rPr>
          <w:delText xml:space="preserve">; cette base de données a été fournie à </w:delText>
        </w:r>
        <w:r w:rsidR="0026008D" w:rsidRPr="000B17C7" w:rsidDel="004B0C78">
          <w:rPr>
            <w:color w:val="747678"/>
          </w:rPr>
          <w:delText>SNCF Gares &amp; Connexions</w:delText>
        </w:r>
        <w:r w:rsidRPr="000B17C7" w:rsidDel="004B0C78">
          <w:rPr>
            <w:color w:val="747678"/>
          </w:rPr>
          <w:delText xml:space="preserve"> par le ministère des transports. Pour chaque gare sont données deux statistiques de trafic : </w:delText>
        </w:r>
      </w:del>
    </w:p>
    <w:p w:rsidR="009F43C9" w:rsidRPr="000B17C7" w:rsidDel="009F6AC9" w:rsidRDefault="00383018" w:rsidP="006F1DCE">
      <w:pPr>
        <w:pStyle w:val="Textedesaisie"/>
        <w:ind w:left="720"/>
        <w:rPr>
          <w:del w:id="360" w:author="7276693Z" w:date="2016-12-20T14:59:00Z"/>
          <w:color w:val="747678"/>
        </w:rPr>
      </w:pPr>
      <w:del w:id="361" w:author="7276693Z" w:date="2016-12-20T14:59:00Z">
        <w:r w:rsidRPr="000B17C7" w:rsidDel="009F6AC9">
          <w:rPr>
            <w:color w:val="747678"/>
          </w:rPr>
          <w:delText>-</w:delText>
        </w:r>
        <w:r w:rsidR="009F43C9" w:rsidRPr="000B17C7" w:rsidDel="009F6AC9">
          <w:rPr>
            <w:color w:val="747678"/>
          </w:rPr>
          <w:delText xml:space="preserve">le trafic tous types de voyages ferroviaires confondus, </w:delText>
        </w:r>
      </w:del>
    </w:p>
    <w:p w:rsidR="009F43C9" w:rsidRPr="000B17C7" w:rsidDel="009F6AC9" w:rsidRDefault="00383018" w:rsidP="006F1DCE">
      <w:pPr>
        <w:pStyle w:val="Textedesaisie"/>
        <w:ind w:left="720"/>
        <w:rPr>
          <w:del w:id="362" w:author="7276693Z" w:date="2016-12-20T14:59:00Z"/>
          <w:color w:val="747678"/>
        </w:rPr>
      </w:pPr>
      <w:del w:id="363" w:author="7276693Z" w:date="2016-12-20T14:59:00Z">
        <w:r w:rsidRPr="000B17C7" w:rsidDel="009F6AC9">
          <w:rPr>
            <w:color w:val="747678"/>
          </w:rPr>
          <w:delText>-</w:delText>
        </w:r>
        <w:r w:rsidR="009F43C9" w:rsidRPr="000B17C7" w:rsidDel="009F6AC9">
          <w:rPr>
            <w:color w:val="747678"/>
          </w:rPr>
          <w:delText>le trafic des voyageurs des services nationaux et internationaux (à l’exclusion du cabotage intrarégional).</w:delText>
        </w:r>
      </w:del>
    </w:p>
    <w:p w:rsidR="006014FE" w:rsidRPr="000B17C7" w:rsidDel="006E36B8" w:rsidRDefault="006014FE" w:rsidP="006F1DCE">
      <w:pPr>
        <w:pStyle w:val="Textepuce2"/>
        <w:numPr>
          <w:ilvl w:val="0"/>
          <w:numId w:val="0"/>
        </w:numPr>
        <w:rPr>
          <w:ins w:id="364" w:author="MIALOT Stephane" w:date="2016-11-09T17:14:00Z"/>
          <w:del w:id="365" w:author="7276693Z" w:date="2017-02-24T18:09:00Z"/>
          <w:color w:val="747678"/>
        </w:rPr>
      </w:pPr>
    </w:p>
    <w:p w:rsidR="009F43C9" w:rsidRPr="000B17C7" w:rsidDel="006E36B8" w:rsidRDefault="009F43C9" w:rsidP="006F1DCE">
      <w:pPr>
        <w:pStyle w:val="Textedesaisie"/>
        <w:rPr>
          <w:del w:id="366" w:author="7276693Z" w:date="2017-02-24T18:09:00Z"/>
          <w:color w:val="747678"/>
        </w:rPr>
      </w:pPr>
      <w:del w:id="367" w:author="7276693Z" w:date="2017-02-24T18:09:00Z">
        <w:r w:rsidRPr="000B17C7" w:rsidDel="006E36B8">
          <w:rPr>
            <w:color w:val="747678"/>
          </w:rPr>
          <w:delText>Le nombre de gares in</w:delText>
        </w:r>
        <w:r w:rsidR="000E22B7" w:rsidRPr="000B17C7" w:rsidDel="006E36B8">
          <w:rPr>
            <w:color w:val="747678"/>
          </w:rPr>
          <w:delText>scrites au DRG est de 2 97</w:delText>
        </w:r>
      </w:del>
      <w:del w:id="368" w:author="7276693Z" w:date="2016-12-11T21:29:00Z">
        <w:r w:rsidR="00110C5B" w:rsidRPr="000B17C7" w:rsidDel="00136A64">
          <w:rPr>
            <w:color w:val="747678"/>
          </w:rPr>
          <w:delText>1</w:delText>
        </w:r>
      </w:del>
      <w:del w:id="369" w:author="7276693Z" w:date="2017-02-24T18:09:00Z">
        <w:r w:rsidRPr="000B17C7" w:rsidDel="006E36B8">
          <w:rPr>
            <w:color w:val="747678"/>
          </w:rPr>
          <w:delText>.</w:delText>
        </w:r>
        <w:r w:rsidR="00D6299A" w:rsidRPr="000B17C7" w:rsidDel="006E36B8">
          <w:rPr>
            <w:color w:val="747678"/>
          </w:rPr>
          <w:delText xml:space="preserve"> </w:delText>
        </w:r>
        <w:r w:rsidRPr="000B17C7" w:rsidDel="006E36B8">
          <w:rPr>
            <w:color w:val="747678"/>
          </w:rPr>
          <w:delText xml:space="preserve">Il y a </w:delText>
        </w:r>
        <w:r w:rsidR="000E22B7" w:rsidRPr="000B17C7" w:rsidDel="006E36B8">
          <w:rPr>
            <w:color w:val="747678"/>
          </w:rPr>
          <w:delText>128 gares a, 93</w:delText>
        </w:r>
      </w:del>
      <w:del w:id="370" w:author="7276693Z" w:date="2016-12-11T21:29:00Z">
        <w:r w:rsidR="00110C5B" w:rsidRPr="000B17C7" w:rsidDel="00136A64">
          <w:rPr>
            <w:color w:val="747678"/>
          </w:rPr>
          <w:delText>4</w:delText>
        </w:r>
      </w:del>
      <w:del w:id="371" w:author="7276693Z" w:date="2017-02-24T18:09:00Z">
        <w:r w:rsidR="000E22B7" w:rsidRPr="000B17C7" w:rsidDel="006E36B8">
          <w:rPr>
            <w:color w:val="747678"/>
          </w:rPr>
          <w:delText xml:space="preserve"> gares b et 19</w:delText>
        </w:r>
      </w:del>
      <w:del w:id="372" w:author="7276693Z" w:date="2016-12-11T21:30:00Z">
        <w:r w:rsidR="00110C5B" w:rsidRPr="000B17C7" w:rsidDel="00136A64">
          <w:rPr>
            <w:color w:val="747678"/>
          </w:rPr>
          <w:delText>09</w:delText>
        </w:r>
      </w:del>
      <w:del w:id="373" w:author="7276693Z" w:date="2017-02-24T18:09:00Z">
        <w:r w:rsidRPr="000B17C7" w:rsidDel="006E36B8">
          <w:rPr>
            <w:color w:val="747678"/>
          </w:rPr>
          <w:delText xml:space="preserve"> gares c. Le nombre de gares classées en catégorie a diminué de 3 unités sous l’effet du classement en catégorie b des parties souterraines des gares de Paris-Nord, Paris-Austerlitz et Paris-Gare de Lyon en application de la décision n°2015-002 de l’ARAF.</w:delText>
        </w:r>
      </w:del>
    </w:p>
    <w:p w:rsidR="006E36B8" w:rsidRPr="000B17C7" w:rsidRDefault="006E36B8" w:rsidP="006E36B8">
      <w:pPr>
        <w:pStyle w:val="Textepuce2"/>
        <w:numPr>
          <w:ilvl w:val="0"/>
          <w:numId w:val="0"/>
        </w:numPr>
        <w:rPr>
          <w:ins w:id="374" w:author="7276693Z" w:date="2017-02-24T18:09:00Z"/>
          <w:color w:val="747678"/>
        </w:rPr>
      </w:pPr>
      <w:ins w:id="375" w:author="7276693Z" w:date="2017-02-24T18:09:00Z">
        <w:r w:rsidRPr="000B17C7">
          <w:rPr>
            <w:color w:val="747678"/>
          </w:rPr>
          <w:t>En application de ces dispositions, la précédente segmentation avait été établie en 2012 pour une application en 2014, 2015 et 2016. Le présent DRG 2017 s’appuie sur une segmentation des gares révisée, établie sur la base des données disponibles à la date où cette nouvelle segmentation aurait dû être établie, c’est-à-dire au premier semestre 2015. Les données de fréquentation utilisées sont donc celles de 2013 et 2014.</w:t>
        </w:r>
      </w:ins>
    </w:p>
    <w:p w:rsidR="006E36B8" w:rsidRPr="000B17C7" w:rsidRDefault="006E36B8" w:rsidP="006E36B8">
      <w:pPr>
        <w:pStyle w:val="Textepuce2"/>
        <w:numPr>
          <w:ilvl w:val="0"/>
          <w:numId w:val="0"/>
        </w:numPr>
        <w:rPr>
          <w:ins w:id="376" w:author="7276693Z" w:date="2017-02-24T18:09:00Z"/>
          <w:color w:val="747678"/>
        </w:rPr>
      </w:pPr>
    </w:p>
    <w:p w:rsidR="00DB3DF8" w:rsidRPr="000B17C7" w:rsidRDefault="006E36B8" w:rsidP="006E36B8">
      <w:pPr>
        <w:pStyle w:val="Textedesaisie"/>
        <w:rPr>
          <w:ins w:id="377" w:author="5807556L" w:date="2016-09-07T17:45:00Z"/>
          <w:color w:val="747678"/>
        </w:rPr>
      </w:pPr>
      <w:ins w:id="378" w:author="7276693Z" w:date="2017-02-24T18:09:00Z">
        <w:r w:rsidRPr="000B17C7">
          <w:rPr>
            <w:color w:val="747678"/>
          </w:rPr>
          <w:t>Le nombre de gares inscrites au DRG est de 2 965. Il y a 120 gares a, 957 gares b et 1888 gares c.</w:t>
        </w:r>
      </w:ins>
    </w:p>
    <w:p w:rsidR="009F43C9" w:rsidRPr="000B17C7" w:rsidRDefault="009F43C9" w:rsidP="006F1DCE">
      <w:pPr>
        <w:pStyle w:val="Textedesaisie"/>
        <w:rPr>
          <w:color w:val="747678"/>
        </w:rPr>
      </w:pPr>
      <w:r w:rsidRPr="000B17C7">
        <w:rPr>
          <w:color w:val="747678"/>
        </w:rPr>
        <w:t>La liste des gares de voyageurs figure en annexe 0. Cette annexe comporte la liste nominative de toutes les gares, l</w:t>
      </w:r>
      <w:ins w:id="379" w:author="5807556L" w:date="2016-09-07T17:46:00Z">
        <w:r w:rsidR="00DB3DF8" w:rsidRPr="000B17C7">
          <w:rPr>
            <w:color w:val="747678"/>
          </w:rPr>
          <w:t xml:space="preserve">es nouvelles </w:t>
        </w:r>
      </w:ins>
      <w:del w:id="380" w:author="5807556L" w:date="2016-09-07T17:46:00Z">
        <w:r w:rsidRPr="000B17C7" w:rsidDel="00DB3DF8">
          <w:rPr>
            <w:color w:val="747678"/>
          </w:rPr>
          <w:delText xml:space="preserve">a </w:delText>
        </w:r>
      </w:del>
      <w:r w:rsidRPr="000B17C7">
        <w:rPr>
          <w:color w:val="747678"/>
        </w:rPr>
        <w:t>région</w:t>
      </w:r>
      <w:ins w:id="381" w:author="5807556L" w:date="2016-09-07T17:46:00Z">
        <w:r w:rsidR="00DB3DF8" w:rsidRPr="000B17C7">
          <w:rPr>
            <w:color w:val="747678"/>
          </w:rPr>
          <w:t>s</w:t>
        </w:r>
      </w:ins>
      <w:r w:rsidRPr="000B17C7">
        <w:rPr>
          <w:color w:val="747678"/>
        </w:rPr>
        <w:t xml:space="preserve"> administrative</w:t>
      </w:r>
      <w:ins w:id="382" w:author="5807556L" w:date="2016-09-07T17:46:00Z">
        <w:r w:rsidR="00DB3DF8" w:rsidRPr="000B17C7">
          <w:rPr>
            <w:color w:val="747678"/>
          </w:rPr>
          <w:t>s</w:t>
        </w:r>
      </w:ins>
      <w:r w:rsidRPr="000B17C7">
        <w:rPr>
          <w:color w:val="747678"/>
        </w:rPr>
        <w:t>, le département, le code postal et le segment tarifaire de chaque gare</w:t>
      </w:r>
      <w:ins w:id="383" w:author="MIALOT Stephane" w:date="2016-11-09T16:41:00Z">
        <w:r w:rsidR="0071599E" w:rsidRPr="000B17C7">
          <w:rPr>
            <w:color w:val="747678"/>
          </w:rPr>
          <w:t xml:space="preserve"> ainsi qu’une indication sur les évolutions de cette liste par rapport à la précédente</w:t>
        </w:r>
      </w:ins>
      <w:r w:rsidRPr="000B17C7">
        <w:rPr>
          <w:color w:val="747678"/>
        </w:rPr>
        <w:t>.</w:t>
      </w:r>
    </w:p>
    <w:p w:rsidR="000C49BD" w:rsidRPr="000B17C7" w:rsidRDefault="009F43C9" w:rsidP="006F1DCE">
      <w:pPr>
        <w:pStyle w:val="Textedesaisie"/>
        <w:rPr>
          <w:color w:val="747678"/>
        </w:rPr>
      </w:pPr>
      <w:r w:rsidRPr="000B17C7">
        <w:rPr>
          <w:color w:val="747678"/>
        </w:rPr>
        <w:t xml:space="preserve">Cette liste est à jour au 1er </w:t>
      </w:r>
      <w:del w:id="384" w:author="7276693Z" w:date="2017-02-14T10:44:00Z">
        <w:r w:rsidRPr="000B17C7" w:rsidDel="009A7F16">
          <w:rPr>
            <w:color w:val="747678"/>
          </w:rPr>
          <w:delText xml:space="preserve">juin </w:delText>
        </w:r>
      </w:del>
      <w:ins w:id="385" w:author="7276693Z" w:date="2017-02-14T10:44:00Z">
        <w:r w:rsidR="009A7F16" w:rsidRPr="000B17C7">
          <w:rPr>
            <w:color w:val="747678"/>
          </w:rPr>
          <w:t xml:space="preserve">février </w:t>
        </w:r>
      </w:ins>
      <w:r w:rsidRPr="000B17C7">
        <w:rPr>
          <w:color w:val="747678"/>
        </w:rPr>
        <w:t>201</w:t>
      </w:r>
      <w:ins w:id="386" w:author="5807556L" w:date="2016-09-07T17:45:00Z">
        <w:del w:id="387" w:author="7276693Z" w:date="2017-02-14T10:44:00Z">
          <w:r w:rsidR="00DB3DF8" w:rsidRPr="000B17C7" w:rsidDel="009A7F16">
            <w:rPr>
              <w:color w:val="747678"/>
            </w:rPr>
            <w:delText>6</w:delText>
          </w:r>
        </w:del>
      </w:ins>
      <w:ins w:id="388" w:author="7276693Z" w:date="2017-02-14T10:44:00Z">
        <w:r w:rsidR="009A7F16" w:rsidRPr="000B17C7">
          <w:rPr>
            <w:color w:val="747678"/>
          </w:rPr>
          <w:t>7</w:t>
        </w:r>
      </w:ins>
      <w:del w:id="389" w:author="5807556L" w:date="2016-09-07T17:45:00Z">
        <w:r w:rsidRPr="000B17C7" w:rsidDel="00DB3DF8">
          <w:rPr>
            <w:color w:val="747678"/>
          </w:rPr>
          <w:delText>5</w:delText>
        </w:r>
      </w:del>
      <w:r w:rsidRPr="000B17C7">
        <w:rPr>
          <w:color w:val="747678"/>
        </w:rPr>
        <w:t xml:space="preserve"> et peut évoluer en fonction d’ouvertures ou de fermetures de gares. Les mises à jour sont disponibles sur demande auprès du Guichet d’accès aux Gares pour les Entreprises Ferroviaires (GGEF) de </w:t>
      </w:r>
      <w:r w:rsidR="0026008D" w:rsidRPr="000B17C7">
        <w:rPr>
          <w:color w:val="747678"/>
        </w:rPr>
        <w:t>SNCF Gares &amp; Connexions</w:t>
      </w:r>
      <w:r w:rsidRPr="000B17C7">
        <w:rPr>
          <w:color w:val="747678"/>
        </w:rPr>
        <w:t xml:space="preserve"> (guichet.gares@sncf.fr), ainsi que sur le site Internet de </w:t>
      </w:r>
      <w:r w:rsidR="0026008D" w:rsidRPr="000B17C7">
        <w:rPr>
          <w:color w:val="747678"/>
        </w:rPr>
        <w:t>SNCF Gares &amp; Connexions</w:t>
      </w:r>
      <w:r w:rsidRPr="000B17C7">
        <w:rPr>
          <w:color w:val="747678"/>
        </w:rPr>
        <w:t xml:space="preserve"> (www.gares-sncf.com) et celui de SNCF RÉSEAU.</w:t>
      </w:r>
    </w:p>
    <w:p w:rsidR="000C49BD" w:rsidRPr="000B17C7" w:rsidRDefault="000C49BD" w:rsidP="006F1DCE">
      <w:pPr>
        <w:spacing w:after="200" w:line="276" w:lineRule="auto"/>
        <w:rPr>
          <w:color w:val="747678"/>
        </w:rPr>
      </w:pPr>
      <w:r w:rsidRPr="000B17C7">
        <w:rPr>
          <w:color w:val="747678"/>
        </w:rPr>
        <w:br w:type="page"/>
      </w:r>
    </w:p>
    <w:p w:rsidR="000C49BD" w:rsidRPr="000B17C7" w:rsidRDefault="0007117C" w:rsidP="0007117C">
      <w:pPr>
        <w:pStyle w:val="Titre2"/>
      </w:pPr>
      <w:bookmarkStart w:id="390" w:name="_Toc475985047"/>
      <w:r w:rsidRPr="000B17C7">
        <w:t>HypothÈses relatives À la demande de prestations régulÉes d’accÈs en gare</w:t>
      </w:r>
      <w:bookmarkEnd w:id="390"/>
    </w:p>
    <w:p w:rsidR="000C49BD" w:rsidRPr="000B17C7" w:rsidRDefault="000C49BD" w:rsidP="006F1DCE">
      <w:pPr>
        <w:pStyle w:val="Textedesaisie"/>
        <w:rPr>
          <w:ins w:id="391" w:author="7276693Z" w:date="2016-12-20T14:59:00Z"/>
          <w:color w:val="747678"/>
        </w:rPr>
      </w:pPr>
      <w:r w:rsidRPr="000B17C7">
        <w:rPr>
          <w:color w:val="747678"/>
        </w:rPr>
        <w:t xml:space="preserve">Le modèle économique des gares est un modèle orienté vers les coûts. </w:t>
      </w:r>
      <w:r w:rsidRPr="000B17C7">
        <w:rPr>
          <w:bCs/>
          <w:color w:val="747678"/>
        </w:rPr>
        <w:t>Les redevances liées aux prestations régulées</w:t>
      </w:r>
      <w:r w:rsidRPr="000B17C7">
        <w:rPr>
          <w:color w:val="747678"/>
        </w:rPr>
        <w:t xml:space="preserve"> sont donc construites avec l’objectif de couvrir l’ensemble des </w:t>
      </w:r>
      <w:r w:rsidRPr="000B17C7">
        <w:rPr>
          <w:bCs/>
          <w:color w:val="747678"/>
        </w:rPr>
        <w:t>charges prévisionnelles</w:t>
      </w:r>
      <w:r w:rsidRPr="000B17C7">
        <w:rPr>
          <w:color w:val="747678"/>
        </w:rPr>
        <w:t xml:space="preserve">. Les tarifs sont établis </w:t>
      </w:r>
      <w:ins w:id="392" w:author="MIALOT Stephane" w:date="2016-11-07T11:11:00Z">
        <w:r w:rsidR="00FF25C1" w:rsidRPr="000B17C7">
          <w:rPr>
            <w:color w:val="747678"/>
          </w:rPr>
          <w:t xml:space="preserve">initialement </w:t>
        </w:r>
      </w:ins>
      <w:r w:rsidRPr="000B17C7">
        <w:rPr>
          <w:color w:val="747678"/>
        </w:rPr>
        <w:t>18 mois avant application, sur la base d’une projection de niveau d’activité et d’évolution des charges.</w:t>
      </w:r>
      <w:ins w:id="393" w:author="5807556L" w:date="2016-09-07T17:50:00Z">
        <w:r w:rsidR="00A06F7C" w:rsidRPr="000B17C7">
          <w:rPr>
            <w:color w:val="747678"/>
          </w:rPr>
          <w:t xml:space="preserve"> </w:t>
        </w:r>
      </w:ins>
    </w:p>
    <w:p w:rsidR="009F6AC9" w:rsidRPr="000B17C7" w:rsidRDefault="009F6AC9" w:rsidP="006F1DCE">
      <w:pPr>
        <w:pStyle w:val="Textedesaisie"/>
        <w:rPr>
          <w:color w:val="747678"/>
        </w:rPr>
      </w:pPr>
    </w:p>
    <w:p w:rsidR="000C49BD" w:rsidRPr="000B17C7" w:rsidRDefault="000C49BD" w:rsidP="006F1DCE">
      <w:pPr>
        <w:pStyle w:val="Titre3"/>
        <w:jc w:val="left"/>
      </w:pPr>
      <w:bookmarkStart w:id="394" w:name="_Toc475985048"/>
      <w:r w:rsidRPr="000B17C7">
        <w:t>Unités d’œuvre et règle de mesure pour la facturation</w:t>
      </w:r>
      <w:bookmarkEnd w:id="394"/>
    </w:p>
    <w:p w:rsidR="000C49BD" w:rsidRPr="000B17C7" w:rsidRDefault="000C49BD" w:rsidP="006F1DCE">
      <w:pPr>
        <w:pStyle w:val="Textedesaisie"/>
        <w:rPr>
          <w:color w:val="747678"/>
        </w:rPr>
      </w:pPr>
      <w:r w:rsidRPr="000B17C7">
        <w:rPr>
          <w:color w:val="747678"/>
        </w:rPr>
        <w:t xml:space="preserve">Pour la mesure du volume des prestations réalisées, l’unité d’œuvre est le départ de train commercial prévu dans un sillon, hors arrêts de circulation et de service, référencé dans l’outil HOUAT. Cette unité d’œuvre est commune aux prestations rendues par </w:t>
      </w:r>
      <w:del w:id="395" w:author="7276693Z" w:date="2017-02-14T10:45:00Z">
        <w:r w:rsidR="00B25546" w:rsidRPr="000B17C7" w:rsidDel="009A7F16">
          <w:rPr>
            <w:color w:val="747678"/>
          </w:rPr>
          <w:br/>
        </w:r>
      </w:del>
      <w:r w:rsidR="0026008D" w:rsidRPr="000B17C7">
        <w:rPr>
          <w:color w:val="747678"/>
        </w:rPr>
        <w:t>SNCF</w:t>
      </w:r>
      <w:ins w:id="396" w:author="7276693Z" w:date="2017-02-14T10:46:00Z">
        <w:r w:rsidR="009A7F16" w:rsidRPr="000B17C7">
          <w:rPr>
            <w:color w:val="747678"/>
          </w:rPr>
          <w:t> </w:t>
        </w:r>
      </w:ins>
      <w:del w:id="397" w:author="7276693Z" w:date="2017-02-14T10:46:00Z">
        <w:r w:rsidR="0026008D" w:rsidRPr="000B17C7" w:rsidDel="009A7F16">
          <w:rPr>
            <w:color w:val="747678"/>
          </w:rPr>
          <w:delText xml:space="preserve"> </w:delText>
        </w:r>
      </w:del>
      <w:r w:rsidR="0026008D" w:rsidRPr="000B17C7">
        <w:rPr>
          <w:color w:val="747678"/>
        </w:rPr>
        <w:t>Gares</w:t>
      </w:r>
      <w:ins w:id="398" w:author="7276693Z" w:date="2017-02-14T10:45:00Z">
        <w:r w:rsidR="009A7F16" w:rsidRPr="000B17C7">
          <w:rPr>
            <w:color w:val="747678"/>
          </w:rPr>
          <w:t> </w:t>
        </w:r>
      </w:ins>
      <w:del w:id="399" w:author="7276693Z" w:date="2017-02-14T10:45:00Z">
        <w:r w:rsidR="0026008D" w:rsidRPr="000B17C7" w:rsidDel="009A7F16">
          <w:rPr>
            <w:color w:val="747678"/>
          </w:rPr>
          <w:delText xml:space="preserve"> </w:delText>
        </w:r>
      </w:del>
      <w:r w:rsidR="0026008D" w:rsidRPr="000B17C7">
        <w:rPr>
          <w:color w:val="747678"/>
        </w:rPr>
        <w:t>&amp;</w:t>
      </w:r>
      <w:ins w:id="400" w:author="7276693Z" w:date="2017-02-14T10:46:00Z">
        <w:r w:rsidR="009A7F16" w:rsidRPr="000B17C7">
          <w:rPr>
            <w:color w:val="747678"/>
          </w:rPr>
          <w:t> </w:t>
        </w:r>
      </w:ins>
      <w:del w:id="401" w:author="7276693Z" w:date="2017-02-14T10:46:00Z">
        <w:r w:rsidR="0026008D" w:rsidRPr="000B17C7" w:rsidDel="009A7F16">
          <w:rPr>
            <w:color w:val="747678"/>
          </w:rPr>
          <w:delText xml:space="preserve"> </w:delText>
        </w:r>
      </w:del>
      <w:r w:rsidR="0026008D" w:rsidRPr="000B17C7">
        <w:rPr>
          <w:color w:val="747678"/>
        </w:rPr>
        <w:t>Connexions</w:t>
      </w:r>
      <w:r w:rsidRPr="000B17C7">
        <w:rPr>
          <w:color w:val="747678"/>
        </w:rPr>
        <w:t xml:space="preserve"> et par SNCF RÉSEAU.</w:t>
      </w:r>
    </w:p>
    <w:p w:rsidR="000C49BD" w:rsidRPr="000B17C7" w:rsidRDefault="000C49BD" w:rsidP="006F1DCE">
      <w:pPr>
        <w:pStyle w:val="Textedesaisie"/>
        <w:rPr>
          <w:color w:val="747678"/>
        </w:rPr>
      </w:pPr>
      <w:r w:rsidRPr="000B17C7">
        <w:rPr>
          <w:color w:val="747678"/>
        </w:rPr>
        <w:t xml:space="preserve">Les redevances sont dues pour l’ensemble des gares listées en annexe 0, pour tout départ de train de voyageurs, y compris arrêts commerciaux intermédiaires situés sur le parcours et hors arrêts de circulation et de service. </w:t>
      </w:r>
    </w:p>
    <w:p w:rsidR="000C49BD" w:rsidRPr="000B17C7" w:rsidRDefault="000C49BD" w:rsidP="006F1DCE">
      <w:pPr>
        <w:pStyle w:val="Textedesaisie"/>
        <w:rPr>
          <w:color w:val="747678"/>
        </w:rPr>
      </w:pPr>
      <w:r w:rsidRPr="000B17C7">
        <w:rPr>
          <w:color w:val="747678"/>
        </w:rPr>
        <w:t xml:space="preserve">Ces arrêts commerciaux en gare permettent l’embarquement et/ou le débarquement de voyageurs. Ils sont facturables indépendamment de l’utilisation effective par l’EF de la possibilité de faire monter ou descendre des voyageurs. Le train est défini par son numéro de circulation. </w:t>
      </w:r>
    </w:p>
    <w:p w:rsidR="000C49BD" w:rsidRPr="000B17C7" w:rsidRDefault="000C49BD" w:rsidP="006F1DCE">
      <w:pPr>
        <w:pStyle w:val="Textedesaisie"/>
        <w:rPr>
          <w:ins w:id="402" w:author="7276693Z" w:date="2016-12-20T14:59:00Z"/>
          <w:color w:val="747678"/>
        </w:rPr>
      </w:pPr>
      <w:r w:rsidRPr="000B17C7">
        <w:rPr>
          <w:color w:val="747678"/>
        </w:rPr>
        <w:t xml:space="preserve">Pour un mois de prestation M, la facture est établie sur la base des départs de trains recensés dans HOUAT le premier jour ouvré du mois M+1. </w:t>
      </w:r>
    </w:p>
    <w:p w:rsidR="009F6AC9" w:rsidRPr="000B17C7" w:rsidRDefault="009F6AC9" w:rsidP="006F1DCE">
      <w:pPr>
        <w:pStyle w:val="Textedesaisie"/>
        <w:rPr>
          <w:color w:val="747678"/>
        </w:rPr>
      </w:pPr>
    </w:p>
    <w:p w:rsidR="000C49BD" w:rsidRPr="000B17C7" w:rsidRDefault="000C49BD" w:rsidP="006F1DCE">
      <w:pPr>
        <w:pStyle w:val="Titre3"/>
        <w:jc w:val="left"/>
      </w:pPr>
      <w:bookmarkStart w:id="403" w:name="_Toc475985049"/>
      <w:r w:rsidRPr="000B17C7">
        <w:t>Estimation de la demande 2017</w:t>
      </w:r>
      <w:bookmarkEnd w:id="403"/>
    </w:p>
    <w:p w:rsidR="000C49BD" w:rsidRPr="000B17C7" w:rsidRDefault="000C49BD" w:rsidP="006F1DCE">
      <w:pPr>
        <w:pStyle w:val="Textedesaisie"/>
        <w:rPr>
          <w:color w:val="747678"/>
        </w:rPr>
      </w:pPr>
      <w:r w:rsidRPr="000B17C7">
        <w:rPr>
          <w:color w:val="747678"/>
        </w:rPr>
        <w:t>Les hypothèses relatives à la demande de prestations régulées sont construites, conformément à l’article 13 du décret 2012-70, en tenant compte de l’utilisation réelle de l’infrastructure sur les dernières années et des perspectives de développement du trafic.</w:t>
      </w:r>
    </w:p>
    <w:p w:rsidR="000C49BD" w:rsidRPr="000B17C7" w:rsidRDefault="000C49BD" w:rsidP="006F1DCE">
      <w:pPr>
        <w:pStyle w:val="Textedesaisie"/>
        <w:rPr>
          <w:color w:val="747678"/>
        </w:rPr>
      </w:pPr>
      <w:r w:rsidRPr="000B17C7">
        <w:rPr>
          <w:color w:val="747678"/>
        </w:rPr>
        <w:t>L’estimation de la demande pour l’année 2017 tient compte d’hypothèses d’évolution de la commande de sillons entre 2015 et 2017.</w:t>
      </w:r>
      <w:r w:rsidR="00D6299A" w:rsidRPr="000B17C7">
        <w:rPr>
          <w:color w:val="747678"/>
        </w:rPr>
        <w:t xml:space="preserve"> </w:t>
      </w:r>
      <w:r w:rsidRPr="000B17C7">
        <w:rPr>
          <w:color w:val="747678"/>
        </w:rPr>
        <w:t xml:space="preserve">La demande prévue pour 2017 s’élève à 40.51 millions de départs de trains commerciaux, en progression de 5,8% par rapport au nombre de départs de trains commerciaux constatés en 2014. La décomposition par segment tarifaire de cette prévision de trafic est présentée en annexe 0 bis. </w:t>
      </w:r>
    </w:p>
    <w:p w:rsidR="000C49BD" w:rsidRPr="000B17C7" w:rsidRDefault="000C49BD" w:rsidP="000C49BD">
      <w:pPr>
        <w:pStyle w:val="Textedesaisie"/>
        <w:jc w:val="both"/>
        <w:rPr>
          <w:b/>
          <w:color w:val="747678"/>
          <w:sz w:val="16"/>
        </w:rPr>
      </w:pPr>
      <w:r w:rsidRPr="000B17C7">
        <w:rPr>
          <w:b/>
          <w:color w:val="747678"/>
          <w:sz w:val="16"/>
        </w:rPr>
        <w:t>Nombre de départs de trains commerciaux réalisés entre 2009 et 201</w:t>
      </w:r>
      <w:ins w:id="404" w:author="5807556L" w:date="2016-11-10T11:49:00Z">
        <w:r w:rsidR="00EA7576" w:rsidRPr="000B17C7">
          <w:rPr>
            <w:b/>
            <w:color w:val="747678"/>
            <w:sz w:val="16"/>
          </w:rPr>
          <w:t>5</w:t>
        </w:r>
      </w:ins>
      <w:del w:id="405" w:author="5807556L" w:date="2016-11-10T11:49:00Z">
        <w:r w:rsidRPr="000B17C7" w:rsidDel="00EA7576">
          <w:rPr>
            <w:b/>
            <w:color w:val="747678"/>
            <w:sz w:val="16"/>
          </w:rPr>
          <w:delText>4</w:delText>
        </w:r>
      </w:del>
      <w:r w:rsidRPr="000B17C7">
        <w:rPr>
          <w:b/>
          <w:color w:val="747678"/>
          <w:sz w:val="16"/>
        </w:rPr>
        <w:t xml:space="preserve"> et projections des constructions tarifaires</w:t>
      </w:r>
      <w:r w:rsidR="00D6299A" w:rsidRPr="000B17C7">
        <w:rPr>
          <w:b/>
          <w:color w:val="747678"/>
          <w:sz w:val="16"/>
        </w:rPr>
        <w:t xml:space="preserve"> </w:t>
      </w:r>
      <w:r w:rsidRPr="000B17C7">
        <w:rPr>
          <w:b/>
          <w:color w:val="747678"/>
          <w:sz w:val="16"/>
        </w:rPr>
        <w:t>2014, 2015, 2016 et 2017 (en millions)</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718"/>
        <w:gridCol w:w="850"/>
        <w:gridCol w:w="852"/>
        <w:gridCol w:w="992"/>
        <w:gridCol w:w="850"/>
        <w:gridCol w:w="852"/>
        <w:gridCol w:w="850"/>
        <w:gridCol w:w="833"/>
        <w:gridCol w:w="717"/>
      </w:tblGrid>
      <w:tr w:rsidR="0007117C" w:rsidRPr="000B17C7" w:rsidTr="0064699E">
        <w:trPr>
          <w:trHeight w:val="332"/>
        </w:trPr>
        <w:tc>
          <w:tcPr>
            <w:tcW w:w="1086"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747678"/>
                <w:sz w:val="20"/>
                <w:szCs w:val="20"/>
              </w:rPr>
            </w:pPr>
          </w:p>
        </w:tc>
        <w:tc>
          <w:tcPr>
            <w:tcW w:w="374"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2009</w:t>
            </w:r>
          </w:p>
        </w:tc>
        <w:tc>
          <w:tcPr>
            <w:tcW w:w="443"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2010</w:t>
            </w:r>
          </w:p>
        </w:tc>
        <w:tc>
          <w:tcPr>
            <w:tcW w:w="444"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2011</w:t>
            </w:r>
          </w:p>
        </w:tc>
        <w:tc>
          <w:tcPr>
            <w:tcW w:w="517"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2012</w:t>
            </w:r>
          </w:p>
        </w:tc>
        <w:tc>
          <w:tcPr>
            <w:tcW w:w="443" w:type="pct"/>
            <w:tcBorders>
              <w:top w:val="single" w:sz="48" w:space="0" w:color="FFB612" w:themeColor="accent5"/>
            </w:tcBorders>
            <w:vAlign w:val="center"/>
          </w:tcPr>
          <w:p w:rsidR="000C49BD" w:rsidRPr="000B17C7" w:rsidRDefault="000C49BD" w:rsidP="0007117C">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2013</w:t>
            </w:r>
          </w:p>
        </w:tc>
        <w:tc>
          <w:tcPr>
            <w:tcW w:w="444"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2014</w:t>
            </w:r>
          </w:p>
        </w:tc>
        <w:tc>
          <w:tcPr>
            <w:tcW w:w="443"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2015</w:t>
            </w:r>
          </w:p>
        </w:tc>
        <w:tc>
          <w:tcPr>
            <w:tcW w:w="434"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2016</w:t>
            </w:r>
          </w:p>
        </w:tc>
        <w:tc>
          <w:tcPr>
            <w:tcW w:w="374" w:type="pct"/>
            <w:tcBorders>
              <w:top w:val="single" w:sz="48" w:space="0" w:color="FFB612" w:themeColor="accent5"/>
            </w:tcBorders>
            <w:vAlign w:val="center"/>
          </w:tcPr>
          <w:p w:rsidR="000C49BD" w:rsidRPr="000B17C7" w:rsidRDefault="000C49BD" w:rsidP="00F04D1E">
            <w:pPr>
              <w:autoSpaceDE w:val="0"/>
              <w:autoSpaceDN w:val="0"/>
              <w:adjustRightInd w:val="0"/>
              <w:jc w:val="center"/>
              <w:rPr>
                <w:rFonts w:ascii="Arial" w:hAnsi="Arial" w:cs="Arial"/>
                <w:color w:val="009AA6" w:themeColor="accent1"/>
                <w:sz w:val="20"/>
                <w:szCs w:val="20"/>
              </w:rPr>
            </w:pPr>
            <w:r w:rsidRPr="000B17C7">
              <w:rPr>
                <w:rFonts w:ascii="Arial" w:hAnsi="Arial" w:cs="Arial"/>
                <w:color w:val="009AA6" w:themeColor="accent1"/>
                <w:sz w:val="20"/>
                <w:szCs w:val="20"/>
              </w:rPr>
              <w:t>2017</w:t>
            </w:r>
          </w:p>
        </w:tc>
      </w:tr>
      <w:tr w:rsidR="0007117C" w:rsidRPr="000B17C7" w:rsidTr="0064699E">
        <w:trPr>
          <w:trHeight w:val="290"/>
        </w:trPr>
        <w:tc>
          <w:tcPr>
            <w:tcW w:w="1086"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color w:val="747678"/>
                <w:sz w:val="18"/>
                <w:szCs w:val="18"/>
              </w:rPr>
              <w:t>Réalisé</w:t>
            </w:r>
          </w:p>
        </w:tc>
        <w:tc>
          <w:tcPr>
            <w:tcW w:w="37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37,30</w:t>
            </w:r>
          </w:p>
        </w:tc>
        <w:tc>
          <w:tcPr>
            <w:tcW w:w="443"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37,50</w:t>
            </w:r>
          </w:p>
        </w:tc>
        <w:tc>
          <w:tcPr>
            <w:tcW w:w="44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38,03</w:t>
            </w:r>
          </w:p>
        </w:tc>
        <w:tc>
          <w:tcPr>
            <w:tcW w:w="517"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38,49</w:t>
            </w:r>
          </w:p>
        </w:tc>
        <w:tc>
          <w:tcPr>
            <w:tcW w:w="443"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38,13</w:t>
            </w:r>
          </w:p>
        </w:tc>
        <w:tc>
          <w:tcPr>
            <w:tcW w:w="44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38,30</w:t>
            </w:r>
          </w:p>
        </w:tc>
        <w:tc>
          <w:tcPr>
            <w:tcW w:w="443" w:type="pct"/>
            <w:vAlign w:val="center"/>
          </w:tcPr>
          <w:p w:rsidR="00EA7576" w:rsidRPr="000B17C7" w:rsidRDefault="00B415A2" w:rsidP="00EA7576">
            <w:pPr>
              <w:autoSpaceDE w:val="0"/>
              <w:autoSpaceDN w:val="0"/>
              <w:adjustRightInd w:val="0"/>
              <w:jc w:val="center"/>
              <w:rPr>
                <w:rFonts w:ascii="Arial" w:hAnsi="Arial" w:cs="Arial"/>
                <w:color w:val="747678"/>
                <w:sz w:val="20"/>
                <w:szCs w:val="20"/>
              </w:rPr>
            </w:pPr>
            <w:r w:rsidRPr="000B17C7">
              <w:rPr>
                <w:rFonts w:ascii="Arial" w:hAnsi="Arial" w:cs="Arial"/>
                <w:color w:val="747678"/>
                <w:sz w:val="20"/>
                <w:szCs w:val="20"/>
              </w:rPr>
              <w:t xml:space="preserve"> </w:t>
            </w:r>
            <w:ins w:id="406" w:author="5807556L" w:date="2016-11-10T11:55:00Z">
              <w:r w:rsidR="00EA7576" w:rsidRPr="000B17C7">
                <w:rPr>
                  <w:rFonts w:ascii="Arial" w:hAnsi="Arial" w:cs="Arial"/>
                  <w:color w:val="747678"/>
                  <w:sz w:val="20"/>
                  <w:szCs w:val="20"/>
                </w:rPr>
                <w:t>39</w:t>
              </w:r>
            </w:ins>
            <w:proofErr w:type="gramStart"/>
            <w:ins w:id="407" w:author="7276693Z" w:date="2016-12-05T12:04:00Z">
              <w:r w:rsidRPr="000B17C7">
                <w:rPr>
                  <w:rFonts w:ascii="Arial" w:hAnsi="Arial" w:cs="Arial"/>
                  <w:color w:val="747678"/>
                  <w:sz w:val="20"/>
                  <w:szCs w:val="20"/>
                </w:rPr>
                <w:t>,</w:t>
              </w:r>
            </w:ins>
            <w:proofErr w:type="gramEnd"/>
            <w:ins w:id="408" w:author="5807556L" w:date="2016-11-10T11:55:00Z">
              <w:del w:id="409" w:author="7276693Z" w:date="2016-12-05T12:04:00Z">
                <w:r w:rsidR="00EA7576" w:rsidRPr="000B17C7" w:rsidDel="00B415A2">
                  <w:rPr>
                    <w:rFonts w:ascii="Arial" w:hAnsi="Arial" w:cs="Arial"/>
                    <w:color w:val="747678"/>
                    <w:sz w:val="20"/>
                    <w:szCs w:val="20"/>
                  </w:rPr>
                  <w:delText>.</w:delText>
                </w:r>
              </w:del>
              <w:r w:rsidR="00EA7576" w:rsidRPr="000B17C7">
                <w:rPr>
                  <w:rFonts w:ascii="Arial" w:hAnsi="Arial" w:cs="Arial"/>
                  <w:color w:val="747678"/>
                  <w:sz w:val="20"/>
                  <w:szCs w:val="20"/>
                </w:rPr>
                <w:t>00</w:t>
              </w:r>
            </w:ins>
          </w:p>
        </w:tc>
        <w:tc>
          <w:tcPr>
            <w:tcW w:w="43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p>
        </w:tc>
        <w:tc>
          <w:tcPr>
            <w:tcW w:w="37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p>
        </w:tc>
      </w:tr>
      <w:tr w:rsidR="0007117C" w:rsidRPr="000B17C7" w:rsidTr="0064699E">
        <w:trPr>
          <w:trHeight w:val="195"/>
        </w:trPr>
        <w:tc>
          <w:tcPr>
            <w:tcW w:w="1086" w:type="pct"/>
            <w:vAlign w:val="center"/>
          </w:tcPr>
          <w:p w:rsidR="000C49BD" w:rsidRPr="000B17C7" w:rsidRDefault="000C49BD" w:rsidP="00F04D1E">
            <w:pPr>
              <w:autoSpaceDE w:val="0"/>
              <w:autoSpaceDN w:val="0"/>
              <w:adjustRightInd w:val="0"/>
              <w:jc w:val="center"/>
              <w:rPr>
                <w:rFonts w:ascii="Arial" w:hAnsi="Arial" w:cs="Arial"/>
                <w:color w:val="747678"/>
                <w:sz w:val="18"/>
                <w:szCs w:val="18"/>
              </w:rPr>
            </w:pPr>
            <w:r w:rsidRPr="000B17C7">
              <w:rPr>
                <w:rFonts w:ascii="Arial" w:hAnsi="Arial" w:cs="Arial"/>
                <w:color w:val="747678"/>
                <w:sz w:val="18"/>
                <w:szCs w:val="18"/>
              </w:rPr>
              <w:t>Projeté tarifs</w:t>
            </w:r>
          </w:p>
        </w:tc>
        <w:tc>
          <w:tcPr>
            <w:tcW w:w="374"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517"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del w:id="410" w:author="5807556L" w:date="2016-12-06T14:39:00Z">
              <w:r w:rsidRPr="000B17C7" w:rsidDel="00777E19">
                <w:rPr>
                  <w:rFonts w:ascii="Arial" w:hAnsi="Arial" w:cs="Arial"/>
                  <w:b/>
                  <w:bCs/>
                  <w:color w:val="747678"/>
                  <w:sz w:val="20"/>
                  <w:szCs w:val="20"/>
                </w:rPr>
                <w:delText>39,27</w:delText>
              </w:r>
            </w:del>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r w:rsidRPr="000B17C7">
              <w:rPr>
                <w:rFonts w:ascii="Arial" w:hAnsi="Arial" w:cs="Arial"/>
                <w:b/>
                <w:bCs/>
                <w:color w:val="747678"/>
                <w:sz w:val="20"/>
                <w:szCs w:val="20"/>
              </w:rPr>
              <w:t>38,78</w:t>
            </w:r>
          </w:p>
        </w:tc>
        <w:tc>
          <w:tcPr>
            <w:tcW w:w="443"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39,77</w:t>
            </w:r>
          </w:p>
        </w:tc>
        <w:tc>
          <w:tcPr>
            <w:tcW w:w="43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40,12</w:t>
            </w:r>
          </w:p>
        </w:tc>
        <w:tc>
          <w:tcPr>
            <w:tcW w:w="374" w:type="pct"/>
            <w:vAlign w:val="center"/>
          </w:tcPr>
          <w:p w:rsidR="000C49BD" w:rsidRPr="000B17C7" w:rsidRDefault="000C49BD" w:rsidP="00F04D1E">
            <w:pPr>
              <w:autoSpaceDE w:val="0"/>
              <w:autoSpaceDN w:val="0"/>
              <w:adjustRightInd w:val="0"/>
              <w:jc w:val="center"/>
              <w:rPr>
                <w:rFonts w:ascii="Arial" w:hAnsi="Arial" w:cs="Arial"/>
                <w:color w:val="747678"/>
                <w:sz w:val="20"/>
                <w:szCs w:val="20"/>
              </w:rPr>
            </w:pPr>
            <w:r w:rsidRPr="000B17C7">
              <w:rPr>
                <w:rFonts w:ascii="Arial" w:hAnsi="Arial" w:cs="Arial"/>
                <w:b/>
                <w:bCs/>
                <w:color w:val="747678"/>
                <w:sz w:val="20"/>
                <w:szCs w:val="20"/>
              </w:rPr>
              <w:t>40,51</w:t>
            </w:r>
          </w:p>
        </w:tc>
      </w:tr>
      <w:tr w:rsidR="0007117C" w:rsidRPr="000B17C7" w:rsidTr="0064699E">
        <w:trPr>
          <w:trHeight w:val="453"/>
        </w:trPr>
        <w:tc>
          <w:tcPr>
            <w:tcW w:w="1086" w:type="pct"/>
            <w:vAlign w:val="center"/>
          </w:tcPr>
          <w:p w:rsidR="000C49BD" w:rsidRPr="000B17C7" w:rsidRDefault="000C49BD" w:rsidP="00F04D1E">
            <w:pPr>
              <w:autoSpaceDE w:val="0"/>
              <w:autoSpaceDN w:val="0"/>
              <w:adjustRightInd w:val="0"/>
              <w:jc w:val="center"/>
              <w:rPr>
                <w:rFonts w:ascii="Arial" w:hAnsi="Arial" w:cs="Arial"/>
                <w:i/>
                <w:color w:val="747678"/>
                <w:sz w:val="16"/>
                <w:szCs w:val="16"/>
              </w:rPr>
            </w:pPr>
            <w:r w:rsidRPr="000B17C7">
              <w:rPr>
                <w:rFonts w:ascii="Arial" w:hAnsi="Arial" w:cs="Arial"/>
                <w:i/>
                <w:color w:val="747678"/>
                <w:sz w:val="16"/>
                <w:szCs w:val="16"/>
              </w:rPr>
              <w:t>Taux de croissance annuel du trafic réalisé</w:t>
            </w:r>
          </w:p>
        </w:tc>
        <w:tc>
          <w:tcPr>
            <w:tcW w:w="374"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0,54%</w:t>
            </w:r>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1,41%</w:t>
            </w:r>
          </w:p>
        </w:tc>
        <w:tc>
          <w:tcPr>
            <w:tcW w:w="517"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1,21%</w:t>
            </w: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-0,94%</w:t>
            </w:r>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0,45%</w:t>
            </w:r>
          </w:p>
        </w:tc>
        <w:tc>
          <w:tcPr>
            <w:tcW w:w="443" w:type="pct"/>
            <w:vAlign w:val="center"/>
          </w:tcPr>
          <w:p w:rsidR="000C49BD" w:rsidRPr="000B17C7" w:rsidRDefault="00B415A2" w:rsidP="00F04D1E">
            <w:pPr>
              <w:autoSpaceDE w:val="0"/>
              <w:autoSpaceDN w:val="0"/>
              <w:adjustRightInd w:val="0"/>
              <w:jc w:val="center"/>
              <w:rPr>
                <w:rFonts w:ascii="Arial" w:hAnsi="Arial" w:cs="Arial"/>
                <w:color w:val="747678"/>
                <w:sz w:val="16"/>
                <w:szCs w:val="16"/>
              </w:rPr>
            </w:pPr>
            <w:r w:rsidRPr="000B17C7">
              <w:rPr>
                <w:rFonts w:ascii="Arial" w:hAnsi="Arial" w:cs="Arial"/>
                <w:color w:val="747678"/>
                <w:sz w:val="16"/>
                <w:szCs w:val="16"/>
              </w:rPr>
              <w:t xml:space="preserve"> </w:t>
            </w:r>
            <w:ins w:id="411" w:author="5807556L" w:date="2016-11-10T12:02:00Z">
              <w:r w:rsidR="00EA7576" w:rsidRPr="000B17C7">
                <w:rPr>
                  <w:rFonts w:ascii="Arial" w:hAnsi="Arial" w:cs="Arial"/>
                  <w:color w:val="747678"/>
                  <w:sz w:val="16"/>
                  <w:szCs w:val="16"/>
                </w:rPr>
                <w:t>1</w:t>
              </w:r>
            </w:ins>
            <w:proofErr w:type="gramStart"/>
            <w:ins w:id="412" w:author="7276693Z" w:date="2016-12-05T12:04:00Z">
              <w:r w:rsidRPr="000B17C7">
                <w:rPr>
                  <w:rFonts w:ascii="Arial" w:hAnsi="Arial" w:cs="Arial"/>
                  <w:color w:val="747678"/>
                  <w:sz w:val="16"/>
                  <w:szCs w:val="16"/>
                </w:rPr>
                <w:t>,</w:t>
              </w:r>
            </w:ins>
            <w:proofErr w:type="gramEnd"/>
            <w:ins w:id="413" w:author="5807556L" w:date="2016-11-10T12:02:00Z">
              <w:del w:id="414" w:author="7276693Z" w:date="2016-12-05T12:04:00Z">
                <w:r w:rsidR="00EA7576" w:rsidRPr="000B17C7" w:rsidDel="00B415A2">
                  <w:rPr>
                    <w:rFonts w:ascii="Arial" w:hAnsi="Arial" w:cs="Arial"/>
                    <w:color w:val="747678"/>
                    <w:sz w:val="16"/>
                    <w:szCs w:val="16"/>
                  </w:rPr>
                  <w:delText>.</w:delText>
                </w:r>
              </w:del>
              <w:r w:rsidR="00EA7576" w:rsidRPr="000B17C7">
                <w:rPr>
                  <w:rFonts w:ascii="Arial" w:hAnsi="Arial" w:cs="Arial"/>
                  <w:color w:val="747678"/>
                  <w:sz w:val="16"/>
                  <w:szCs w:val="16"/>
                </w:rPr>
                <w:t>83%</w:t>
              </w:r>
            </w:ins>
          </w:p>
        </w:tc>
        <w:tc>
          <w:tcPr>
            <w:tcW w:w="434" w:type="pct"/>
            <w:vAlign w:val="center"/>
          </w:tcPr>
          <w:p w:rsidR="000C49BD" w:rsidRPr="000B17C7" w:rsidRDefault="000C49BD" w:rsidP="00F04D1E">
            <w:pPr>
              <w:autoSpaceDE w:val="0"/>
              <w:autoSpaceDN w:val="0"/>
              <w:adjustRightInd w:val="0"/>
              <w:jc w:val="center"/>
              <w:rPr>
                <w:rFonts w:ascii="Arial" w:hAnsi="Arial" w:cs="Arial"/>
                <w:color w:val="747678"/>
                <w:sz w:val="16"/>
                <w:szCs w:val="16"/>
              </w:rPr>
            </w:pPr>
          </w:p>
        </w:tc>
        <w:tc>
          <w:tcPr>
            <w:tcW w:w="374" w:type="pct"/>
            <w:vAlign w:val="center"/>
          </w:tcPr>
          <w:p w:rsidR="000C49BD" w:rsidRPr="000B17C7" w:rsidRDefault="000C49BD" w:rsidP="00F04D1E">
            <w:pPr>
              <w:autoSpaceDE w:val="0"/>
              <w:autoSpaceDN w:val="0"/>
              <w:adjustRightInd w:val="0"/>
              <w:jc w:val="center"/>
              <w:rPr>
                <w:rFonts w:ascii="Arial" w:hAnsi="Arial" w:cs="Arial"/>
                <w:color w:val="747678"/>
                <w:sz w:val="16"/>
                <w:szCs w:val="16"/>
              </w:rPr>
            </w:pPr>
          </w:p>
        </w:tc>
      </w:tr>
      <w:tr w:rsidR="0007117C" w:rsidRPr="000B17C7" w:rsidTr="0064699E">
        <w:trPr>
          <w:trHeight w:val="390"/>
        </w:trPr>
        <w:tc>
          <w:tcPr>
            <w:tcW w:w="1086" w:type="pct"/>
            <w:vAlign w:val="center"/>
          </w:tcPr>
          <w:p w:rsidR="000C49BD" w:rsidRPr="000B17C7" w:rsidRDefault="000C49BD" w:rsidP="00F04D1E">
            <w:pPr>
              <w:autoSpaceDE w:val="0"/>
              <w:autoSpaceDN w:val="0"/>
              <w:adjustRightInd w:val="0"/>
              <w:jc w:val="center"/>
              <w:rPr>
                <w:rFonts w:ascii="Arial" w:hAnsi="Arial" w:cs="Arial"/>
                <w:i/>
                <w:color w:val="747678"/>
                <w:sz w:val="16"/>
                <w:szCs w:val="16"/>
              </w:rPr>
            </w:pPr>
            <w:r w:rsidRPr="000B17C7">
              <w:rPr>
                <w:rFonts w:ascii="Arial" w:hAnsi="Arial" w:cs="Arial"/>
                <w:i/>
                <w:color w:val="747678"/>
                <w:sz w:val="16"/>
                <w:szCs w:val="16"/>
              </w:rPr>
              <w:t>Taux de croissance annuel du trafic projeté</w:t>
            </w:r>
          </w:p>
        </w:tc>
        <w:tc>
          <w:tcPr>
            <w:tcW w:w="374" w:type="pct"/>
            <w:vAlign w:val="center"/>
          </w:tcPr>
          <w:p w:rsidR="000C49BD" w:rsidRPr="000B17C7" w:rsidRDefault="000C49BD" w:rsidP="00F04D1E">
            <w:pPr>
              <w:autoSpaceDE w:val="0"/>
              <w:autoSpaceDN w:val="0"/>
              <w:adjustRightInd w:val="0"/>
              <w:jc w:val="center"/>
              <w:rPr>
                <w:rFonts w:ascii="Arial" w:hAnsi="Arial" w:cs="Arial"/>
                <w:b/>
                <w:bCs/>
                <w:color w:val="747678"/>
                <w:sz w:val="20"/>
                <w:szCs w:val="20"/>
              </w:rPr>
            </w:pP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p>
        </w:tc>
        <w:tc>
          <w:tcPr>
            <w:tcW w:w="517"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p>
        </w:tc>
        <w:tc>
          <w:tcPr>
            <w:tcW w:w="443"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p>
        </w:tc>
        <w:tc>
          <w:tcPr>
            <w:tcW w:w="444" w:type="pct"/>
            <w:vAlign w:val="center"/>
          </w:tcPr>
          <w:p w:rsidR="000C49BD" w:rsidRPr="000B17C7" w:rsidRDefault="000C49BD" w:rsidP="00F04D1E">
            <w:pPr>
              <w:autoSpaceDE w:val="0"/>
              <w:autoSpaceDN w:val="0"/>
              <w:adjustRightInd w:val="0"/>
              <w:jc w:val="center"/>
              <w:rPr>
                <w:rFonts w:ascii="Arial" w:hAnsi="Arial" w:cs="Arial"/>
                <w:b/>
                <w:bCs/>
                <w:color w:val="747678"/>
                <w:sz w:val="16"/>
                <w:szCs w:val="16"/>
              </w:rPr>
            </w:pPr>
            <w:r w:rsidRPr="000B17C7">
              <w:rPr>
                <w:rFonts w:ascii="Arial" w:hAnsi="Arial" w:cs="Arial"/>
                <w:i/>
                <w:iCs/>
                <w:color w:val="747678"/>
                <w:sz w:val="16"/>
                <w:szCs w:val="16"/>
              </w:rPr>
              <w:t>-1,25%</w:t>
            </w:r>
          </w:p>
        </w:tc>
        <w:tc>
          <w:tcPr>
            <w:tcW w:w="443" w:type="pct"/>
            <w:vAlign w:val="center"/>
          </w:tcPr>
          <w:p w:rsidR="000C49BD" w:rsidRPr="000B17C7" w:rsidRDefault="000C49BD" w:rsidP="00F04D1E">
            <w:pPr>
              <w:autoSpaceDE w:val="0"/>
              <w:autoSpaceDN w:val="0"/>
              <w:adjustRightInd w:val="0"/>
              <w:jc w:val="center"/>
              <w:rPr>
                <w:rFonts w:ascii="Arial" w:hAnsi="Arial" w:cs="Arial"/>
                <w:color w:val="747678"/>
                <w:sz w:val="16"/>
                <w:szCs w:val="16"/>
              </w:rPr>
            </w:pPr>
            <w:r w:rsidRPr="000B17C7">
              <w:rPr>
                <w:rFonts w:ascii="Arial" w:hAnsi="Arial" w:cs="Arial"/>
                <w:i/>
                <w:iCs/>
                <w:color w:val="747678"/>
                <w:sz w:val="16"/>
                <w:szCs w:val="16"/>
              </w:rPr>
              <w:t>2,55%</w:t>
            </w:r>
          </w:p>
        </w:tc>
        <w:tc>
          <w:tcPr>
            <w:tcW w:w="434" w:type="pct"/>
            <w:vAlign w:val="center"/>
          </w:tcPr>
          <w:p w:rsidR="000C49BD" w:rsidRPr="000B17C7" w:rsidRDefault="000C49BD" w:rsidP="00F04D1E">
            <w:pPr>
              <w:autoSpaceDE w:val="0"/>
              <w:autoSpaceDN w:val="0"/>
              <w:adjustRightInd w:val="0"/>
              <w:jc w:val="center"/>
              <w:rPr>
                <w:rFonts w:ascii="Arial" w:hAnsi="Arial" w:cs="Arial"/>
                <w:color w:val="747678"/>
                <w:sz w:val="16"/>
                <w:szCs w:val="16"/>
              </w:rPr>
            </w:pPr>
            <w:r w:rsidRPr="000B17C7">
              <w:rPr>
                <w:rFonts w:ascii="Arial" w:hAnsi="Arial" w:cs="Arial"/>
                <w:i/>
                <w:iCs/>
                <w:color w:val="747678"/>
                <w:sz w:val="16"/>
                <w:szCs w:val="16"/>
              </w:rPr>
              <w:t>0,88%</w:t>
            </w:r>
          </w:p>
        </w:tc>
        <w:tc>
          <w:tcPr>
            <w:tcW w:w="374" w:type="pct"/>
            <w:vAlign w:val="center"/>
          </w:tcPr>
          <w:p w:rsidR="000C49BD" w:rsidRPr="000B17C7" w:rsidRDefault="000C49BD" w:rsidP="00F04D1E">
            <w:pPr>
              <w:autoSpaceDE w:val="0"/>
              <w:autoSpaceDN w:val="0"/>
              <w:adjustRightInd w:val="0"/>
              <w:jc w:val="center"/>
              <w:rPr>
                <w:rFonts w:ascii="Arial" w:hAnsi="Arial" w:cs="Arial"/>
                <w:color w:val="747678"/>
                <w:sz w:val="16"/>
                <w:szCs w:val="16"/>
              </w:rPr>
            </w:pPr>
            <w:r w:rsidRPr="000B17C7">
              <w:rPr>
                <w:rFonts w:ascii="Arial" w:hAnsi="Arial" w:cs="Arial"/>
                <w:i/>
                <w:iCs/>
                <w:color w:val="747678"/>
                <w:sz w:val="16"/>
                <w:szCs w:val="16"/>
              </w:rPr>
              <w:t>0,97%</w:t>
            </w:r>
          </w:p>
        </w:tc>
      </w:tr>
    </w:tbl>
    <w:p w:rsidR="000C49BD" w:rsidRPr="000B17C7" w:rsidRDefault="000C49BD" w:rsidP="000C49BD">
      <w:pPr>
        <w:rPr>
          <w:rFonts w:ascii="Arial" w:hAnsi="Arial" w:cs="Arial"/>
          <w:b/>
          <w:bCs/>
          <w:caps/>
          <w:color w:val="747678"/>
          <w:sz w:val="28"/>
          <w:szCs w:val="28"/>
        </w:rPr>
      </w:pPr>
    </w:p>
    <w:p w:rsidR="007813AA" w:rsidRPr="000B17C7" w:rsidRDefault="007813AA" w:rsidP="000C49BD">
      <w:pPr>
        <w:autoSpaceDE w:val="0"/>
        <w:autoSpaceDN w:val="0"/>
        <w:adjustRightInd w:val="0"/>
        <w:spacing w:before="120"/>
        <w:rPr>
          <w:rFonts w:ascii="Arial" w:hAnsi="Arial" w:cs="Arial"/>
          <w:color w:val="4D4F53"/>
          <w:sz w:val="20"/>
          <w:szCs w:val="20"/>
          <w:u w:val="single"/>
        </w:rPr>
        <w:sectPr w:rsidR="007813AA" w:rsidRPr="000B17C7" w:rsidSect="00472908">
          <w:type w:val="continuous"/>
          <w:pgSz w:w="11906" w:h="16838" w:code="9"/>
          <w:pgMar w:top="567" w:right="1134" w:bottom="567" w:left="1134" w:header="567" w:footer="567" w:gutter="0"/>
          <w:cols w:space="708"/>
          <w:titlePg/>
          <w:docGrid w:linePitch="360"/>
        </w:sectPr>
      </w:pPr>
    </w:p>
    <w:p w:rsidR="000C49BD" w:rsidRPr="000B17C7" w:rsidRDefault="000C49BD" w:rsidP="000C49BD">
      <w:pPr>
        <w:autoSpaceDE w:val="0"/>
        <w:autoSpaceDN w:val="0"/>
        <w:adjustRightInd w:val="0"/>
        <w:spacing w:before="120"/>
        <w:rPr>
          <w:rFonts w:ascii="Arial" w:hAnsi="Arial" w:cs="Arial"/>
          <w:color w:val="4D4F53"/>
          <w:sz w:val="20"/>
          <w:szCs w:val="20"/>
          <w:u w:val="single"/>
        </w:rPr>
      </w:pPr>
    </w:p>
    <w:p w:rsidR="0007117C" w:rsidRPr="000B17C7" w:rsidRDefault="008903C9" w:rsidP="0007117C">
      <w:pPr>
        <w:pStyle w:val="Titre1"/>
      </w:pPr>
      <w:bookmarkStart w:id="415" w:name="_Toc475985050"/>
      <w:r w:rsidRPr="000B17C7">
        <w:t>PARTIE A</w:t>
      </w:r>
      <w:bookmarkEnd w:id="415"/>
      <w:r w:rsidR="0007117C" w:rsidRPr="000B17C7">
        <w:t xml:space="preserve"> </w:t>
      </w:r>
    </w:p>
    <w:p w:rsidR="0007117C" w:rsidRPr="000B17C7" w:rsidRDefault="008903C9" w:rsidP="0007117C">
      <w:pPr>
        <w:pStyle w:val="Titre1"/>
        <w:numPr>
          <w:ilvl w:val="0"/>
          <w:numId w:val="0"/>
        </w:numPr>
        <w:ind w:left="709"/>
        <w:rPr>
          <w:color w:val="92867C" w:themeColor="text1" w:themeTint="99"/>
          <w:sz w:val="44"/>
        </w:rPr>
        <w:sectPr w:rsidR="0007117C" w:rsidRPr="000B17C7" w:rsidSect="00472908">
          <w:pgSz w:w="11906" w:h="16838" w:code="9"/>
          <w:pgMar w:top="567" w:right="1134" w:bottom="567" w:left="1134" w:header="567" w:footer="567" w:gutter="0"/>
          <w:cols w:space="708"/>
          <w:titlePg/>
          <w:docGrid w:linePitch="360"/>
        </w:sectPr>
      </w:pPr>
      <w:bookmarkStart w:id="416" w:name="_Toc475985051"/>
      <w:r w:rsidRPr="000B17C7">
        <w:rPr>
          <w:color w:val="92867C" w:themeColor="text1" w:themeTint="99"/>
          <w:sz w:val="44"/>
        </w:rPr>
        <w:t>ACCÈS</w:t>
      </w:r>
      <w:r w:rsidR="00D6299A" w:rsidRPr="000B17C7">
        <w:rPr>
          <w:color w:val="92867C" w:themeColor="text1" w:themeTint="99"/>
          <w:sz w:val="44"/>
        </w:rPr>
        <w:t xml:space="preserve"> </w:t>
      </w:r>
      <w:r w:rsidRPr="000B17C7">
        <w:rPr>
          <w:color w:val="92867C" w:themeColor="text1" w:themeTint="99"/>
          <w:sz w:val="44"/>
        </w:rPr>
        <w:t>ET</w:t>
      </w:r>
      <w:r w:rsidR="00D6299A" w:rsidRPr="000B17C7">
        <w:rPr>
          <w:color w:val="92867C" w:themeColor="text1" w:themeTint="99"/>
          <w:sz w:val="44"/>
        </w:rPr>
        <w:t xml:space="preserve"> </w:t>
      </w:r>
      <w:r w:rsidRPr="000B17C7">
        <w:rPr>
          <w:color w:val="92867C" w:themeColor="text1" w:themeTint="99"/>
          <w:sz w:val="44"/>
        </w:rPr>
        <w:t>SERVICES</w:t>
      </w:r>
      <w:r w:rsidR="00D6299A" w:rsidRPr="000B17C7">
        <w:rPr>
          <w:color w:val="92867C" w:themeColor="text1" w:themeTint="99"/>
          <w:sz w:val="44"/>
        </w:rPr>
        <w:t xml:space="preserve"> </w:t>
      </w:r>
      <w:r w:rsidRPr="000B17C7">
        <w:rPr>
          <w:color w:val="92867C" w:themeColor="text1" w:themeTint="99"/>
          <w:sz w:val="44"/>
        </w:rPr>
        <w:t>FOURNIS</w:t>
      </w:r>
      <w:r w:rsidR="00D6299A" w:rsidRPr="000B17C7">
        <w:rPr>
          <w:color w:val="92867C" w:themeColor="text1" w:themeTint="99"/>
          <w:sz w:val="44"/>
        </w:rPr>
        <w:t xml:space="preserve"> </w:t>
      </w:r>
      <w:r w:rsidRPr="000B17C7">
        <w:rPr>
          <w:color w:val="92867C" w:themeColor="text1" w:themeTint="99"/>
          <w:sz w:val="44"/>
        </w:rPr>
        <w:t>EN</w:t>
      </w:r>
      <w:r w:rsidR="00D6299A" w:rsidRPr="000B17C7">
        <w:rPr>
          <w:color w:val="92867C" w:themeColor="text1" w:themeTint="99"/>
          <w:sz w:val="44"/>
        </w:rPr>
        <w:t xml:space="preserve"> </w:t>
      </w:r>
      <w:r w:rsidRPr="000B17C7">
        <w:rPr>
          <w:color w:val="92867C" w:themeColor="text1" w:themeTint="99"/>
          <w:sz w:val="44"/>
        </w:rPr>
        <w:t>GARES</w:t>
      </w:r>
      <w:r w:rsidR="00D6299A" w:rsidRPr="000B17C7">
        <w:rPr>
          <w:color w:val="92867C" w:themeColor="text1" w:themeTint="99"/>
          <w:sz w:val="44"/>
        </w:rPr>
        <w:t xml:space="preserve"> </w:t>
      </w:r>
      <w:r w:rsidRPr="000B17C7">
        <w:rPr>
          <w:color w:val="92867C" w:themeColor="text1" w:themeTint="99"/>
          <w:sz w:val="44"/>
        </w:rPr>
        <w:t>DE</w:t>
      </w:r>
      <w:r w:rsidR="00D6299A" w:rsidRPr="000B17C7">
        <w:rPr>
          <w:color w:val="92867C" w:themeColor="text1" w:themeTint="99"/>
          <w:sz w:val="44"/>
        </w:rPr>
        <w:t xml:space="preserve"> </w:t>
      </w:r>
      <w:r w:rsidR="0026008D" w:rsidRPr="000B17C7">
        <w:rPr>
          <w:color w:val="92867C" w:themeColor="text1" w:themeTint="99"/>
          <w:sz w:val="44"/>
        </w:rPr>
        <w:t>VOYA</w:t>
      </w:r>
      <w:r w:rsidR="0066601E" w:rsidRPr="000B17C7">
        <w:rPr>
          <w:color w:val="92867C" w:themeColor="text1" w:themeTint="99"/>
          <w:sz w:val="44"/>
        </w:rPr>
        <w:t xml:space="preserve">GEURS PAR </w:t>
      </w:r>
      <w:r w:rsidR="0026008D" w:rsidRPr="000B17C7">
        <w:rPr>
          <w:color w:val="92867C" w:themeColor="text1" w:themeTint="99"/>
          <w:sz w:val="44"/>
        </w:rPr>
        <w:t>SNCF GARES &amp; CONNEXIONS</w:t>
      </w:r>
      <w:r w:rsidRPr="000B17C7">
        <w:rPr>
          <w:color w:val="92867C" w:themeColor="text1" w:themeTint="99"/>
          <w:sz w:val="44"/>
        </w:rPr>
        <w:t xml:space="preserve"> AUX</w:t>
      </w:r>
      <w:r w:rsidR="00D6299A" w:rsidRPr="000B17C7">
        <w:rPr>
          <w:color w:val="92867C" w:themeColor="text1" w:themeTint="99"/>
          <w:sz w:val="44"/>
        </w:rPr>
        <w:t xml:space="preserve"> </w:t>
      </w:r>
      <w:r w:rsidRPr="000B17C7">
        <w:rPr>
          <w:color w:val="92867C" w:themeColor="text1" w:themeTint="99"/>
          <w:sz w:val="44"/>
        </w:rPr>
        <w:t>ENTREPRISES</w:t>
      </w:r>
      <w:r w:rsidR="00D6299A" w:rsidRPr="000B17C7">
        <w:rPr>
          <w:color w:val="92867C" w:themeColor="text1" w:themeTint="99"/>
          <w:sz w:val="44"/>
        </w:rPr>
        <w:t xml:space="preserve"> </w:t>
      </w:r>
      <w:r w:rsidRPr="000B17C7">
        <w:rPr>
          <w:color w:val="92867C" w:themeColor="text1" w:themeTint="99"/>
          <w:sz w:val="44"/>
        </w:rPr>
        <w:t>FERROVIAIRES</w:t>
      </w:r>
      <w:bookmarkEnd w:id="416"/>
    </w:p>
    <w:p w:rsidR="00B62130" w:rsidRPr="000B17C7" w:rsidRDefault="00B62130" w:rsidP="006B0302">
      <w:pPr>
        <w:pStyle w:val="Titre2"/>
      </w:pPr>
      <w:bookmarkStart w:id="417" w:name="_Toc475985052"/>
      <w:r w:rsidRPr="000B17C7">
        <w:t>Pr</w:t>
      </w:r>
      <w:r w:rsidR="00A020E5" w:rsidRPr="000B17C7">
        <w:t>É</w:t>
      </w:r>
      <w:r w:rsidRPr="000B17C7">
        <w:t>ambule</w:t>
      </w:r>
      <w:bookmarkEnd w:id="417"/>
    </w:p>
    <w:p w:rsidR="00F00E90" w:rsidRPr="000B17C7" w:rsidRDefault="00F00E90" w:rsidP="00F00E90"/>
    <w:p w:rsidR="00F00E90" w:rsidRPr="000B17C7" w:rsidRDefault="00F00E90" w:rsidP="006F1DCE">
      <w:pPr>
        <w:pStyle w:val="Textedesaisie"/>
        <w:rPr>
          <w:color w:val="747678"/>
        </w:rPr>
      </w:pPr>
      <w:r w:rsidRPr="000B17C7">
        <w:rPr>
          <w:color w:val="747678"/>
        </w:rPr>
        <w:t xml:space="preserve">L’article L-2141-1.3 du Code des Transports assigne à SNCF Mobilités la mission « </w:t>
      </w:r>
      <w:r w:rsidRPr="000B17C7">
        <w:rPr>
          <w:i/>
          <w:color w:val="747678"/>
        </w:rPr>
        <w:t xml:space="preserve">de gérer, de façon transparente et non discriminatoire, les gares de voyageurs qui lui sont confiées par l’Etat ou d’autres personnes publiques et de percevoir à ce titre auprès des entreprises ferroviaires, toute redevance </w:t>
      </w:r>
      <w:r w:rsidRPr="000B17C7">
        <w:rPr>
          <w:color w:val="747678"/>
        </w:rPr>
        <w:t>».</w:t>
      </w:r>
    </w:p>
    <w:p w:rsidR="00F00E90" w:rsidRPr="000B17C7" w:rsidRDefault="00F00E90" w:rsidP="006F1DCE">
      <w:pPr>
        <w:rPr>
          <w:color w:val="747678"/>
        </w:rPr>
      </w:pPr>
    </w:p>
    <w:p w:rsidR="00F00E90" w:rsidRPr="000B17C7" w:rsidRDefault="00F00E90" w:rsidP="006F1DCE">
      <w:pPr>
        <w:rPr>
          <w:color w:val="747678"/>
        </w:rPr>
      </w:pPr>
      <w:r w:rsidRPr="000B17C7">
        <w:rPr>
          <w:color w:val="747678"/>
        </w:rPr>
        <w:t xml:space="preserve">Au sein de SNCF Mobilités, la fonction de gestionnaire de gares est assurée par </w:t>
      </w:r>
      <w:ins w:id="418" w:author="MIALOT Stephane" w:date="2016-11-07T11:12:00Z">
        <w:r w:rsidR="00FF25C1" w:rsidRPr="000B17C7">
          <w:rPr>
            <w:color w:val="747678"/>
          </w:rPr>
          <w:t xml:space="preserve">une direction autonome, </w:t>
        </w:r>
      </w:ins>
      <w:r w:rsidR="0026008D" w:rsidRPr="000B17C7">
        <w:rPr>
          <w:color w:val="747678"/>
        </w:rPr>
        <w:t>SNCF Gares &amp; Connexions</w:t>
      </w:r>
      <w:r w:rsidRPr="000B17C7">
        <w:rPr>
          <w:color w:val="747678"/>
        </w:rPr>
        <w:t>.</w:t>
      </w:r>
    </w:p>
    <w:p w:rsidR="0007117C" w:rsidRPr="000B17C7" w:rsidRDefault="0007117C" w:rsidP="00F00E90">
      <w:pPr>
        <w:jc w:val="both"/>
        <w:rPr>
          <w:color w:val="747678"/>
        </w:rPr>
        <w:sectPr w:rsidR="0007117C" w:rsidRPr="000B17C7" w:rsidSect="00472908">
          <w:pgSz w:w="11906" w:h="16838" w:code="9"/>
          <w:pgMar w:top="567" w:right="1134" w:bottom="567" w:left="1134" w:header="567" w:footer="567" w:gutter="0"/>
          <w:cols w:space="708"/>
          <w:titlePg/>
          <w:docGrid w:linePitch="360"/>
        </w:sectPr>
      </w:pPr>
    </w:p>
    <w:p w:rsidR="00F00E90" w:rsidRPr="000B17C7" w:rsidRDefault="00F00E90" w:rsidP="00F00E90">
      <w:pPr>
        <w:jc w:val="both"/>
        <w:rPr>
          <w:color w:val="747678"/>
        </w:rPr>
      </w:pPr>
    </w:p>
    <w:p w:rsidR="0007117C" w:rsidRPr="000B17C7" w:rsidRDefault="00F00E90" w:rsidP="006B0302">
      <w:pPr>
        <w:pStyle w:val="Titre2"/>
        <w:numPr>
          <w:ilvl w:val="0"/>
          <w:numId w:val="153"/>
        </w:numPr>
      </w:pPr>
      <w:bookmarkStart w:id="419" w:name="_Toc475985053"/>
      <w:r w:rsidRPr="000B17C7">
        <w:t>DESCRIPTION</w:t>
      </w:r>
      <w:r w:rsidR="00D6299A" w:rsidRPr="000B17C7">
        <w:t xml:space="preserve"> </w:t>
      </w:r>
      <w:r w:rsidRPr="000B17C7">
        <w:t>DES</w:t>
      </w:r>
      <w:r w:rsidR="00D6299A" w:rsidRPr="000B17C7">
        <w:t xml:space="preserve"> </w:t>
      </w:r>
      <w:r w:rsidRPr="000B17C7">
        <w:t>PRESTATIONS</w:t>
      </w:r>
      <w:r w:rsidR="00D6299A" w:rsidRPr="000B17C7">
        <w:t xml:space="preserve"> </w:t>
      </w:r>
      <w:r w:rsidRPr="000B17C7">
        <w:t>D’ACCÈS</w:t>
      </w:r>
      <w:r w:rsidR="00D6299A" w:rsidRPr="000B17C7">
        <w:t xml:space="preserve"> </w:t>
      </w:r>
      <w:r w:rsidRPr="000B17C7">
        <w:t>AUX GARES</w:t>
      </w:r>
      <w:r w:rsidR="00D6299A" w:rsidRPr="000B17C7">
        <w:t xml:space="preserve"> </w:t>
      </w:r>
      <w:r w:rsidRPr="000B17C7">
        <w:t xml:space="preserve">DE VOYAGEURS FOURNIES PAR </w:t>
      </w:r>
      <w:r w:rsidR="0026008D" w:rsidRPr="000B17C7">
        <w:t>SNCF GARES &amp; CONNEXIONS</w:t>
      </w:r>
      <w:r w:rsidR="00D6299A" w:rsidRPr="000B17C7">
        <w:t xml:space="preserve"> </w:t>
      </w:r>
      <w:r w:rsidRPr="000B17C7">
        <w:t>AUX</w:t>
      </w:r>
      <w:r w:rsidR="00D6299A" w:rsidRPr="000B17C7">
        <w:t xml:space="preserve"> </w:t>
      </w:r>
      <w:r w:rsidRPr="000B17C7">
        <w:t>ENTREPRISES FERROVIAIRES</w:t>
      </w:r>
      <w:bookmarkEnd w:id="419"/>
      <w:r w:rsidR="00D6299A" w:rsidRPr="000B17C7">
        <w:t xml:space="preserve"> </w:t>
      </w:r>
    </w:p>
    <w:p w:rsidR="00F00E90" w:rsidRPr="000B17C7" w:rsidRDefault="00CE78D5" w:rsidP="002E2B07">
      <w:pPr>
        <w:pStyle w:val="Titre3"/>
      </w:pPr>
      <w:bookmarkStart w:id="420" w:name="_Toc475985054"/>
      <w:r w:rsidRPr="000B17C7">
        <w:t xml:space="preserve">1.1 </w:t>
      </w:r>
      <w:r w:rsidR="00F00E90" w:rsidRPr="000B17C7">
        <w:t>Périmètre de gestion</w:t>
      </w:r>
      <w:bookmarkEnd w:id="420"/>
      <w:r w:rsidR="00F00E90" w:rsidRPr="000B17C7">
        <w:t xml:space="preserve"> </w:t>
      </w:r>
    </w:p>
    <w:p w:rsidR="00F00E90" w:rsidRPr="00DD1009" w:rsidRDefault="00F00E90" w:rsidP="00633B33"/>
    <w:p w:rsidR="00F00E90" w:rsidRPr="000B17C7" w:rsidRDefault="0026008D" w:rsidP="006F1DCE">
      <w:pPr>
        <w:pStyle w:val="Textedesaisie"/>
        <w:rPr>
          <w:b/>
          <w:color w:val="747678"/>
        </w:rPr>
      </w:pPr>
      <w:r w:rsidRPr="000B17C7">
        <w:rPr>
          <w:b/>
          <w:color w:val="747678"/>
        </w:rPr>
        <w:t>SNCF Gares &amp; Connexions</w:t>
      </w:r>
      <w:r w:rsidR="00F00E90" w:rsidRPr="000B17C7">
        <w:rPr>
          <w:b/>
          <w:color w:val="747678"/>
        </w:rPr>
        <w:t xml:space="preserve"> assure ses missions sur le périmètre de gestion suivant :</w:t>
      </w:r>
    </w:p>
    <w:p w:rsidR="00F00E90" w:rsidRPr="000B17C7" w:rsidRDefault="00F00E90" w:rsidP="006F1DCE">
      <w:pPr>
        <w:pStyle w:val="Textedesaisie"/>
        <w:numPr>
          <w:ilvl w:val="0"/>
          <w:numId w:val="176"/>
        </w:numPr>
        <w:rPr>
          <w:color w:val="747678"/>
        </w:rPr>
      </w:pPr>
      <w:r w:rsidRPr="000B17C7">
        <w:rPr>
          <w:color w:val="747678"/>
        </w:rPr>
        <w:t xml:space="preserve">Les biens et équipements dont </w:t>
      </w:r>
      <w:r w:rsidR="0026008D" w:rsidRPr="000B17C7">
        <w:rPr>
          <w:color w:val="747678"/>
        </w:rPr>
        <w:t>SNCF Gares &amp; Connexions</w:t>
      </w:r>
      <w:r w:rsidRPr="000B17C7">
        <w:rPr>
          <w:color w:val="747678"/>
        </w:rPr>
        <w:t xml:space="preserve"> est affectataire ou propriétaire dans les emprises des gares voyageurs et qui sont constitués, conformément à l’article 5 de la loi du 13 février 1997 et du décret 1997-445 du 5 mai 1997 pris pour son application :</w:t>
      </w:r>
    </w:p>
    <w:p w:rsidR="00F00E90" w:rsidRPr="000B17C7" w:rsidRDefault="00F00E90" w:rsidP="006F1DCE">
      <w:pPr>
        <w:pStyle w:val="Textedesaisie"/>
        <w:numPr>
          <w:ilvl w:val="0"/>
          <w:numId w:val="6"/>
        </w:numPr>
        <w:rPr>
          <w:color w:val="747678"/>
        </w:rPr>
      </w:pPr>
      <w:r w:rsidRPr="000B17C7">
        <w:rPr>
          <w:color w:val="747678"/>
        </w:rPr>
        <w:t>des bâtiments voyageurs,</w:t>
      </w:r>
    </w:p>
    <w:p w:rsidR="00F00E90" w:rsidRPr="000B17C7" w:rsidRDefault="00F00E90" w:rsidP="006F1DCE">
      <w:pPr>
        <w:pStyle w:val="Textedesaisie"/>
        <w:numPr>
          <w:ilvl w:val="0"/>
          <w:numId w:val="6"/>
        </w:numPr>
        <w:rPr>
          <w:color w:val="747678"/>
        </w:rPr>
      </w:pPr>
      <w:r w:rsidRPr="000B17C7">
        <w:rPr>
          <w:color w:val="747678"/>
        </w:rPr>
        <w:t>des plates-formes d’extrémité des gares terminus,</w:t>
      </w:r>
    </w:p>
    <w:p w:rsidR="00F00E90" w:rsidRPr="000B17C7" w:rsidRDefault="00F00E90" w:rsidP="006F1DCE">
      <w:pPr>
        <w:pStyle w:val="Textedesaisie"/>
        <w:numPr>
          <w:ilvl w:val="0"/>
          <w:numId w:val="6"/>
        </w:numPr>
        <w:rPr>
          <w:color w:val="747678"/>
        </w:rPr>
      </w:pPr>
      <w:r w:rsidRPr="000B17C7">
        <w:rPr>
          <w:color w:val="747678"/>
        </w:rPr>
        <w:t>des escaliers, rampes et ascenseurs des quais donnant accès aux bâtiments voyageurs,</w:t>
      </w:r>
    </w:p>
    <w:p w:rsidR="00F00E90" w:rsidRPr="000B17C7" w:rsidRDefault="00F00E90" w:rsidP="006F1DCE">
      <w:pPr>
        <w:pStyle w:val="Textedesaisie"/>
        <w:numPr>
          <w:ilvl w:val="0"/>
          <w:numId w:val="6"/>
        </w:numPr>
        <w:rPr>
          <w:color w:val="747678"/>
        </w:rPr>
      </w:pPr>
      <w:r w:rsidRPr="000B17C7">
        <w:rPr>
          <w:color w:val="747678"/>
        </w:rPr>
        <w:t>des cours de gare et parkings non concédés affectés à SNCF,</w:t>
      </w:r>
    </w:p>
    <w:p w:rsidR="00F00E90" w:rsidRPr="000B17C7" w:rsidRDefault="00F00E90" w:rsidP="006F1DCE">
      <w:pPr>
        <w:pStyle w:val="Textedesaisie"/>
        <w:numPr>
          <w:ilvl w:val="0"/>
          <w:numId w:val="6"/>
        </w:numPr>
        <w:rPr>
          <w:color w:val="747678"/>
        </w:rPr>
      </w:pPr>
      <w:r w:rsidRPr="000B17C7">
        <w:rPr>
          <w:color w:val="747678"/>
        </w:rPr>
        <w:t xml:space="preserve">de l’ensemble des autres espaces publics en gares, pour l’exercice des missions opérationnelles de services aux voyageurs en termes d’information collective (téléaffichage, signalétique,…), de gestion des flux et de coordination de plateforme, d’accueil général et d’assistance aux </w:t>
      </w:r>
      <w:r w:rsidR="00777E19" w:rsidRPr="000B17C7">
        <w:rPr>
          <w:color w:val="747678"/>
        </w:rPr>
        <w:t>P</w:t>
      </w:r>
      <w:r w:rsidR="00FF25C1" w:rsidRPr="000B17C7">
        <w:rPr>
          <w:color w:val="747678"/>
        </w:rPr>
        <w:t xml:space="preserve">ersonnes à </w:t>
      </w:r>
      <w:r w:rsidR="00777E19" w:rsidRPr="000B17C7">
        <w:rPr>
          <w:color w:val="747678"/>
        </w:rPr>
        <w:t>M</w:t>
      </w:r>
      <w:r w:rsidR="00FF25C1" w:rsidRPr="000B17C7">
        <w:rPr>
          <w:color w:val="747678"/>
        </w:rPr>
        <w:t xml:space="preserve">obilité </w:t>
      </w:r>
      <w:r w:rsidR="00777E19" w:rsidRPr="000B17C7">
        <w:rPr>
          <w:color w:val="747678"/>
        </w:rPr>
        <w:t>R</w:t>
      </w:r>
      <w:r w:rsidR="00FF25C1" w:rsidRPr="000B17C7">
        <w:rPr>
          <w:color w:val="747678"/>
        </w:rPr>
        <w:t>éduite (</w:t>
      </w:r>
      <w:r w:rsidRPr="000B17C7">
        <w:rPr>
          <w:color w:val="747678"/>
        </w:rPr>
        <w:t>PMR</w:t>
      </w:r>
      <w:r w:rsidR="00FF25C1" w:rsidRPr="000B17C7">
        <w:rPr>
          <w:color w:val="747678"/>
        </w:rPr>
        <w:t>)</w:t>
      </w:r>
      <w:r w:rsidRPr="000B17C7">
        <w:rPr>
          <w:color w:val="747678"/>
        </w:rPr>
        <w:t>, y compris la mise à disposition de certains mobiliers de quais concourant à ces services (sièges, bancs,</w:t>
      </w:r>
      <w:r w:rsidR="00D6299A" w:rsidRPr="000B17C7">
        <w:rPr>
          <w:color w:val="747678"/>
        </w:rPr>
        <w:t xml:space="preserve"> </w:t>
      </w:r>
      <w:r w:rsidRPr="000B17C7">
        <w:rPr>
          <w:color w:val="747678"/>
        </w:rPr>
        <w:t>…).</w:t>
      </w:r>
    </w:p>
    <w:p w:rsidR="00DB3E48" w:rsidRPr="000B17C7" w:rsidRDefault="00DB3E48" w:rsidP="006F1DCE">
      <w:pPr>
        <w:pStyle w:val="Textedesaisie"/>
        <w:rPr>
          <w:b/>
          <w:color w:val="747678"/>
        </w:rPr>
      </w:pPr>
    </w:p>
    <w:p w:rsidR="00F00E90" w:rsidRPr="000B17C7" w:rsidRDefault="00F00E90" w:rsidP="006F1DCE">
      <w:pPr>
        <w:pStyle w:val="Textedesaisie"/>
        <w:rPr>
          <w:b/>
          <w:color w:val="747678"/>
        </w:rPr>
      </w:pPr>
      <w:r w:rsidRPr="000B17C7">
        <w:rPr>
          <w:b/>
          <w:color w:val="747678"/>
        </w:rPr>
        <w:t xml:space="preserve">Dans chaque gare, </w:t>
      </w:r>
      <w:r w:rsidR="0026008D" w:rsidRPr="000B17C7">
        <w:rPr>
          <w:b/>
          <w:color w:val="747678"/>
        </w:rPr>
        <w:t>SNCF Gares &amp; Connexions</w:t>
      </w:r>
      <w:r w:rsidRPr="000B17C7">
        <w:rPr>
          <w:b/>
          <w:color w:val="747678"/>
        </w:rPr>
        <w:t xml:space="preserve"> :</w:t>
      </w:r>
    </w:p>
    <w:p w:rsidR="00F00E90" w:rsidRPr="000B17C7" w:rsidRDefault="00F00E90" w:rsidP="006F1DCE">
      <w:pPr>
        <w:pStyle w:val="Textedesaisie"/>
        <w:numPr>
          <w:ilvl w:val="0"/>
          <w:numId w:val="177"/>
        </w:numPr>
        <w:rPr>
          <w:color w:val="747678"/>
        </w:rPr>
      </w:pPr>
      <w:r w:rsidRPr="000B17C7">
        <w:rPr>
          <w:color w:val="747678"/>
        </w:rPr>
        <w:t>assure le service d</w:t>
      </w:r>
      <w:r w:rsidR="003201C4" w:rsidRPr="000B17C7">
        <w:rPr>
          <w:color w:val="747678"/>
        </w:rPr>
        <w:t>e base, décrit au paragraphe 1.2</w:t>
      </w:r>
      <w:r w:rsidRPr="000B17C7">
        <w:rPr>
          <w:color w:val="747678"/>
        </w:rPr>
        <w:t>, constitué par un socle de services et d’équipements communs accessibles à l’ensemble des EF présentes en gare ;</w:t>
      </w:r>
    </w:p>
    <w:p w:rsidR="00F00E90" w:rsidRPr="000B17C7" w:rsidRDefault="00F00E90" w:rsidP="006F1DCE">
      <w:pPr>
        <w:pStyle w:val="Textedesaisie"/>
        <w:numPr>
          <w:ilvl w:val="0"/>
          <w:numId w:val="177"/>
        </w:numPr>
        <w:rPr>
          <w:color w:val="747678"/>
        </w:rPr>
      </w:pPr>
      <w:r w:rsidRPr="000B17C7">
        <w:rPr>
          <w:color w:val="747678"/>
        </w:rPr>
        <w:t xml:space="preserve">propose des prestations complémentaires, à la demande particulière de chaque EF selon la liste </w:t>
      </w:r>
      <w:r w:rsidR="003201C4" w:rsidRPr="000B17C7">
        <w:rPr>
          <w:color w:val="747678"/>
        </w:rPr>
        <w:t>spécifiée dans le paragraphe 1.3</w:t>
      </w:r>
      <w:r w:rsidRPr="000B17C7">
        <w:rPr>
          <w:color w:val="747678"/>
        </w:rPr>
        <w:t>.</w:t>
      </w:r>
    </w:p>
    <w:p w:rsidR="00113A15" w:rsidRPr="000B17C7" w:rsidRDefault="000B7D66" w:rsidP="006F1DCE">
      <w:pPr>
        <w:pStyle w:val="Titre3"/>
        <w:jc w:val="left"/>
        <w:rPr>
          <w:rStyle w:val="Titre3Car"/>
          <w:caps/>
        </w:rPr>
      </w:pPr>
      <w:r w:rsidRPr="00DD1009">
        <w:br w:type="column"/>
      </w:r>
      <w:bookmarkStart w:id="421" w:name="_Toc475985055"/>
      <w:r w:rsidR="00CE78D5" w:rsidRPr="000B17C7">
        <w:rPr>
          <w:rStyle w:val="Titre3Car"/>
          <w:caps/>
        </w:rPr>
        <w:t xml:space="preserve">1.2 </w:t>
      </w:r>
      <w:r w:rsidR="00113A15" w:rsidRPr="000B17C7">
        <w:rPr>
          <w:rStyle w:val="Titre3Car"/>
          <w:caps/>
        </w:rPr>
        <w:t>Le service de base</w:t>
      </w:r>
      <w:bookmarkEnd w:id="421"/>
    </w:p>
    <w:p w:rsidR="00375931" w:rsidRPr="000B17C7" w:rsidRDefault="00375931" w:rsidP="006F1DCE">
      <w:pPr>
        <w:pStyle w:val="Textedesaisie"/>
        <w:jc w:val="both"/>
        <w:rPr>
          <w:color w:val="747678"/>
        </w:rPr>
      </w:pPr>
      <w:ins w:id="422" w:author="MIALOT Stephane" w:date="2016-11-16T18:22:00Z">
        <w:r w:rsidRPr="000B17C7">
          <w:rPr>
            <w:color w:val="747678"/>
          </w:rPr>
          <w:t>Le décret n° 2012-70 du 20 janvier 2012 modifié par décret n°2016-1468 du 28 octobre 2016  fixe la consistance des prestations rendues par le gestionnaire de gares notamment en son article 4.</w:t>
        </w:r>
      </w:ins>
    </w:p>
    <w:p w:rsidR="00113A15" w:rsidRPr="000B17C7" w:rsidDel="00375931" w:rsidRDefault="00113A15" w:rsidP="000B7D66">
      <w:pPr>
        <w:pStyle w:val="Textedesaisie"/>
        <w:jc w:val="both"/>
        <w:rPr>
          <w:del w:id="423" w:author="MIALOT Stephane" w:date="2016-11-16T18:22:00Z"/>
          <w:color w:val="747678"/>
        </w:rPr>
      </w:pPr>
      <w:del w:id="424" w:author="MIALOT Stephane" w:date="2016-11-16T18:22:00Z">
        <w:r w:rsidRPr="000B17C7" w:rsidDel="00375931">
          <w:rPr>
            <w:color w:val="747678"/>
          </w:rPr>
          <w:delText xml:space="preserve">Le décret n° </w:delText>
        </w:r>
      </w:del>
      <w:del w:id="425" w:author="MIALOT Stephane" w:date="2016-11-09T16:44:00Z">
        <w:r w:rsidRPr="000B17C7" w:rsidDel="0071599E">
          <w:rPr>
            <w:color w:val="747678"/>
          </w:rPr>
          <w:delText>2012-70</w:delText>
        </w:r>
      </w:del>
      <w:del w:id="426" w:author="MIALOT Stephane" w:date="2016-11-16T18:22:00Z">
        <w:r w:rsidRPr="000B17C7" w:rsidDel="00375931">
          <w:rPr>
            <w:color w:val="747678"/>
          </w:rPr>
          <w:delText xml:space="preserve"> en date du </w:delText>
        </w:r>
      </w:del>
      <w:del w:id="427" w:author="MIALOT Stephane" w:date="2016-11-09T16:44:00Z">
        <w:r w:rsidRPr="000B17C7" w:rsidDel="0071599E">
          <w:rPr>
            <w:color w:val="747678"/>
          </w:rPr>
          <w:delText>20 janvier 2012</w:delText>
        </w:r>
      </w:del>
      <w:del w:id="428" w:author="MIALOT Stephane" w:date="2016-11-16T18:22:00Z">
        <w:r w:rsidRPr="000B17C7" w:rsidDel="00375931">
          <w:rPr>
            <w:color w:val="747678"/>
          </w:rPr>
          <w:delText xml:space="preserve"> fixe la consistance des prestations rendues par le gestionnaire de gares notamment en son article 4.</w:delText>
        </w:r>
      </w:del>
    </w:p>
    <w:p w:rsidR="00F00E90" w:rsidRPr="000B17C7" w:rsidRDefault="00113A15" w:rsidP="00113A15">
      <w:pPr>
        <w:pStyle w:val="Textedesaisie"/>
        <w:jc w:val="both"/>
        <w:rPr>
          <w:b/>
          <w:color w:val="747678"/>
        </w:rPr>
      </w:pPr>
      <w:r w:rsidRPr="000B17C7">
        <w:rPr>
          <w:b/>
          <w:color w:val="747678"/>
        </w:rPr>
        <w:t>Ce service de base se compose de :</w:t>
      </w:r>
    </w:p>
    <w:p w:rsidR="00113A15" w:rsidRPr="000B17C7" w:rsidRDefault="00113A15" w:rsidP="006F1DCE">
      <w:pPr>
        <w:numPr>
          <w:ilvl w:val="0"/>
          <w:numId w:val="175"/>
        </w:numPr>
        <w:autoSpaceDE w:val="0"/>
        <w:autoSpaceDN w:val="0"/>
        <w:adjustRightInd w:val="0"/>
        <w:spacing w:before="60" w:line="240" w:lineRule="auto"/>
        <w:rPr>
          <w:color w:val="747678"/>
        </w:rPr>
      </w:pPr>
      <w:r w:rsidRPr="000B17C7">
        <w:rPr>
          <w:color w:val="747678"/>
        </w:rPr>
        <w:t xml:space="preserve">la prestation de base : socle de services indissociables pour l’accès en gare de voyageurs ; </w:t>
      </w:r>
    </w:p>
    <w:p w:rsidR="00113A15" w:rsidRPr="000B17C7" w:rsidRDefault="00113A15" w:rsidP="006F1DCE">
      <w:pPr>
        <w:numPr>
          <w:ilvl w:val="0"/>
          <w:numId w:val="175"/>
        </w:numPr>
        <w:autoSpaceDE w:val="0"/>
        <w:autoSpaceDN w:val="0"/>
        <w:adjustRightInd w:val="0"/>
        <w:spacing w:before="60" w:line="240" w:lineRule="auto"/>
        <w:rPr>
          <w:color w:val="747678"/>
        </w:rPr>
      </w:pPr>
      <w:r w:rsidRPr="000B17C7">
        <w:rPr>
          <w:color w:val="747678"/>
        </w:rPr>
        <w:t xml:space="preserve">l’assistance à l’embarquement et débarquement des </w:t>
      </w:r>
      <w:r w:rsidR="00FF25C1" w:rsidRPr="000B17C7">
        <w:rPr>
          <w:color w:val="747678"/>
        </w:rPr>
        <w:t xml:space="preserve">personnes à mobilité réduite </w:t>
      </w:r>
      <w:r w:rsidRPr="000B17C7">
        <w:rPr>
          <w:color w:val="747678"/>
        </w:rPr>
        <w:t xml:space="preserve"> à bord des trains ; </w:t>
      </w:r>
    </w:p>
    <w:p w:rsidR="00113A15" w:rsidRPr="000B17C7" w:rsidRDefault="00113A15" w:rsidP="006F1DCE">
      <w:pPr>
        <w:numPr>
          <w:ilvl w:val="0"/>
          <w:numId w:val="175"/>
        </w:numPr>
        <w:autoSpaceDE w:val="0"/>
        <w:autoSpaceDN w:val="0"/>
        <w:adjustRightInd w:val="0"/>
        <w:spacing w:before="60" w:line="240" w:lineRule="auto"/>
        <w:rPr>
          <w:ins w:id="429" w:author="MIALOT Stephane" w:date="2016-11-07T11:14:00Z"/>
          <w:color w:val="747678"/>
        </w:rPr>
      </w:pPr>
      <w:r w:rsidRPr="000B17C7">
        <w:rPr>
          <w:color w:val="747678"/>
        </w:rPr>
        <w:t>la prestation Transmanche pour les EF dont les circulations empruntent le tunnel sous la Manche.</w:t>
      </w:r>
    </w:p>
    <w:p w:rsidR="00FF25C1" w:rsidRPr="000B17C7" w:rsidRDefault="00FF25C1" w:rsidP="006F1DCE">
      <w:pPr>
        <w:numPr>
          <w:ilvl w:val="0"/>
          <w:numId w:val="175"/>
        </w:numPr>
        <w:autoSpaceDE w:val="0"/>
        <w:autoSpaceDN w:val="0"/>
        <w:adjustRightInd w:val="0"/>
        <w:spacing w:before="60" w:line="240" w:lineRule="auto"/>
        <w:rPr>
          <w:ins w:id="430" w:author="MIALOT Stephane" w:date="2016-11-07T15:00:00Z"/>
          <w:color w:val="747678"/>
        </w:rPr>
      </w:pPr>
      <w:ins w:id="431" w:author="MIALOT Stephane" w:date="2016-11-07T11:14:00Z">
        <w:r w:rsidRPr="000B17C7">
          <w:rPr>
            <w:color w:val="747678"/>
          </w:rPr>
          <w:t xml:space="preserve">la prestation </w:t>
        </w:r>
      </w:ins>
      <w:ins w:id="432" w:author="MIALOT Stephane" w:date="2016-11-07T14:47:00Z">
        <w:r w:rsidR="00AF6454" w:rsidRPr="000B17C7">
          <w:rPr>
            <w:color w:val="747678"/>
          </w:rPr>
          <w:t xml:space="preserve">pour </w:t>
        </w:r>
      </w:ins>
      <w:ins w:id="433" w:author="MIALOT Stephane" w:date="2016-11-09T16:44:00Z">
        <w:r w:rsidR="0071599E" w:rsidRPr="000B17C7">
          <w:rPr>
            <w:color w:val="747678"/>
          </w:rPr>
          <w:t>certains</w:t>
        </w:r>
      </w:ins>
      <w:ins w:id="434" w:author="MIALOT Stephane" w:date="2016-11-07T14:47:00Z">
        <w:r w:rsidR="00AF6454" w:rsidRPr="000B17C7">
          <w:rPr>
            <w:color w:val="747678"/>
          </w:rPr>
          <w:t xml:space="preserve"> trains à destination de la Belgique</w:t>
        </w:r>
      </w:ins>
      <w:ins w:id="435" w:author="MIALOT Stephane" w:date="2016-11-07T11:15:00Z">
        <w:r w:rsidR="00C71C82" w:rsidRPr="000B17C7">
          <w:rPr>
            <w:color w:val="747678"/>
          </w:rPr>
          <w:t xml:space="preserve"> </w:t>
        </w:r>
      </w:ins>
      <w:ins w:id="436" w:author="MIALOT Stephane" w:date="2016-11-07T14:48:00Z">
        <w:r w:rsidR="00AF6454" w:rsidRPr="000B17C7">
          <w:rPr>
            <w:color w:val="747678"/>
          </w:rPr>
          <w:t xml:space="preserve">et des Pays-Bas </w:t>
        </w:r>
      </w:ins>
      <w:ins w:id="437" w:author="MIALOT Stephane" w:date="2016-11-07T14:47:00Z">
        <w:r w:rsidR="00AF6454" w:rsidRPr="000B17C7">
          <w:rPr>
            <w:color w:val="747678"/>
          </w:rPr>
          <w:t>qui</w:t>
        </w:r>
      </w:ins>
      <w:ins w:id="438" w:author="MIALOT Stephane" w:date="2016-11-07T11:15:00Z">
        <w:r w:rsidR="00C71C82" w:rsidRPr="000B17C7">
          <w:rPr>
            <w:color w:val="747678"/>
          </w:rPr>
          <w:t xml:space="preserve"> sont </w:t>
        </w:r>
      </w:ins>
      <w:ins w:id="439" w:author="MIALOT Stephane" w:date="2016-11-07T11:16:00Z">
        <w:r w:rsidR="00C71C82" w:rsidRPr="000B17C7">
          <w:rPr>
            <w:color w:val="747678"/>
          </w:rPr>
          <w:t>assujettis</w:t>
        </w:r>
      </w:ins>
      <w:ins w:id="440" w:author="MIALOT Stephane" w:date="2016-11-07T11:15:00Z">
        <w:r w:rsidR="00C71C82" w:rsidRPr="000B17C7">
          <w:rPr>
            <w:color w:val="747678"/>
          </w:rPr>
          <w:t xml:space="preserve"> </w:t>
        </w:r>
      </w:ins>
      <w:ins w:id="441" w:author="MIALOT Stephane" w:date="2016-11-07T11:16:00Z">
        <w:r w:rsidR="00C71C82" w:rsidRPr="000B17C7">
          <w:rPr>
            <w:color w:val="747678"/>
          </w:rPr>
          <w:t>par les pouvoirs publics</w:t>
        </w:r>
      </w:ins>
      <w:ins w:id="442" w:author="MIALOT Stephane" w:date="2016-11-07T11:24:00Z">
        <w:r w:rsidR="00C71C82" w:rsidRPr="000B17C7">
          <w:rPr>
            <w:color w:val="747678"/>
          </w:rPr>
          <w:t xml:space="preserve"> français</w:t>
        </w:r>
      </w:ins>
      <w:ins w:id="443" w:author="MIALOT Stephane" w:date="2016-11-07T11:16:00Z">
        <w:r w:rsidR="00C71C82" w:rsidRPr="000B17C7">
          <w:rPr>
            <w:color w:val="747678"/>
          </w:rPr>
          <w:t xml:space="preserve"> </w:t>
        </w:r>
      </w:ins>
      <w:ins w:id="444" w:author="MIALOT Stephane" w:date="2016-11-07T11:15:00Z">
        <w:r w:rsidR="00C71C82" w:rsidRPr="000B17C7">
          <w:rPr>
            <w:color w:val="747678"/>
          </w:rPr>
          <w:t xml:space="preserve">à des </w:t>
        </w:r>
      </w:ins>
      <w:ins w:id="445" w:author="MIALOT Stephane" w:date="2016-11-07T11:16:00Z">
        <w:r w:rsidR="00C71C82" w:rsidRPr="000B17C7">
          <w:rPr>
            <w:color w:val="747678"/>
          </w:rPr>
          <w:t>dispositions de s</w:t>
        </w:r>
      </w:ins>
      <w:ins w:id="446" w:author="MIALOT Stephane" w:date="2016-11-09T16:45:00Z">
        <w:r w:rsidR="0071599E" w:rsidRPr="000B17C7">
          <w:rPr>
            <w:color w:val="747678"/>
          </w:rPr>
          <w:t>ûret</w:t>
        </w:r>
      </w:ins>
      <w:ins w:id="447" w:author="MIALOT Stephane" w:date="2016-11-07T11:16:00Z">
        <w:r w:rsidR="00C71C82" w:rsidRPr="000B17C7">
          <w:rPr>
            <w:color w:val="747678"/>
          </w:rPr>
          <w:t>é particulières.</w:t>
        </w:r>
      </w:ins>
    </w:p>
    <w:p w:rsidR="00615867" w:rsidRPr="000B17C7" w:rsidRDefault="00615867" w:rsidP="006F1DCE">
      <w:pPr>
        <w:numPr>
          <w:ilvl w:val="0"/>
          <w:numId w:val="175"/>
        </w:numPr>
        <w:autoSpaceDE w:val="0"/>
        <w:autoSpaceDN w:val="0"/>
        <w:adjustRightInd w:val="0"/>
        <w:spacing w:before="60" w:line="240" w:lineRule="auto"/>
        <w:rPr>
          <w:color w:val="747678"/>
        </w:rPr>
      </w:pPr>
      <w:ins w:id="448" w:author="MIALOT Stephane" w:date="2016-11-07T15:00:00Z">
        <w:r w:rsidRPr="000B17C7">
          <w:rPr>
            <w:color w:val="747678"/>
          </w:rPr>
          <w:t>La mise à disposition d’espaces ou de locaux adaptés à la réalisation des opérations de vente de titres pour les services de transport ferroviaires</w:t>
        </w:r>
      </w:ins>
      <w:ins w:id="449" w:author="MIALOT Stephane" w:date="2016-11-09T17:15:00Z">
        <w:r w:rsidR="006014FE" w:rsidRPr="000B17C7">
          <w:rPr>
            <w:rStyle w:val="Appelnotedebasdep"/>
            <w:color w:val="747678"/>
          </w:rPr>
          <w:footnoteReference w:id="1"/>
        </w:r>
        <w:r w:rsidR="006014FE" w:rsidRPr="000B17C7">
          <w:rPr>
            <w:color w:val="747678"/>
          </w:rPr>
          <w:t>.</w:t>
        </w:r>
      </w:ins>
    </w:p>
    <w:p w:rsidR="00113A15" w:rsidRPr="00DD1009" w:rsidRDefault="00113A15" w:rsidP="006F1DCE">
      <w:pPr>
        <w:pStyle w:val="Titre4"/>
        <w:rPr>
          <w:rStyle w:val="Titre3Car"/>
          <w:caps w:val="0"/>
          <w:color w:val="009AA6" w:themeColor="accent1"/>
          <w:sz w:val="22"/>
        </w:rPr>
      </w:pPr>
      <w:bookmarkStart w:id="451" w:name="_Toc329358507"/>
      <w:bookmarkStart w:id="452" w:name="_Toc475985056"/>
      <w:r w:rsidRPr="000B17C7">
        <w:rPr>
          <w:rStyle w:val="Titre3Car"/>
          <w:caps w:val="0"/>
          <w:color w:val="009AA6" w:themeColor="accent1"/>
          <w:sz w:val="22"/>
        </w:rPr>
        <w:t>1.2.1 La prestation de base</w:t>
      </w:r>
      <w:bookmarkEnd w:id="451"/>
      <w:bookmarkEnd w:id="452"/>
      <w:r w:rsidRPr="000B17C7">
        <w:rPr>
          <w:rStyle w:val="Titre3Car"/>
          <w:caps w:val="0"/>
          <w:color w:val="009AA6" w:themeColor="accent1"/>
          <w:sz w:val="22"/>
        </w:rPr>
        <w:t xml:space="preserve"> </w:t>
      </w:r>
    </w:p>
    <w:p w:rsidR="00113A15" w:rsidRPr="000B17C7" w:rsidRDefault="00113A15" w:rsidP="006F1DCE">
      <w:pPr>
        <w:pStyle w:val="Textedesaisie"/>
        <w:rPr>
          <w:color w:val="747678"/>
        </w:rPr>
      </w:pPr>
      <w:r w:rsidRPr="000B17C7">
        <w:rPr>
          <w:color w:val="747678"/>
        </w:rPr>
        <w:t>La prestation de base, globale et indivisible, comprend un socle de services indissociables, fournis à toute EF présente en gare, dans le cadre d’un contrat d’accès à la gare. Cette</w:t>
      </w:r>
      <w:r w:rsidR="00D6299A" w:rsidRPr="000B17C7">
        <w:rPr>
          <w:color w:val="747678"/>
        </w:rPr>
        <w:t xml:space="preserve"> </w:t>
      </w:r>
      <w:r w:rsidRPr="000B17C7">
        <w:rPr>
          <w:color w:val="747678"/>
        </w:rPr>
        <w:t>prestation de base est due pendant les heures d’ouverture de la gare au public.</w:t>
      </w:r>
    </w:p>
    <w:p w:rsidR="00113A15" w:rsidRPr="000B17C7" w:rsidRDefault="00113A15" w:rsidP="006F1DCE">
      <w:pPr>
        <w:pStyle w:val="Textedesaisie"/>
        <w:rPr>
          <w:color w:val="747678"/>
        </w:rPr>
      </w:pPr>
      <w:r w:rsidRPr="000B17C7">
        <w:rPr>
          <w:color w:val="747678"/>
        </w:rPr>
        <w:t>Le principe général pour la fixation des horaires d’ouverture au public est celui d’une ouverture une demi-heure avant le premier train de la journée et d’une fermeture une demi-heure après le dernier train. Dans les gares régionales, les adaptations par rapport à ce principe font l’objet d’échanges avec l’autorité organisatrice régionale des transports.</w:t>
      </w:r>
    </w:p>
    <w:p w:rsidR="00F026E6" w:rsidRPr="000B17C7" w:rsidRDefault="00F026E6" w:rsidP="006F1DCE">
      <w:pPr>
        <w:pStyle w:val="Textedesaisie"/>
        <w:rPr>
          <w:color w:val="747678"/>
        </w:rPr>
      </w:pPr>
    </w:p>
    <w:p w:rsidR="00F026E6" w:rsidRPr="000B17C7" w:rsidRDefault="00113A15" w:rsidP="006F1DCE">
      <w:pPr>
        <w:pStyle w:val="Textedesaisie"/>
        <w:rPr>
          <w:b/>
          <w:color w:val="747678"/>
        </w:rPr>
      </w:pPr>
      <w:r w:rsidRPr="000B17C7">
        <w:rPr>
          <w:b/>
          <w:color w:val="747678"/>
        </w:rPr>
        <w:t>Le contenu de la prestation de base dépend dans chaque gare :</w:t>
      </w:r>
    </w:p>
    <w:p w:rsidR="00F026E6" w:rsidRPr="000B17C7" w:rsidRDefault="00113A15" w:rsidP="006F1DCE">
      <w:pPr>
        <w:pStyle w:val="Textedesaisie"/>
        <w:numPr>
          <w:ilvl w:val="0"/>
          <w:numId w:val="178"/>
        </w:numPr>
        <w:rPr>
          <w:color w:val="747678"/>
        </w:rPr>
      </w:pPr>
      <w:r w:rsidRPr="000B17C7">
        <w:rPr>
          <w:color w:val="747678"/>
        </w:rPr>
        <w:t>de la configuration des bâtiments,</w:t>
      </w:r>
    </w:p>
    <w:p w:rsidR="00113A15" w:rsidRPr="000B17C7" w:rsidRDefault="00113A15" w:rsidP="006F1DCE">
      <w:pPr>
        <w:pStyle w:val="Textedesaisie"/>
        <w:numPr>
          <w:ilvl w:val="0"/>
          <w:numId w:val="178"/>
        </w:numPr>
        <w:rPr>
          <w:color w:val="747678"/>
        </w:rPr>
      </w:pPr>
      <w:r w:rsidRPr="000B17C7">
        <w:rPr>
          <w:color w:val="747678"/>
        </w:rPr>
        <w:t>du niveau des équipements et des moyens mis en œuvre dans la gare, eux-mêmes étant liés à l’offre de transport présente en gare, en volume et en diversité.</w:t>
      </w:r>
    </w:p>
    <w:p w:rsidR="00113A15" w:rsidRPr="000B17C7" w:rsidRDefault="00113A15" w:rsidP="006F1DCE">
      <w:pPr>
        <w:pStyle w:val="Textedesaisie"/>
        <w:rPr>
          <w:color w:val="747678"/>
        </w:rPr>
      </w:pPr>
      <w:r w:rsidRPr="000B17C7">
        <w:rPr>
          <w:color w:val="747678"/>
        </w:rPr>
        <w:t xml:space="preserve">Le descriptif synthétique de la consistance de ces services pour les gares multi-transporteurs est disponible en annexe A2. </w:t>
      </w:r>
    </w:p>
    <w:p w:rsidR="00113A15" w:rsidRPr="000B17C7" w:rsidRDefault="00113A15" w:rsidP="006F1DCE">
      <w:pPr>
        <w:pStyle w:val="Textedesaisie"/>
        <w:rPr>
          <w:color w:val="747678"/>
        </w:rPr>
      </w:pPr>
      <w:r w:rsidRPr="000B17C7">
        <w:rPr>
          <w:color w:val="747678"/>
        </w:rPr>
        <w:t>La consistance des services pour les autres gares ainsi que les mises à jour sont disponibles sur demande auprès du GGEF dans les trois mois suivant la demande.</w:t>
      </w:r>
    </w:p>
    <w:p w:rsidR="00427CDC" w:rsidRPr="000B17C7" w:rsidRDefault="00427CDC" w:rsidP="006F1DCE">
      <w:pPr>
        <w:pStyle w:val="Textedesaisie"/>
        <w:rPr>
          <w:color w:val="747678"/>
        </w:rPr>
      </w:pPr>
    </w:p>
    <w:p w:rsidR="00427CDC" w:rsidRPr="000B17C7" w:rsidRDefault="00427CDC" w:rsidP="006F1DCE">
      <w:pPr>
        <w:pStyle w:val="Textedesaisie"/>
        <w:rPr>
          <w:color w:val="747678"/>
        </w:rPr>
      </w:pPr>
      <w:r w:rsidRPr="000B17C7">
        <w:rPr>
          <w:b/>
          <w:color w:val="747678"/>
        </w:rPr>
        <w:t>La prestation de base comporte :</w:t>
      </w:r>
    </w:p>
    <w:p w:rsidR="00427CDC" w:rsidRPr="000B17C7" w:rsidRDefault="00427CDC" w:rsidP="006F1DCE">
      <w:pPr>
        <w:pStyle w:val="Textedesaisie"/>
        <w:numPr>
          <w:ilvl w:val="0"/>
          <w:numId w:val="8"/>
        </w:numPr>
        <w:rPr>
          <w:color w:val="747678"/>
        </w:rPr>
      </w:pPr>
      <w:r w:rsidRPr="000B17C7">
        <w:rPr>
          <w:color w:val="747678"/>
        </w:rPr>
        <w:t>La mise à disposition et l’entretien des bâtiments, espaces et équipements nécessaires à l’accueil des voyageurs et à l’accès des voyageurs aux trains.</w:t>
      </w:r>
    </w:p>
    <w:p w:rsidR="00427CDC" w:rsidRPr="000B17C7" w:rsidRDefault="00427CDC" w:rsidP="006F1DCE">
      <w:pPr>
        <w:pStyle w:val="Textedesaisie"/>
        <w:ind w:left="708"/>
        <w:rPr>
          <w:color w:val="747678"/>
        </w:rPr>
      </w:pPr>
      <w:r w:rsidRPr="000B17C7">
        <w:rPr>
          <w:color w:val="747678"/>
        </w:rPr>
        <w:t xml:space="preserve">Il s’agit en particulier, pour les voyageurs, des infrastructures et équipements dont </w:t>
      </w:r>
      <w:r w:rsidR="0026008D" w:rsidRPr="000B17C7">
        <w:rPr>
          <w:color w:val="747678"/>
        </w:rPr>
        <w:t>SNCF Gares &amp; Connexions</w:t>
      </w:r>
      <w:r w:rsidRPr="000B17C7">
        <w:rPr>
          <w:color w:val="747678"/>
        </w:rPr>
        <w:t xml:space="preserve"> est affectataire :</w:t>
      </w:r>
    </w:p>
    <w:p w:rsidR="00427CDC" w:rsidRPr="000B17C7" w:rsidRDefault="00427CDC" w:rsidP="002E2B07">
      <w:pPr>
        <w:pStyle w:val="Textedesaisie"/>
        <w:numPr>
          <w:ilvl w:val="0"/>
          <w:numId w:val="179"/>
        </w:numPr>
        <w:rPr>
          <w:color w:val="747678"/>
        </w:rPr>
      </w:pPr>
      <w:r w:rsidRPr="000B17C7">
        <w:rPr>
          <w:color w:val="747678"/>
        </w:rPr>
        <w:t>les surfaces communes de circulation des voyageurs, espaces et salles d’attente communs, hormis ceux propriétés de SNCF RÉSEAU,</w:t>
      </w:r>
    </w:p>
    <w:p w:rsidR="00427CDC" w:rsidRPr="000B17C7" w:rsidRDefault="00427CDC" w:rsidP="002E2B07">
      <w:pPr>
        <w:pStyle w:val="Textedesaisie"/>
        <w:numPr>
          <w:ilvl w:val="0"/>
          <w:numId w:val="179"/>
        </w:numPr>
        <w:rPr>
          <w:color w:val="747678"/>
        </w:rPr>
      </w:pPr>
      <w:r w:rsidRPr="000B17C7">
        <w:rPr>
          <w:color w:val="747678"/>
        </w:rPr>
        <w:t>le mobilier de gare (bancs, sièges, poubelles, etc.),</w:t>
      </w:r>
    </w:p>
    <w:p w:rsidR="00427CDC" w:rsidRPr="000B17C7" w:rsidRDefault="00427CDC" w:rsidP="002E2B07">
      <w:pPr>
        <w:pStyle w:val="Textedesaisie"/>
        <w:numPr>
          <w:ilvl w:val="0"/>
          <w:numId w:val="179"/>
        </w:numPr>
        <w:rPr>
          <w:color w:val="747678"/>
        </w:rPr>
      </w:pPr>
      <w:r w:rsidRPr="000B17C7">
        <w:rPr>
          <w:color w:val="747678"/>
        </w:rPr>
        <w:t>les équipements et installations destinés à la circulation des flux voyageurs qui n’ont pas été transférés à SNCF RÉSEAU (accès aux passerelles, accès aux souterrains, escaliers mécaniques, ascenseurs, portes automatiques, trottoirs roulants, etc.),</w:t>
      </w:r>
    </w:p>
    <w:p w:rsidR="00427CDC" w:rsidRPr="000B17C7" w:rsidRDefault="00427CDC" w:rsidP="006F1DCE">
      <w:pPr>
        <w:pStyle w:val="Textedesaisie"/>
        <w:numPr>
          <w:ilvl w:val="0"/>
          <w:numId w:val="11"/>
        </w:numPr>
        <w:rPr>
          <w:color w:val="747678"/>
        </w:rPr>
      </w:pPr>
      <w:r w:rsidRPr="000B17C7">
        <w:rPr>
          <w:color w:val="747678"/>
        </w:rPr>
        <w:t>les équipements destinés aux personnes à mobilité réduite selon les dispositions des Schémas Directeurs Nationaux et Régionaux d’Accessibilité (SDNA et SDRA), le cas échéant.</w:t>
      </w:r>
    </w:p>
    <w:p w:rsidR="00427CDC" w:rsidRPr="000B17C7" w:rsidRDefault="00427CDC" w:rsidP="006F1DCE">
      <w:pPr>
        <w:pStyle w:val="Textedesaisie"/>
        <w:numPr>
          <w:ilvl w:val="0"/>
          <w:numId w:val="12"/>
        </w:numPr>
        <w:rPr>
          <w:color w:val="747678"/>
        </w:rPr>
      </w:pPr>
      <w:r w:rsidRPr="000B17C7">
        <w:rPr>
          <w:color w:val="747678"/>
        </w:rPr>
        <w:t xml:space="preserve">La mise à disposition des services nécessaires à l’accueil des voyageurs et à l’accès des voyageurs aux trains </w:t>
      </w:r>
    </w:p>
    <w:p w:rsidR="00427CDC" w:rsidRPr="000B17C7" w:rsidRDefault="00427CDC" w:rsidP="006F1DCE">
      <w:pPr>
        <w:pStyle w:val="Textedesaisie"/>
        <w:ind w:left="360"/>
        <w:rPr>
          <w:color w:val="747678"/>
        </w:rPr>
      </w:pPr>
      <w:r w:rsidRPr="000B17C7">
        <w:rPr>
          <w:color w:val="747678"/>
        </w:rPr>
        <w:t>Il s’agit en particulier des services rendus aux voyageurs dans l’ensemble des espaces publics de la gare :</w:t>
      </w:r>
    </w:p>
    <w:p w:rsidR="00F026E6" w:rsidRPr="000B17C7" w:rsidRDefault="00427CDC" w:rsidP="006F1DCE">
      <w:pPr>
        <w:pStyle w:val="Textedesaisie"/>
        <w:numPr>
          <w:ilvl w:val="0"/>
          <w:numId w:val="13"/>
        </w:numPr>
        <w:ind w:left="1068"/>
        <w:rPr>
          <w:color w:val="747678"/>
        </w:rPr>
      </w:pPr>
      <w:r w:rsidRPr="000B17C7">
        <w:rPr>
          <w:b/>
          <w:color w:val="747678"/>
        </w:rPr>
        <w:t>L’accueil général</w:t>
      </w:r>
      <w:r w:rsidRPr="000B17C7">
        <w:rPr>
          <w:color w:val="747678"/>
        </w:rPr>
        <w:t xml:space="preserve"> : il regroupe les missions d’orientation dans la gare, l’information sur les services présents en gare, sur l’intermodalité et sur la desserte ferroviaire de la gare.</w:t>
      </w:r>
    </w:p>
    <w:p w:rsidR="00427CDC" w:rsidRPr="000B17C7" w:rsidRDefault="00427CDC" w:rsidP="006F1DCE">
      <w:pPr>
        <w:pStyle w:val="Textedesaisie"/>
        <w:ind w:left="1068"/>
        <w:rPr>
          <w:color w:val="747678"/>
        </w:rPr>
      </w:pPr>
      <w:r w:rsidRPr="000B17C7">
        <w:rPr>
          <w:color w:val="747678"/>
        </w:rPr>
        <w:t>Cette terminologie évolue progressivement, les voyageurs demandant une meilleure visibilité du service, à la fois :</w:t>
      </w:r>
    </w:p>
    <w:p w:rsidR="00427CDC" w:rsidRPr="000B17C7" w:rsidRDefault="00427CDC" w:rsidP="006F1DCE">
      <w:pPr>
        <w:pStyle w:val="Textedesaisie"/>
        <w:numPr>
          <w:ilvl w:val="0"/>
          <w:numId w:val="14"/>
        </w:numPr>
        <w:ind w:left="1416"/>
        <w:rPr>
          <w:color w:val="747678"/>
        </w:rPr>
      </w:pPr>
      <w:r w:rsidRPr="000B17C7">
        <w:rPr>
          <w:color w:val="747678"/>
        </w:rPr>
        <w:t>sur le contenu des missions d’accueil, avec de nouvelles dénominations des lieux d’information,</w:t>
      </w:r>
    </w:p>
    <w:p w:rsidR="00F026E6" w:rsidRPr="000B17C7" w:rsidRDefault="00427CDC" w:rsidP="00C10CAD">
      <w:pPr>
        <w:pStyle w:val="Textedesaisie"/>
        <w:numPr>
          <w:ilvl w:val="0"/>
          <w:numId w:val="14"/>
        </w:numPr>
        <w:ind w:left="1416"/>
        <w:jc w:val="both"/>
        <w:rPr>
          <w:color w:val="747678"/>
        </w:rPr>
      </w:pPr>
      <w:r w:rsidRPr="000B17C7">
        <w:rPr>
          <w:color w:val="747678"/>
        </w:rPr>
        <w:t>sur le positionnement en gare : ainsi le point d’information en gare peut être fixe ou itinérant ; fixe pour une information confortable et approfondie, itinérant pour une information réactive et</w:t>
      </w:r>
      <w:r w:rsidR="00D6299A" w:rsidRPr="000B17C7">
        <w:rPr>
          <w:color w:val="747678"/>
        </w:rPr>
        <w:t xml:space="preserve"> </w:t>
      </w:r>
      <w:r w:rsidRPr="000B17C7">
        <w:rPr>
          <w:color w:val="747678"/>
        </w:rPr>
        <w:t>plus synthétique.</w:t>
      </w:r>
    </w:p>
    <w:p w:rsidR="00F026E6" w:rsidRPr="000B17C7" w:rsidRDefault="00F026E6" w:rsidP="00316613">
      <w:pPr>
        <w:pStyle w:val="Textedesaisie"/>
        <w:ind w:left="1056"/>
        <w:jc w:val="both"/>
        <w:rPr>
          <w:color w:val="747678"/>
        </w:rPr>
      </w:pPr>
      <w:r w:rsidRPr="000B17C7">
        <w:rPr>
          <w:color w:val="747678"/>
        </w:rPr>
        <w:t xml:space="preserve">L’accueil général peut être effectué par des agents dédiés à cette mission, ou par des agents qui effectuent aussi d’autres missions. </w:t>
      </w:r>
    </w:p>
    <w:p w:rsidR="00316613" w:rsidRPr="000B17C7" w:rsidRDefault="00F026E6" w:rsidP="002E2B07">
      <w:pPr>
        <w:pStyle w:val="Textedesaisie"/>
        <w:ind w:left="1056"/>
      </w:pPr>
      <w:r w:rsidRPr="000B17C7">
        <w:rPr>
          <w:color w:val="747678"/>
        </w:rPr>
        <w:t xml:space="preserve">L'information multimodale consiste à orienter les clients et à les informer vers/sur les autres modes de transport au départ de la gare, pour leur assurer la continuité du voyage. </w:t>
      </w:r>
    </w:p>
    <w:p w:rsidR="00F026E6" w:rsidRPr="000B17C7" w:rsidRDefault="00F026E6" w:rsidP="002E2B07">
      <w:pPr>
        <w:pStyle w:val="Textedesaisie"/>
        <w:numPr>
          <w:ilvl w:val="0"/>
          <w:numId w:val="15"/>
        </w:numPr>
        <w:rPr>
          <w:color w:val="747678"/>
        </w:rPr>
      </w:pPr>
      <w:r w:rsidRPr="000B17C7">
        <w:rPr>
          <w:b/>
          <w:color w:val="747678"/>
        </w:rPr>
        <w:t xml:space="preserve">Le service de prise en charge des </w:t>
      </w:r>
      <w:r w:rsidR="00136A64" w:rsidRPr="000B17C7">
        <w:rPr>
          <w:b/>
          <w:color w:val="747678"/>
        </w:rPr>
        <w:t xml:space="preserve">personnes handicapées et des </w:t>
      </w:r>
      <w:r w:rsidRPr="000B17C7">
        <w:rPr>
          <w:b/>
          <w:color w:val="747678"/>
        </w:rPr>
        <w:t>PMR</w:t>
      </w:r>
      <w:r w:rsidRPr="000B17C7">
        <w:rPr>
          <w:color w:val="747678"/>
        </w:rPr>
        <w:t xml:space="preserve"> (Personnes à Mobilité Réduite) en gare, au titre des exigences du règlement européen en matière de droits et obligations des voyageurs ferroviaires.</w:t>
      </w:r>
    </w:p>
    <w:p w:rsidR="00F026E6" w:rsidRPr="000B17C7" w:rsidRDefault="00F026E6" w:rsidP="002E2B07">
      <w:pPr>
        <w:pStyle w:val="Textedesaisie"/>
        <w:ind w:left="1068"/>
        <w:rPr>
          <w:color w:val="747678"/>
        </w:rPr>
      </w:pPr>
      <w:r w:rsidRPr="000B17C7">
        <w:rPr>
          <w:color w:val="747678"/>
        </w:rPr>
        <w:t>Les</w:t>
      </w:r>
      <w:r w:rsidR="00136A64" w:rsidRPr="000B17C7">
        <w:rPr>
          <w:color w:val="747678"/>
        </w:rPr>
        <w:t xml:space="preserve"> personnes handicapées et les</w:t>
      </w:r>
      <w:r w:rsidRPr="000B17C7">
        <w:rPr>
          <w:color w:val="747678"/>
        </w:rPr>
        <w:t xml:space="preserve"> PMR se voient offrir une prestation d’assistance gratuite en gare pour leur faciliter l’accès aux trains. Cette prestation fait partie de la prestation de base de </w:t>
      </w:r>
      <w:r w:rsidR="0026008D" w:rsidRPr="000B17C7">
        <w:rPr>
          <w:color w:val="747678"/>
        </w:rPr>
        <w:t>SNCF Gares &amp; Connexions</w:t>
      </w:r>
      <w:r w:rsidRPr="000B17C7">
        <w:rPr>
          <w:color w:val="747678"/>
        </w:rPr>
        <w:t xml:space="preserve">. Elle est réalisée pour le compte de </w:t>
      </w:r>
      <w:r w:rsidR="0026008D" w:rsidRPr="000B17C7">
        <w:rPr>
          <w:color w:val="747678"/>
        </w:rPr>
        <w:t>SNCF Gares &amp; Connexions</w:t>
      </w:r>
      <w:r w:rsidRPr="000B17C7">
        <w:rPr>
          <w:color w:val="747678"/>
        </w:rPr>
        <w:t xml:space="preserve"> par les agents des EF assurant des missions d’escale ou par un prestataire (en fonction des gares). </w:t>
      </w:r>
    </w:p>
    <w:p w:rsidR="00F026E6" w:rsidRPr="000B17C7" w:rsidRDefault="00F026E6" w:rsidP="002E2B07">
      <w:pPr>
        <w:pStyle w:val="Textedesaisie"/>
        <w:ind w:left="1068"/>
        <w:rPr>
          <w:color w:val="747678"/>
        </w:rPr>
      </w:pPr>
      <w:r w:rsidRPr="000B17C7">
        <w:rPr>
          <w:color w:val="747678"/>
        </w:rPr>
        <w:t>Ce service d’assistance consiste à accueillir et accompagner une personne handicapée ou à mobilité réduite, munie d’un titre de transport, depuis un lieu accessible de rendez-vous dans la gare de départ jusqu’à sa place dans le train. L’aide au portage d’un bagage d’un poids inférieur à 15 kg est comprise dans la prestation d’assistance.</w:t>
      </w:r>
    </w:p>
    <w:p w:rsidR="00F026E6" w:rsidRPr="000B17C7" w:rsidRDefault="00F026E6" w:rsidP="00F026E6">
      <w:pPr>
        <w:pStyle w:val="Textedesaisie"/>
        <w:ind w:left="1068"/>
        <w:jc w:val="both"/>
        <w:rPr>
          <w:color w:val="747678"/>
        </w:rPr>
      </w:pPr>
      <w:r w:rsidRPr="000B17C7">
        <w:rPr>
          <w:color w:val="747678"/>
        </w:rPr>
        <w:t>L’accompagnement à l'arrivée se fait jusqu’à :</w:t>
      </w:r>
    </w:p>
    <w:p w:rsidR="00F026E6" w:rsidRPr="000B17C7" w:rsidRDefault="00F026E6" w:rsidP="00F026E6">
      <w:pPr>
        <w:pStyle w:val="Textedesaisie"/>
        <w:ind w:left="1068"/>
        <w:jc w:val="both"/>
        <w:rPr>
          <w:color w:val="747678"/>
        </w:rPr>
      </w:pPr>
      <w:r w:rsidRPr="000B17C7">
        <w:rPr>
          <w:color w:val="747678"/>
        </w:rPr>
        <w:t>- la sortie de la gare,</w:t>
      </w:r>
    </w:p>
    <w:p w:rsidR="00F026E6" w:rsidRPr="000B17C7" w:rsidRDefault="00F026E6" w:rsidP="00F026E6">
      <w:pPr>
        <w:pStyle w:val="Textedesaisie"/>
        <w:ind w:left="1068"/>
        <w:jc w:val="both"/>
        <w:rPr>
          <w:color w:val="747678"/>
        </w:rPr>
      </w:pPr>
      <w:r w:rsidRPr="000B17C7">
        <w:rPr>
          <w:color w:val="747678"/>
        </w:rPr>
        <w:t>- le lieu accessible de rendez-vous en gare,</w:t>
      </w:r>
    </w:p>
    <w:p w:rsidR="00F026E6" w:rsidRPr="000B17C7" w:rsidRDefault="00F026E6" w:rsidP="00F026E6">
      <w:pPr>
        <w:pStyle w:val="Textedesaisie"/>
        <w:ind w:left="1068"/>
        <w:jc w:val="both"/>
        <w:rPr>
          <w:color w:val="747678"/>
        </w:rPr>
      </w:pPr>
      <w:r w:rsidRPr="000B17C7">
        <w:rPr>
          <w:color w:val="747678"/>
        </w:rPr>
        <w:t>- la station de taxi lorsqu'elle est dans les emprises de SNCF Mobilités ou tout au plus sur un terrain jouxtant ces dernières,</w:t>
      </w:r>
    </w:p>
    <w:p w:rsidR="00F026E6" w:rsidRPr="000B17C7" w:rsidRDefault="00F026E6" w:rsidP="00F026E6">
      <w:pPr>
        <w:pStyle w:val="Textedesaisie"/>
        <w:ind w:left="1068"/>
        <w:jc w:val="both"/>
        <w:rPr>
          <w:color w:val="747678"/>
        </w:rPr>
      </w:pPr>
      <w:r w:rsidRPr="000B17C7">
        <w:rPr>
          <w:color w:val="747678"/>
        </w:rPr>
        <w:t>- au car en correspondance repris sur le billet de train.</w:t>
      </w:r>
    </w:p>
    <w:p w:rsidR="00F026E6" w:rsidRPr="000B17C7" w:rsidRDefault="00F026E6" w:rsidP="00F026E6">
      <w:pPr>
        <w:pStyle w:val="Textedesaisie"/>
        <w:ind w:left="1068"/>
        <w:jc w:val="both"/>
        <w:rPr>
          <w:color w:val="747678"/>
        </w:rPr>
      </w:pPr>
      <w:r w:rsidRPr="000B17C7">
        <w:rPr>
          <w:color w:val="747678"/>
        </w:rPr>
        <w:t>Dans le cadre de cette prestation d’accompagnement, aucun geste médical ou paramédical, tel que :</w:t>
      </w:r>
    </w:p>
    <w:p w:rsidR="00F026E6" w:rsidRPr="000B17C7" w:rsidRDefault="00F026E6" w:rsidP="00FB3CBC">
      <w:pPr>
        <w:pStyle w:val="Textedesaisie"/>
        <w:ind w:left="1068"/>
        <w:jc w:val="both"/>
        <w:rPr>
          <w:color w:val="747678"/>
        </w:rPr>
      </w:pPr>
      <w:r w:rsidRPr="000B17C7">
        <w:rPr>
          <w:color w:val="747678"/>
        </w:rPr>
        <w:t>- la prise en charge de matériel goutte à goutte,</w:t>
      </w:r>
    </w:p>
    <w:p w:rsidR="00F026E6" w:rsidRPr="000B17C7" w:rsidRDefault="00F026E6" w:rsidP="006F1DCE">
      <w:pPr>
        <w:pStyle w:val="Textedesaisie"/>
        <w:ind w:left="1068"/>
        <w:rPr>
          <w:color w:val="747678"/>
        </w:rPr>
      </w:pPr>
      <w:r w:rsidRPr="000B17C7">
        <w:rPr>
          <w:color w:val="747678"/>
        </w:rPr>
        <w:t>- le transport d’une personne sur un brancard,</w:t>
      </w:r>
    </w:p>
    <w:p w:rsidR="00F026E6" w:rsidRPr="000B17C7" w:rsidRDefault="00FB3CBC" w:rsidP="006F1DCE">
      <w:pPr>
        <w:pStyle w:val="Textedesaisie"/>
        <w:ind w:left="1068"/>
        <w:rPr>
          <w:color w:val="747678"/>
        </w:rPr>
      </w:pPr>
      <w:r w:rsidRPr="000B17C7">
        <w:rPr>
          <w:color w:val="747678"/>
        </w:rPr>
        <w:t xml:space="preserve">- </w:t>
      </w:r>
      <w:r w:rsidR="00F026E6" w:rsidRPr="000B17C7">
        <w:rPr>
          <w:color w:val="747678"/>
        </w:rPr>
        <w:t>la personne incapable d’accomplir seule les gestes de première nécessité (se nourrir, boire, se vêtir, etc.),</w:t>
      </w:r>
    </w:p>
    <w:p w:rsidR="00F026E6" w:rsidRPr="000B17C7" w:rsidRDefault="00F026E6" w:rsidP="006F1DCE">
      <w:pPr>
        <w:pStyle w:val="Textedesaisie"/>
        <w:ind w:left="1068"/>
        <w:rPr>
          <w:ins w:id="453" w:author="MIALOT Stephane" w:date="2016-11-09T17:10:00Z"/>
          <w:color w:val="747678"/>
        </w:rPr>
      </w:pPr>
      <w:r w:rsidRPr="000B17C7">
        <w:rPr>
          <w:color w:val="747678"/>
        </w:rPr>
        <w:t>-</w:t>
      </w:r>
      <w:r w:rsidR="00FB3CBC" w:rsidRPr="000B17C7">
        <w:rPr>
          <w:color w:val="747678"/>
        </w:rPr>
        <w:t xml:space="preserve"> </w:t>
      </w:r>
      <w:r w:rsidRPr="000B17C7">
        <w:rPr>
          <w:color w:val="747678"/>
        </w:rPr>
        <w:t>le transport à bras d’une personne en fauteuil roul</w:t>
      </w:r>
      <w:r w:rsidR="00C812E6" w:rsidRPr="000B17C7">
        <w:rPr>
          <w:color w:val="747678"/>
        </w:rPr>
        <w:t>ant de son fauteuil à sa place</w:t>
      </w:r>
      <w:del w:id="454" w:author="MIALOT Stephane" w:date="2016-11-07T11:29:00Z">
        <w:r w:rsidR="00C812E6" w:rsidRPr="000B17C7" w:rsidDel="00F2030C">
          <w:rPr>
            <w:color w:val="747678"/>
          </w:rPr>
          <w:delText xml:space="preserve">, </w:delText>
        </w:r>
        <w:r w:rsidRPr="000B17C7" w:rsidDel="00F2030C">
          <w:rPr>
            <w:color w:val="747678"/>
          </w:rPr>
          <w:delText>ne peut être pratiqué par le personnel chargé de l’accompagnement en gare.</w:delText>
        </w:r>
      </w:del>
    </w:p>
    <w:p w:rsidR="00D62A0D" w:rsidRPr="000B17C7" w:rsidDel="00026357" w:rsidRDefault="00D62A0D" w:rsidP="006F1DCE">
      <w:pPr>
        <w:pStyle w:val="Textedesaisie"/>
        <w:ind w:left="1068"/>
        <w:rPr>
          <w:del w:id="455" w:author="7276693Z" w:date="2017-02-14T11:23:00Z"/>
          <w:color w:val="747678"/>
        </w:rPr>
      </w:pPr>
    </w:p>
    <w:p w:rsidR="00F026E6" w:rsidRPr="000B17C7" w:rsidRDefault="00F026E6" w:rsidP="006F1DCE">
      <w:pPr>
        <w:pStyle w:val="Textedesaisie"/>
        <w:ind w:left="1068"/>
        <w:rPr>
          <w:color w:val="747678"/>
        </w:rPr>
      </w:pPr>
      <w:r w:rsidRPr="000B17C7">
        <w:rPr>
          <w:color w:val="747678"/>
        </w:rPr>
        <w:t>Enfin les besoins personnels tels que l’achat de nourriture, de boissons, l’accompagnement dans les commerces, les points de vente des transporteurs et les services de la gare (consignes, toilettes, etc.) ne sont pas compris dans la prestation d’accompagnement.</w:t>
      </w:r>
    </w:p>
    <w:p w:rsidR="00FB3CBC" w:rsidRPr="000B17C7" w:rsidRDefault="00F026E6" w:rsidP="006F1DCE">
      <w:pPr>
        <w:pStyle w:val="Textedesaisie"/>
        <w:ind w:left="1068"/>
        <w:rPr>
          <w:color w:val="747678"/>
        </w:rPr>
      </w:pPr>
      <w:r w:rsidRPr="000B17C7">
        <w:rPr>
          <w:color w:val="747678"/>
        </w:rPr>
        <w:t>La prestation PMR est adaptée aux équipements et aux installations de chacune des gares concernées. Les conditions de réalisation</w:t>
      </w:r>
      <w:r w:rsidR="003201C4" w:rsidRPr="000B17C7">
        <w:rPr>
          <w:color w:val="747678"/>
        </w:rPr>
        <w:t xml:space="preserve"> sont décrites en paragraphe 2.2</w:t>
      </w:r>
      <w:r w:rsidRPr="000B17C7">
        <w:rPr>
          <w:color w:val="747678"/>
        </w:rPr>
        <w:t>.5.</w:t>
      </w:r>
    </w:p>
    <w:p w:rsidR="00F026E6" w:rsidRPr="000B17C7" w:rsidRDefault="00F026E6" w:rsidP="006F1DCE">
      <w:pPr>
        <w:pStyle w:val="Textedesaisie"/>
        <w:numPr>
          <w:ilvl w:val="0"/>
          <w:numId w:val="16"/>
        </w:numPr>
        <w:rPr>
          <w:color w:val="747678"/>
        </w:rPr>
      </w:pPr>
      <w:r w:rsidRPr="000B17C7">
        <w:rPr>
          <w:b/>
          <w:color w:val="747678"/>
        </w:rPr>
        <w:t>La gestion opérationnelle des flux de voyageurs dans la gare</w:t>
      </w:r>
      <w:r w:rsidRPr="000B17C7">
        <w:rPr>
          <w:color w:val="747678"/>
        </w:rPr>
        <w:t xml:space="preserve">, afin de veiller au respect des règles d’exploitation de la plateforme. </w:t>
      </w:r>
    </w:p>
    <w:p w:rsidR="00F026E6" w:rsidRPr="000B17C7" w:rsidRDefault="00F026E6" w:rsidP="006F1DCE">
      <w:pPr>
        <w:pStyle w:val="Textedesaisie"/>
        <w:ind w:left="1068"/>
        <w:rPr>
          <w:color w:val="747678"/>
        </w:rPr>
      </w:pPr>
      <w:r w:rsidRPr="000B17C7">
        <w:rPr>
          <w:color w:val="747678"/>
        </w:rPr>
        <w:t>Il s’agit de mettre en œuvre le service de coordination de plateforme et d’adapter le cas échéant les conditions de production, coordonner l’intervention éventuelle des services extérieurs.</w:t>
      </w:r>
    </w:p>
    <w:p w:rsidR="00F026E6" w:rsidRPr="000B17C7" w:rsidRDefault="00F026E6" w:rsidP="006F1DCE">
      <w:pPr>
        <w:pStyle w:val="Textedesaisie"/>
        <w:numPr>
          <w:ilvl w:val="0"/>
          <w:numId w:val="17"/>
        </w:numPr>
        <w:rPr>
          <w:color w:val="747678"/>
        </w:rPr>
      </w:pPr>
      <w:r w:rsidRPr="000B17C7">
        <w:rPr>
          <w:b/>
          <w:color w:val="747678"/>
        </w:rPr>
        <w:t>La gestion de site, propreté, sûreté et sécurité dans le cadre de la gestion de la gare en tant qu’ERP</w:t>
      </w:r>
      <w:r w:rsidRPr="000B17C7">
        <w:rPr>
          <w:color w:val="747678"/>
        </w:rPr>
        <w:t xml:space="preserve"> (à l’exclusion des dispositifs et des procédures liés à la sécurité des personnes aux abords des voies, lors de la traversée des voies et sur les quais).</w:t>
      </w:r>
    </w:p>
    <w:p w:rsidR="00F026E6" w:rsidRPr="000B17C7" w:rsidRDefault="00F026E6" w:rsidP="006F1DCE">
      <w:pPr>
        <w:pStyle w:val="Textedesaisie"/>
        <w:ind w:left="1068"/>
        <w:rPr>
          <w:color w:val="747678"/>
        </w:rPr>
      </w:pPr>
      <w:r w:rsidRPr="000B17C7">
        <w:rPr>
          <w:color w:val="747678"/>
        </w:rPr>
        <w:t>Le gestionnaire de gares s’assure que les installations et les équipements mis à disposition des voyageurs sont disponibles et en bon état de fonctionnement et que le niveau de qualité en matière de propreté et de sûreté est satisfaisant.</w:t>
      </w:r>
    </w:p>
    <w:p w:rsidR="00F026E6" w:rsidRPr="000B17C7" w:rsidRDefault="00F026E6" w:rsidP="006F1DCE">
      <w:pPr>
        <w:pStyle w:val="Textedesaisie"/>
        <w:ind w:left="1068"/>
        <w:rPr>
          <w:color w:val="747678"/>
        </w:rPr>
      </w:pPr>
      <w:r w:rsidRPr="000B17C7">
        <w:rPr>
          <w:color w:val="747678"/>
        </w:rPr>
        <w:t>Le gestionnaire des gares :</w:t>
      </w:r>
    </w:p>
    <w:p w:rsidR="00316613" w:rsidRPr="000B17C7" w:rsidRDefault="00316613" w:rsidP="006F1DCE">
      <w:pPr>
        <w:pStyle w:val="Textedesaisie"/>
        <w:ind w:left="1068"/>
        <w:rPr>
          <w:color w:val="747678"/>
        </w:rPr>
      </w:pPr>
      <w:r w:rsidRPr="000B17C7">
        <w:rPr>
          <w:color w:val="747678"/>
        </w:rPr>
        <w:t>- gère les bâtiments et surveille l’état de fonctionnement et de propreté des installations à disposition des voyageurs ;</w:t>
      </w:r>
    </w:p>
    <w:p w:rsidR="00316613" w:rsidRPr="000B17C7" w:rsidRDefault="00316613" w:rsidP="006F1DCE">
      <w:pPr>
        <w:pStyle w:val="Textedesaisie"/>
        <w:ind w:left="1068"/>
        <w:rPr>
          <w:color w:val="747678"/>
        </w:rPr>
      </w:pPr>
      <w:r w:rsidRPr="000B17C7">
        <w:rPr>
          <w:color w:val="747678"/>
        </w:rPr>
        <w:t>- déclenche les interventions techniques (maintenance et nettoyage) en cas d’incident ou de dysfonctionnement ;</w:t>
      </w:r>
    </w:p>
    <w:p w:rsidR="00316613" w:rsidRPr="000B17C7" w:rsidRDefault="00316613" w:rsidP="006F1DCE">
      <w:pPr>
        <w:pStyle w:val="Textedesaisie"/>
        <w:ind w:left="1068"/>
        <w:rPr>
          <w:color w:val="747678"/>
        </w:rPr>
      </w:pPr>
      <w:r w:rsidRPr="000B17C7">
        <w:rPr>
          <w:color w:val="747678"/>
        </w:rPr>
        <w:t>- surveille le site et, en cas de dysfonctionnement</w:t>
      </w:r>
      <w:r w:rsidR="009C6E95" w:rsidRPr="000B17C7">
        <w:rPr>
          <w:color w:val="747678"/>
        </w:rPr>
        <w:t xml:space="preserve"> ou en cas de sollicitation de l’occupant</w:t>
      </w:r>
      <w:r w:rsidRPr="000B17C7">
        <w:rPr>
          <w:color w:val="747678"/>
        </w:rPr>
        <w:t>, prend les mesures immédiates ou fait intervenir les acteurs concernés (agents de la sécurité, police, SUGE, Pompiers, …).</w:t>
      </w:r>
    </w:p>
    <w:p w:rsidR="00316613" w:rsidRPr="000B17C7" w:rsidRDefault="00316613" w:rsidP="002E2B07">
      <w:pPr>
        <w:pStyle w:val="Textedesaisie"/>
        <w:numPr>
          <w:ilvl w:val="0"/>
          <w:numId w:val="17"/>
        </w:numPr>
        <w:rPr>
          <w:color w:val="747678"/>
        </w:rPr>
      </w:pPr>
      <w:r w:rsidRPr="000B17C7">
        <w:rPr>
          <w:b/>
          <w:color w:val="747678"/>
        </w:rPr>
        <w:t>les services divers d’accompagnement au voyage</w:t>
      </w:r>
      <w:r w:rsidRPr="000B17C7">
        <w:rPr>
          <w:color w:val="747678"/>
        </w:rPr>
        <w:t xml:space="preserve"> (objets trouvés, consignes, toilettes, Wifi à l’usage du public,</w:t>
      </w:r>
      <w:r w:rsidR="00D6299A" w:rsidRPr="000B17C7">
        <w:rPr>
          <w:color w:val="747678"/>
        </w:rPr>
        <w:t xml:space="preserve"> </w:t>
      </w:r>
      <w:r w:rsidRPr="000B17C7">
        <w:rPr>
          <w:color w:val="747678"/>
        </w:rPr>
        <w:t>etc.).</w:t>
      </w:r>
    </w:p>
    <w:p w:rsidR="00316613" w:rsidRPr="000B17C7" w:rsidRDefault="00316613" w:rsidP="006F1DCE">
      <w:pPr>
        <w:pStyle w:val="Textedesaisie"/>
        <w:ind w:left="1068"/>
        <w:rPr>
          <w:color w:val="747678"/>
        </w:rPr>
      </w:pPr>
      <w:r w:rsidRPr="000B17C7">
        <w:rPr>
          <w:color w:val="747678"/>
        </w:rPr>
        <w:t>Le dimensionnement de ces services et leur consistance varient en fonction de la taille de la gare, de la typologie de sa clientèle etc.</w:t>
      </w:r>
    </w:p>
    <w:p w:rsidR="00316613" w:rsidRPr="000B17C7" w:rsidRDefault="00316613" w:rsidP="006F1DCE">
      <w:pPr>
        <w:pStyle w:val="Textedesaisie"/>
        <w:numPr>
          <w:ilvl w:val="0"/>
          <w:numId w:val="12"/>
        </w:numPr>
        <w:rPr>
          <w:color w:val="747678"/>
        </w:rPr>
      </w:pPr>
      <w:r w:rsidRPr="000B17C7">
        <w:rPr>
          <w:color w:val="747678"/>
        </w:rPr>
        <w:t xml:space="preserve"> La mise à disposition de l’information collective des voyageurs en gare</w:t>
      </w:r>
    </w:p>
    <w:p w:rsidR="00316613" w:rsidRPr="000B17C7" w:rsidRDefault="00316613" w:rsidP="006F1DCE">
      <w:pPr>
        <w:pStyle w:val="Textedesaisie"/>
        <w:ind w:left="360"/>
        <w:rPr>
          <w:b/>
          <w:color w:val="747678"/>
        </w:rPr>
      </w:pPr>
      <w:r w:rsidRPr="000B17C7">
        <w:rPr>
          <w:b/>
          <w:color w:val="747678"/>
        </w:rPr>
        <w:t>Cette information est, selon les gares :</w:t>
      </w:r>
    </w:p>
    <w:p w:rsidR="00316613" w:rsidRPr="000B17C7" w:rsidRDefault="00316613" w:rsidP="006F1DCE">
      <w:pPr>
        <w:pStyle w:val="Textedesaisie"/>
        <w:numPr>
          <w:ilvl w:val="0"/>
          <w:numId w:val="180"/>
        </w:numPr>
        <w:rPr>
          <w:color w:val="747678"/>
        </w:rPr>
      </w:pPr>
      <w:r w:rsidRPr="000B17C7">
        <w:rPr>
          <w:color w:val="747678"/>
        </w:rPr>
        <w:t>Statique : signalétique, affichage fixe, marquage de gares et de services,…</w:t>
      </w:r>
      <w:r w:rsidR="00DA5F9F" w:rsidRPr="000B17C7">
        <w:rPr>
          <w:color w:val="747678"/>
        </w:rPr>
        <w:t> ;</w:t>
      </w:r>
      <w:r w:rsidRPr="000B17C7">
        <w:rPr>
          <w:color w:val="747678"/>
        </w:rPr>
        <w:t xml:space="preserve"> </w:t>
      </w:r>
    </w:p>
    <w:p w:rsidR="00316613" w:rsidRPr="000B17C7" w:rsidRDefault="00316613" w:rsidP="006F1DCE">
      <w:pPr>
        <w:pStyle w:val="Textedesaisie"/>
        <w:numPr>
          <w:ilvl w:val="0"/>
          <w:numId w:val="180"/>
        </w:numPr>
        <w:rPr>
          <w:color w:val="747678"/>
        </w:rPr>
      </w:pPr>
      <w:r w:rsidRPr="000B17C7">
        <w:rPr>
          <w:color w:val="747678"/>
        </w:rPr>
        <w:t>Dynamique : affichage des horaires et des quais de départ et d’arrivée (théoriques et en temps réel</w:t>
      </w:r>
      <w:r w:rsidR="00DA5F9F" w:rsidRPr="000B17C7">
        <w:rPr>
          <w:color w:val="747678"/>
        </w:rPr>
        <w:t xml:space="preserve"> en cas de situation perturbée) ;</w:t>
      </w:r>
    </w:p>
    <w:p w:rsidR="00316613" w:rsidRPr="000B17C7" w:rsidRDefault="00316613" w:rsidP="004D5A7B">
      <w:pPr>
        <w:pStyle w:val="Textedesaisie"/>
        <w:numPr>
          <w:ilvl w:val="0"/>
          <w:numId w:val="180"/>
        </w:numPr>
        <w:jc w:val="both"/>
        <w:rPr>
          <w:color w:val="747678"/>
        </w:rPr>
      </w:pPr>
      <w:r w:rsidRPr="000B17C7">
        <w:rPr>
          <w:color w:val="747678"/>
        </w:rPr>
        <w:t>Sonore : annonces,…</w:t>
      </w:r>
      <w:r w:rsidR="00DA5F9F" w:rsidRPr="000B17C7">
        <w:rPr>
          <w:color w:val="747678"/>
        </w:rPr>
        <w:t> ;</w:t>
      </w:r>
    </w:p>
    <w:p w:rsidR="00316613" w:rsidRPr="000B17C7" w:rsidRDefault="00316613" w:rsidP="004D5A7B">
      <w:pPr>
        <w:pStyle w:val="Textedesaisie"/>
        <w:numPr>
          <w:ilvl w:val="0"/>
          <w:numId w:val="180"/>
        </w:numPr>
        <w:jc w:val="both"/>
        <w:rPr>
          <w:color w:val="747678"/>
        </w:rPr>
      </w:pPr>
      <w:r w:rsidRPr="000B17C7">
        <w:rPr>
          <w:color w:val="747678"/>
        </w:rPr>
        <w:t>Accessible en gare et à distance</w:t>
      </w:r>
      <w:del w:id="456" w:author="MIALOT Stephane" w:date="2016-11-09T17:20:00Z">
        <w:r w:rsidRPr="000B17C7" w:rsidDel="006014FE">
          <w:rPr>
            <w:color w:val="747678"/>
          </w:rPr>
          <w:delText xml:space="preserve"> </w:delText>
        </w:r>
      </w:del>
      <w:del w:id="457" w:author="MIALOT Stephane" w:date="2016-11-07T14:42:00Z">
        <w:r w:rsidRPr="000B17C7" w:rsidDel="00AF6454">
          <w:rPr>
            <w:color w:val="747678"/>
          </w:rPr>
          <w:delText>(www.gares-en-mouvement.com)</w:delText>
        </w:r>
      </w:del>
      <w:r w:rsidRPr="000B17C7">
        <w:rPr>
          <w:color w:val="747678"/>
        </w:rPr>
        <w:t>.</w:t>
      </w:r>
    </w:p>
    <w:p w:rsidR="00F520E2" w:rsidRPr="000B17C7" w:rsidRDefault="00316613" w:rsidP="006F1DCE">
      <w:pPr>
        <w:pStyle w:val="Textedesaisie"/>
        <w:ind w:left="720"/>
        <w:rPr>
          <w:color w:val="747678"/>
        </w:rPr>
      </w:pPr>
      <w:r w:rsidRPr="000B17C7">
        <w:rPr>
          <w:color w:val="747678"/>
        </w:rPr>
        <w:t>L’information sonore permet d’actualiser les renseignements écrits ou visuels, de compléter l’information dynamique.</w:t>
      </w:r>
    </w:p>
    <w:p w:rsidR="00C9663F" w:rsidRPr="000B17C7" w:rsidRDefault="00C9663F" w:rsidP="006F1DCE">
      <w:pPr>
        <w:pStyle w:val="Textedesaisie"/>
        <w:ind w:left="720"/>
        <w:rPr>
          <w:color w:val="747678"/>
          <w:u w:val="single"/>
        </w:rPr>
      </w:pPr>
    </w:p>
    <w:p w:rsidR="00316613" w:rsidRPr="000B17C7" w:rsidRDefault="00316613" w:rsidP="006F1DCE">
      <w:pPr>
        <w:pStyle w:val="Textedesaisie"/>
        <w:rPr>
          <w:color w:val="747678"/>
          <w:u w:val="single"/>
        </w:rPr>
      </w:pPr>
      <w:r w:rsidRPr="000B17C7">
        <w:rPr>
          <w:color w:val="747678"/>
          <w:u w:val="single"/>
        </w:rPr>
        <w:t>Typologie d’informations à destination des voyageurs</w:t>
      </w:r>
    </w:p>
    <w:p w:rsidR="00316613" w:rsidRPr="000B17C7" w:rsidRDefault="00316613" w:rsidP="006F1DCE">
      <w:pPr>
        <w:pStyle w:val="Textedesaisie"/>
        <w:rPr>
          <w:color w:val="747678"/>
        </w:rPr>
      </w:pPr>
      <w:r w:rsidRPr="000B17C7">
        <w:rPr>
          <w:color w:val="747678"/>
        </w:rPr>
        <w:t>L’information des voyageurs concerne :</w:t>
      </w:r>
    </w:p>
    <w:p w:rsidR="00316613" w:rsidRPr="000B17C7" w:rsidRDefault="00316613" w:rsidP="006F1DCE">
      <w:pPr>
        <w:pStyle w:val="Textedesaisie"/>
        <w:numPr>
          <w:ilvl w:val="0"/>
          <w:numId w:val="181"/>
        </w:numPr>
        <w:rPr>
          <w:color w:val="747678"/>
        </w:rPr>
      </w:pPr>
      <w:r w:rsidRPr="000B17C7">
        <w:rPr>
          <w:color w:val="747678"/>
        </w:rPr>
        <w:t>les informations relatives à la sécurité du public sur les quais ;</w:t>
      </w:r>
    </w:p>
    <w:p w:rsidR="00316613" w:rsidRPr="000B17C7" w:rsidRDefault="00316613" w:rsidP="006F1DCE">
      <w:pPr>
        <w:pStyle w:val="Textedesaisie"/>
        <w:numPr>
          <w:ilvl w:val="0"/>
          <w:numId w:val="181"/>
        </w:numPr>
        <w:rPr>
          <w:color w:val="747678"/>
        </w:rPr>
      </w:pPr>
      <w:r w:rsidRPr="000B17C7">
        <w:rPr>
          <w:color w:val="747678"/>
        </w:rPr>
        <w:t>la diffusion d’annonces de prudence complétant les mesures de sécurité du public en gare. Ces annonces appuient, lorsqu’elles sont prévues, la signalétique de sécurité pour prévenir les risques liés à l’activité ferroviaire en gare. Elles contribuent à la gestion de la sécurité des flux sur les quais et sont donc à ce titre, prioritaires sur toutes les autres annonces ;</w:t>
      </w:r>
    </w:p>
    <w:p w:rsidR="00316613" w:rsidRPr="000B17C7" w:rsidRDefault="00316613" w:rsidP="006F1DCE">
      <w:pPr>
        <w:pStyle w:val="Textedesaisie"/>
        <w:numPr>
          <w:ilvl w:val="0"/>
          <w:numId w:val="181"/>
        </w:numPr>
        <w:rPr>
          <w:color w:val="747678"/>
        </w:rPr>
      </w:pPr>
      <w:r w:rsidRPr="000B17C7">
        <w:rPr>
          <w:color w:val="747678"/>
        </w:rPr>
        <w:t>les informations relatives à la circulation des trains en situation normale et perturbée ;</w:t>
      </w:r>
    </w:p>
    <w:p w:rsidR="00316613" w:rsidRPr="000B17C7" w:rsidRDefault="00316613" w:rsidP="006F1DCE">
      <w:pPr>
        <w:pStyle w:val="Textedesaisie"/>
        <w:numPr>
          <w:ilvl w:val="0"/>
          <w:numId w:val="181"/>
        </w:numPr>
        <w:rPr>
          <w:color w:val="747678"/>
        </w:rPr>
      </w:pPr>
      <w:r w:rsidRPr="000B17C7">
        <w:rPr>
          <w:color w:val="747678"/>
        </w:rPr>
        <w:t xml:space="preserve">les informations relatives à la sûreté ; </w:t>
      </w:r>
    </w:p>
    <w:p w:rsidR="00316613" w:rsidRPr="000B17C7" w:rsidRDefault="00316613" w:rsidP="006F1DCE">
      <w:pPr>
        <w:pStyle w:val="Textedesaisie"/>
        <w:numPr>
          <w:ilvl w:val="0"/>
          <w:numId w:val="181"/>
        </w:numPr>
        <w:rPr>
          <w:color w:val="747678"/>
        </w:rPr>
      </w:pPr>
      <w:r w:rsidRPr="000B17C7">
        <w:rPr>
          <w:color w:val="747678"/>
        </w:rPr>
        <w:t xml:space="preserve">les annonces spécifiques au site ; </w:t>
      </w:r>
    </w:p>
    <w:p w:rsidR="00316613" w:rsidRPr="000B17C7" w:rsidRDefault="00316613" w:rsidP="006F1DCE">
      <w:pPr>
        <w:pStyle w:val="Textedesaisie"/>
        <w:numPr>
          <w:ilvl w:val="0"/>
          <w:numId w:val="181"/>
        </w:numPr>
        <w:rPr>
          <w:color w:val="747678"/>
        </w:rPr>
      </w:pPr>
      <w:r w:rsidRPr="000B17C7">
        <w:rPr>
          <w:color w:val="747678"/>
        </w:rPr>
        <w:t>les</w:t>
      </w:r>
      <w:r w:rsidR="00D6299A" w:rsidRPr="000B17C7">
        <w:rPr>
          <w:color w:val="747678"/>
        </w:rPr>
        <w:t xml:space="preserve"> </w:t>
      </w:r>
      <w:r w:rsidRPr="000B17C7">
        <w:rPr>
          <w:color w:val="747678"/>
        </w:rPr>
        <w:t>informations multimodales :</w:t>
      </w:r>
    </w:p>
    <w:p w:rsidR="00316613" w:rsidRPr="000B17C7" w:rsidRDefault="00316613" w:rsidP="006F1DCE">
      <w:pPr>
        <w:pStyle w:val="Textedesaisie"/>
        <w:numPr>
          <w:ilvl w:val="0"/>
          <w:numId w:val="181"/>
        </w:numPr>
        <w:rPr>
          <w:color w:val="747678"/>
        </w:rPr>
      </w:pPr>
      <w:r w:rsidRPr="000B17C7">
        <w:rPr>
          <w:color w:val="747678"/>
        </w:rPr>
        <w:t>l’information dynamique sur écran dynamique (pour les gares</w:t>
      </w:r>
      <w:r w:rsidR="00D6299A" w:rsidRPr="000B17C7">
        <w:rPr>
          <w:color w:val="747678"/>
        </w:rPr>
        <w:t xml:space="preserve"> </w:t>
      </w:r>
      <w:r w:rsidRPr="000B17C7">
        <w:rPr>
          <w:color w:val="747678"/>
        </w:rPr>
        <w:t>du segment a) concerne l'affichage des horaires en temps réel (ou théoriques) des différents réseaux de transports public de voyageurs présents su</w:t>
      </w:r>
      <w:r w:rsidR="00DA5F9F" w:rsidRPr="000B17C7">
        <w:rPr>
          <w:color w:val="747678"/>
        </w:rPr>
        <w:t>r le pôle d'échanges de la gare ;</w:t>
      </w:r>
    </w:p>
    <w:p w:rsidR="00316613" w:rsidRPr="000B17C7" w:rsidRDefault="00316613" w:rsidP="006F1DCE">
      <w:pPr>
        <w:pStyle w:val="Textedesaisie"/>
        <w:numPr>
          <w:ilvl w:val="0"/>
          <w:numId w:val="181"/>
        </w:numPr>
        <w:rPr>
          <w:color w:val="747678"/>
        </w:rPr>
      </w:pPr>
      <w:r w:rsidRPr="000B17C7">
        <w:rPr>
          <w:color w:val="747678"/>
        </w:rPr>
        <w:t>l’information statique sur affiches et fiches horaires fournies par les EF (toutes gares) concerne les plans des lignes et les fiches (ou affiches) horaires des différents réseaux de transports public de voyageurs présents</w:t>
      </w:r>
      <w:r w:rsidR="00D6299A" w:rsidRPr="000B17C7">
        <w:rPr>
          <w:color w:val="747678"/>
        </w:rPr>
        <w:t xml:space="preserve"> </w:t>
      </w:r>
      <w:r w:rsidRPr="000B17C7">
        <w:rPr>
          <w:color w:val="747678"/>
        </w:rPr>
        <w:t xml:space="preserve">sur le pôle d'échanges de la gare. </w:t>
      </w:r>
    </w:p>
    <w:p w:rsidR="00F520E2" w:rsidRPr="000B17C7" w:rsidRDefault="00F520E2" w:rsidP="006F1DCE">
      <w:pPr>
        <w:pStyle w:val="Textedesaisie"/>
        <w:ind w:left="1068"/>
        <w:rPr>
          <w:color w:val="747678"/>
        </w:rPr>
      </w:pPr>
    </w:p>
    <w:p w:rsidR="00316613" w:rsidRPr="000B17C7" w:rsidRDefault="00316613" w:rsidP="006F1DCE">
      <w:pPr>
        <w:pStyle w:val="Textedesaisie"/>
        <w:ind w:left="360"/>
        <w:rPr>
          <w:color w:val="747678"/>
          <w:u w:val="single"/>
        </w:rPr>
      </w:pPr>
      <w:r w:rsidRPr="000B17C7">
        <w:rPr>
          <w:color w:val="747678"/>
          <w:u w:val="single"/>
        </w:rPr>
        <w:t>La consistance des informations</w:t>
      </w:r>
    </w:p>
    <w:p w:rsidR="00316613" w:rsidRPr="000B17C7" w:rsidRDefault="00316613" w:rsidP="006F1DCE">
      <w:pPr>
        <w:pStyle w:val="Textedesaisie"/>
        <w:ind w:left="360"/>
        <w:rPr>
          <w:color w:val="747678"/>
        </w:rPr>
      </w:pPr>
      <w:r w:rsidRPr="000B17C7">
        <w:rPr>
          <w:color w:val="747678"/>
        </w:rPr>
        <w:t>Les gares diffèrent notamment en termes de volume annuel de trafic, de type de clientèle (affaires, occasionnels, pendulaires…) et de type de trafic (international, grandes lignes, régional / local).</w:t>
      </w:r>
    </w:p>
    <w:p w:rsidR="00316613" w:rsidRPr="000B17C7" w:rsidRDefault="00316613" w:rsidP="006F1DCE">
      <w:pPr>
        <w:pStyle w:val="Textedesaisie"/>
        <w:ind w:left="360"/>
        <w:rPr>
          <w:color w:val="747678"/>
        </w:rPr>
      </w:pPr>
      <w:r w:rsidRPr="000B17C7">
        <w:rPr>
          <w:color w:val="747678"/>
        </w:rPr>
        <w:t>La consistance des informations est adaptée aux caractéristiques de la gare.</w:t>
      </w:r>
    </w:p>
    <w:p w:rsidR="00F520E2" w:rsidRPr="000B17C7" w:rsidRDefault="00F520E2" w:rsidP="006F1DCE">
      <w:pPr>
        <w:pStyle w:val="Textedesaisie"/>
        <w:ind w:left="360"/>
        <w:rPr>
          <w:color w:val="747678"/>
        </w:rPr>
      </w:pPr>
      <w:r w:rsidRPr="000B17C7">
        <w:rPr>
          <w:color w:val="747678"/>
        </w:rPr>
        <w:t>Les haltes (points d’arrêt locaux sans bâtiment ouvert aux voyageurs et sans accueil) ne comportent pas systématiquement d’information dynamique.</w:t>
      </w:r>
    </w:p>
    <w:p w:rsidR="00F520E2" w:rsidRPr="000B17C7" w:rsidRDefault="00F520E2" w:rsidP="006F1DCE">
      <w:pPr>
        <w:pStyle w:val="Textedesaisie"/>
        <w:ind w:left="708"/>
        <w:rPr>
          <w:color w:val="747678"/>
        </w:rPr>
      </w:pPr>
    </w:p>
    <w:p w:rsidR="00F520E2" w:rsidRPr="000B17C7" w:rsidRDefault="00F520E2" w:rsidP="006F1DCE">
      <w:pPr>
        <w:pStyle w:val="Textedesaisie"/>
        <w:ind w:left="360"/>
        <w:rPr>
          <w:color w:val="747678"/>
          <w:u w:val="single"/>
        </w:rPr>
      </w:pPr>
      <w:r w:rsidRPr="000B17C7">
        <w:rPr>
          <w:color w:val="747678"/>
          <w:u w:val="single"/>
        </w:rPr>
        <w:t xml:space="preserve">Les principes de la signalétique en gare </w:t>
      </w:r>
    </w:p>
    <w:p w:rsidR="00F520E2" w:rsidRPr="000B17C7" w:rsidRDefault="00F520E2" w:rsidP="0086604A">
      <w:pPr>
        <w:pStyle w:val="Textedesaisie"/>
        <w:ind w:left="360"/>
        <w:jc w:val="both"/>
        <w:rPr>
          <w:color w:val="747678"/>
        </w:rPr>
      </w:pPr>
      <w:r w:rsidRPr="000B17C7">
        <w:rPr>
          <w:color w:val="747678"/>
        </w:rPr>
        <w:t xml:space="preserve">L’ensemble des EF desservant la gare est présenté sur la signalétique de seuil de gare par l’affichage des logogrammes (sur les totems d’entrée de gare). </w:t>
      </w:r>
    </w:p>
    <w:p w:rsidR="00F520E2" w:rsidRPr="000B17C7" w:rsidRDefault="00F520E2" w:rsidP="006F1DCE">
      <w:pPr>
        <w:pStyle w:val="Textedesaisie"/>
        <w:ind w:left="360"/>
        <w:rPr>
          <w:color w:val="747678"/>
        </w:rPr>
      </w:pPr>
      <w:r w:rsidRPr="000B17C7">
        <w:rPr>
          <w:color w:val="747678"/>
        </w:rPr>
        <w:t>La signalétique directionnelle en gare reprend un marquage générique des services communs de la gare à l’aide de pictogrammes inscrits sur les panneaux ad hoc. La localisation de l’ensemble des services est repérable sur des plans d’orientation.</w:t>
      </w:r>
    </w:p>
    <w:p w:rsidR="00F520E2" w:rsidRPr="000B17C7" w:rsidRDefault="00F520E2" w:rsidP="006F1DCE">
      <w:pPr>
        <w:pStyle w:val="Textedesaisie"/>
        <w:ind w:left="360"/>
        <w:rPr>
          <w:color w:val="747678"/>
        </w:rPr>
      </w:pPr>
      <w:r w:rsidRPr="000B17C7">
        <w:rPr>
          <w:color w:val="747678"/>
        </w:rPr>
        <w:t>L’ensemble des règles et principes de l’affichage et de la signalétique en gare est disponible sur demande.</w:t>
      </w:r>
    </w:p>
    <w:p w:rsidR="00F520E2" w:rsidRPr="000B17C7" w:rsidRDefault="00F520E2" w:rsidP="006F1DCE">
      <w:pPr>
        <w:pStyle w:val="Titre4"/>
      </w:pPr>
      <w:bookmarkStart w:id="458" w:name="_Toc475985057"/>
      <w:r w:rsidRPr="000B17C7">
        <w:rPr>
          <w:rStyle w:val="Titre3Car"/>
          <w:caps w:val="0"/>
          <w:color w:val="009AA6" w:themeColor="accent1"/>
          <w:sz w:val="22"/>
        </w:rPr>
        <w:t>1.2.2</w:t>
      </w:r>
      <w:r w:rsidR="00CE78D5" w:rsidRPr="000B17C7">
        <w:rPr>
          <w:rStyle w:val="Titre3Car"/>
          <w:caps w:val="0"/>
          <w:color w:val="009AA6" w:themeColor="accent1"/>
          <w:sz w:val="22"/>
        </w:rPr>
        <w:t xml:space="preserve"> </w:t>
      </w:r>
      <w:r w:rsidRPr="000B17C7">
        <w:rPr>
          <w:rStyle w:val="Titre3Car"/>
          <w:caps w:val="0"/>
          <w:color w:val="009AA6" w:themeColor="accent1"/>
          <w:sz w:val="22"/>
        </w:rPr>
        <w:t xml:space="preserve">Assistance à l’embarquement et au débarquement des </w:t>
      </w:r>
      <w:r w:rsidR="00954672" w:rsidRPr="000B17C7">
        <w:rPr>
          <w:rStyle w:val="Titre3Car"/>
          <w:caps w:val="0"/>
          <w:color w:val="009AA6" w:themeColor="accent1"/>
          <w:sz w:val="22"/>
        </w:rPr>
        <w:t>personnes à mobilité réduite (</w:t>
      </w:r>
      <w:r w:rsidRPr="000B17C7">
        <w:rPr>
          <w:rStyle w:val="Titre3Car"/>
          <w:caps w:val="0"/>
          <w:color w:val="009AA6" w:themeColor="accent1"/>
          <w:sz w:val="22"/>
        </w:rPr>
        <w:t>PMR</w:t>
      </w:r>
      <w:r w:rsidR="00954672" w:rsidRPr="000B17C7">
        <w:rPr>
          <w:rStyle w:val="Titre3Car"/>
          <w:caps w:val="0"/>
          <w:color w:val="009AA6" w:themeColor="accent1"/>
          <w:sz w:val="22"/>
        </w:rPr>
        <w:t>)</w:t>
      </w:r>
      <w:bookmarkEnd w:id="458"/>
    </w:p>
    <w:p w:rsidR="00F520E2" w:rsidRPr="000B17C7" w:rsidRDefault="00F520E2" w:rsidP="006F1DCE">
      <w:pPr>
        <w:pStyle w:val="Textedesaisie"/>
        <w:rPr>
          <w:color w:val="747678"/>
        </w:rPr>
      </w:pPr>
      <w:r w:rsidRPr="000B17C7">
        <w:rPr>
          <w:color w:val="747678"/>
        </w:rPr>
        <w:t xml:space="preserve">En complément de la </w:t>
      </w:r>
      <w:ins w:id="459" w:author="MIALOT Stephane" w:date="2016-11-16T18:24:00Z">
        <w:r w:rsidR="00375931" w:rsidRPr="000B17C7">
          <w:rPr>
            <w:color w:val="747678"/>
          </w:rPr>
          <w:t xml:space="preserve">prestation de </w:t>
        </w:r>
      </w:ins>
      <w:r w:rsidRPr="000B17C7">
        <w:rPr>
          <w:color w:val="747678"/>
        </w:rPr>
        <w:t xml:space="preserve">prise en charge des PMR </w:t>
      </w:r>
      <w:ins w:id="460" w:author="MIALOT Stephane" w:date="2016-11-16T18:24:00Z">
        <w:r w:rsidR="00375931" w:rsidRPr="000B17C7">
          <w:rPr>
            <w:color w:val="747678"/>
          </w:rPr>
          <w:t xml:space="preserve">fournie </w:t>
        </w:r>
      </w:ins>
      <w:r w:rsidRPr="000B17C7">
        <w:rPr>
          <w:color w:val="747678"/>
        </w:rPr>
        <w:t xml:space="preserve">dans le cadre de la prestation de base, qui prévoit l’accompagnement de la personne jusqu’au pied du train, le décret 2012-70 prévoit l’assistance des PMR à l’embarquement et au débarquement du train. </w:t>
      </w:r>
    </w:p>
    <w:p w:rsidR="00F520E2" w:rsidRPr="000B17C7" w:rsidRDefault="00F520E2" w:rsidP="006F1DCE">
      <w:pPr>
        <w:pStyle w:val="Textedesaisie"/>
        <w:rPr>
          <w:color w:val="747678"/>
        </w:rPr>
      </w:pPr>
      <w:r w:rsidRPr="000B17C7">
        <w:rPr>
          <w:color w:val="747678"/>
        </w:rPr>
        <w:t xml:space="preserve">Dans les gares disposant de personnels, s’ajoute à la prestation de base, l’assistance PMR à l’embarquement dans le train et au débarquement de celui-ci, lorsqu’elle n’est pas fournie par l’EF ou prise en charge par l’Autorité Organisatrice des Transports. </w:t>
      </w:r>
    </w:p>
    <w:p w:rsidR="00F520E2" w:rsidRPr="000B17C7" w:rsidRDefault="00F520E2" w:rsidP="006F1DCE">
      <w:pPr>
        <w:pStyle w:val="Textedesaisie"/>
        <w:rPr>
          <w:ins w:id="461" w:author="7276693Z" w:date="2017-01-04T18:11:00Z"/>
          <w:color w:val="747678"/>
        </w:rPr>
      </w:pPr>
      <w:r w:rsidRPr="000B17C7">
        <w:rPr>
          <w:color w:val="747678"/>
        </w:rPr>
        <w:t>Cette assistance est assurée dans la continuité du service de prise en charge en gare. Les conditions et modalités de réalisation sont identiques.</w:t>
      </w:r>
    </w:p>
    <w:p w:rsidR="00FE73A7" w:rsidRPr="000B17C7" w:rsidRDefault="00FE73A7" w:rsidP="006F1DCE">
      <w:pPr>
        <w:pStyle w:val="Textedesaisie"/>
        <w:rPr>
          <w:color w:val="747678"/>
        </w:rPr>
      </w:pPr>
      <w:ins w:id="462" w:author="7276693Z" w:date="2017-01-04T18:11:00Z">
        <w:r w:rsidRPr="000B17C7">
          <w:rPr>
            <w:color w:val="747678"/>
          </w:rPr>
          <w:t>Des informations sur cette prestation sont précisées en annexe A2bis</w:t>
        </w:r>
      </w:ins>
      <w:ins w:id="463" w:author="7276693Z" w:date="2017-02-16T10:46:00Z">
        <w:r w:rsidR="0073504D" w:rsidRPr="000B17C7">
          <w:rPr>
            <w:color w:val="747678"/>
          </w:rPr>
          <w:t>.</w:t>
        </w:r>
      </w:ins>
    </w:p>
    <w:p w:rsidR="00F520E2" w:rsidRPr="00DD1009" w:rsidRDefault="00E314DC" w:rsidP="006F1DCE">
      <w:pPr>
        <w:pStyle w:val="Titre4"/>
        <w:rPr>
          <w:rStyle w:val="Titre3Car"/>
          <w:caps w:val="0"/>
          <w:color w:val="009AA6" w:themeColor="accent1"/>
          <w:sz w:val="22"/>
        </w:rPr>
      </w:pPr>
      <w:bookmarkStart w:id="464" w:name="_Toc475985058"/>
      <w:r w:rsidRPr="000B17C7">
        <w:rPr>
          <w:rStyle w:val="Titre3Car"/>
          <w:caps w:val="0"/>
          <w:color w:val="009AA6" w:themeColor="accent1"/>
          <w:sz w:val="22"/>
        </w:rPr>
        <w:t>1.</w:t>
      </w:r>
      <w:r w:rsidR="00CE78D5" w:rsidRPr="000B17C7">
        <w:rPr>
          <w:rStyle w:val="Titre3Car"/>
          <w:caps w:val="0"/>
          <w:color w:val="009AA6" w:themeColor="accent1"/>
          <w:sz w:val="22"/>
        </w:rPr>
        <w:t>2</w:t>
      </w:r>
      <w:r w:rsidR="00F520E2" w:rsidRPr="000B17C7">
        <w:rPr>
          <w:rStyle w:val="Titre3Car"/>
          <w:caps w:val="0"/>
          <w:color w:val="009AA6" w:themeColor="accent1"/>
          <w:sz w:val="22"/>
        </w:rPr>
        <w:t>.3</w:t>
      </w:r>
      <w:r w:rsidR="00CE78D5" w:rsidRPr="000B17C7">
        <w:rPr>
          <w:rStyle w:val="Titre3Car"/>
          <w:caps w:val="0"/>
          <w:color w:val="009AA6" w:themeColor="accent1"/>
          <w:sz w:val="22"/>
        </w:rPr>
        <w:t xml:space="preserve"> </w:t>
      </w:r>
      <w:r w:rsidR="00F520E2" w:rsidRPr="000B17C7">
        <w:rPr>
          <w:rStyle w:val="Titre3Car"/>
          <w:caps w:val="0"/>
          <w:color w:val="009AA6" w:themeColor="accent1"/>
          <w:sz w:val="22"/>
        </w:rPr>
        <w:t>Prestation Transmanche : accès aux surfaces, équipements et services nécessaires aux EF souhaitant emprunter le tunnel sous la Manche</w:t>
      </w:r>
      <w:bookmarkEnd w:id="464"/>
    </w:p>
    <w:p w:rsidR="00E314DC" w:rsidRPr="000B17C7" w:rsidRDefault="00E314DC" w:rsidP="006F1DCE"/>
    <w:p w:rsidR="00F520E2" w:rsidRPr="000B17C7" w:rsidRDefault="00F520E2" w:rsidP="006F1DCE">
      <w:pPr>
        <w:pStyle w:val="Textedesaisie"/>
        <w:rPr>
          <w:color w:val="747678"/>
        </w:rPr>
      </w:pPr>
      <w:r w:rsidRPr="000B17C7">
        <w:rPr>
          <w:color w:val="747678"/>
        </w:rPr>
        <w:t>Le franchissement du tunnel sous la Manche impose des contraintes particulières aux EF souhaitant assurer des liaisons entre la France et la Grande-Bretagne, contraintes liées d’une part à l’entrée et à la sortie de l’espace Schengen et d’autre part aux normes de sûreté et de sécurité dans le tunnel. Ce régime de sûreté s'est traduit par un ensemble de prescriptions conjointes des gouvernements français, belge et britannique, puis a été complété par de nombreux accords relatifs à la sûreté et aux contrôles frontaliers, conclus entre les pays utilisateurs et les EF concernées.</w:t>
      </w:r>
    </w:p>
    <w:p w:rsidR="00F520E2" w:rsidRPr="000B17C7" w:rsidRDefault="00F520E2" w:rsidP="006F1DCE">
      <w:pPr>
        <w:pStyle w:val="Textedesaisie"/>
        <w:rPr>
          <w:color w:val="747678"/>
        </w:rPr>
      </w:pPr>
      <w:r w:rsidRPr="000B17C7">
        <w:rPr>
          <w:color w:val="747678"/>
        </w:rPr>
        <w:t xml:space="preserve">Avant tout franchissement du tunnel sous la Manche, les intervenants de la liaison Transmanche (notamment le gestionnaire de gares et les EF) ont pour obligation de s'assurer de la mise en sûreté des trains. </w:t>
      </w:r>
    </w:p>
    <w:p w:rsidR="00F520E2" w:rsidRPr="000B17C7" w:rsidRDefault="00F520E2" w:rsidP="006F1DCE">
      <w:pPr>
        <w:pStyle w:val="Textedesaisie"/>
        <w:rPr>
          <w:color w:val="747678"/>
        </w:rPr>
      </w:pPr>
      <w:r w:rsidRPr="000B17C7">
        <w:rPr>
          <w:color w:val="747678"/>
        </w:rPr>
        <w:t>Pour répondre à ces contraintes, des surfaces et des locaux sont dédiées au trafic Transmanche dans les gares aujourd’hui concernées par cette desserte (voir la liste des gares concernées en annexe A0). L'accès à cet espace Transmanche est soumis à des règles particulières, applicables à l’ensemble des personnes et des biens autorisés à y accéder.</w:t>
      </w:r>
    </w:p>
    <w:p w:rsidR="00F520E2" w:rsidRPr="000B17C7" w:rsidRDefault="0026008D" w:rsidP="006F1DCE">
      <w:pPr>
        <w:pStyle w:val="Textedesaisie"/>
        <w:rPr>
          <w:color w:val="747678"/>
        </w:rPr>
      </w:pPr>
      <w:r w:rsidRPr="000B17C7">
        <w:rPr>
          <w:color w:val="747678"/>
        </w:rPr>
        <w:t>SNCF Gares &amp; Connexions</w:t>
      </w:r>
      <w:r w:rsidR="00F520E2" w:rsidRPr="000B17C7">
        <w:rPr>
          <w:color w:val="747678"/>
        </w:rPr>
        <w:t xml:space="preserve"> y organise une prestation dite « Transmanche » ; elle y est responsable de la mise en place des mesures de sûreté lors de l’embarquement en gare des personnes et de biens.</w:t>
      </w:r>
    </w:p>
    <w:p w:rsidR="00F520E2" w:rsidRPr="000B17C7" w:rsidRDefault="00F520E2" w:rsidP="006F1DCE">
      <w:pPr>
        <w:pStyle w:val="Textedesaisie"/>
        <w:rPr>
          <w:color w:val="747678"/>
        </w:rPr>
      </w:pPr>
      <w:r w:rsidRPr="000B17C7">
        <w:rPr>
          <w:color w:val="747678"/>
        </w:rPr>
        <w:t>Ainsi, les espaces Transmanche et les rames y stationnant ne doivent-ils pas permettre la pénétration de tiers ou d’objets non autorisés.</w:t>
      </w:r>
    </w:p>
    <w:p w:rsidR="00F520E2" w:rsidRPr="000B17C7" w:rsidRDefault="00F520E2" w:rsidP="006F1DCE">
      <w:pPr>
        <w:pStyle w:val="Textedesaisie"/>
        <w:rPr>
          <w:color w:val="747678"/>
        </w:rPr>
      </w:pPr>
      <w:r w:rsidRPr="000B17C7">
        <w:rPr>
          <w:color w:val="747678"/>
        </w:rPr>
        <w:t xml:space="preserve">Le contrôle sûreté des voyageurs et de leurs bagages est placé sous la responsabilité du service des douanes qui assure cette mission au moyen d’appareils mis à disposition par </w:t>
      </w:r>
      <w:r w:rsidR="00B25546" w:rsidRPr="000B17C7">
        <w:rPr>
          <w:color w:val="747678"/>
        </w:rPr>
        <w:br/>
      </w:r>
      <w:r w:rsidR="0026008D" w:rsidRPr="000B17C7">
        <w:rPr>
          <w:color w:val="747678"/>
        </w:rPr>
        <w:t>SNCF Gares &amp; Connexions</w:t>
      </w:r>
      <w:r w:rsidRPr="000B17C7">
        <w:rPr>
          <w:color w:val="747678"/>
        </w:rPr>
        <w:t>.</w:t>
      </w:r>
    </w:p>
    <w:p w:rsidR="00F520E2" w:rsidRPr="000B17C7" w:rsidRDefault="00F520E2" w:rsidP="006F1DCE">
      <w:pPr>
        <w:pStyle w:val="Textedesaisie"/>
        <w:rPr>
          <w:color w:val="747678"/>
        </w:rPr>
      </w:pPr>
      <w:r w:rsidRPr="000B17C7">
        <w:rPr>
          <w:color w:val="747678"/>
        </w:rPr>
        <w:t>La consistance précise des surfaces, installations et services accessibles ainsi que l’amplitude horaire de la prestation Transmanche pour chacune des gares concernées sont détaillées dans les Consignes Locales de Gestion de Plateforme (CLGP) de chacune des gares, annexées au contrat d’accès gare.</w:t>
      </w:r>
    </w:p>
    <w:p w:rsidR="00E314DC" w:rsidRPr="000B17C7" w:rsidRDefault="00E314DC" w:rsidP="006F1DCE">
      <w:pPr>
        <w:pStyle w:val="Textedesaisie"/>
        <w:rPr>
          <w:color w:val="747678"/>
        </w:rPr>
      </w:pPr>
      <w:r w:rsidRPr="000B17C7">
        <w:rPr>
          <w:color w:val="747678"/>
        </w:rPr>
        <w:t>Chaque site doit disposer de sa consigne sûreté locale, déclinaison de la consigne nationale sûreté Transmanche, qui comprend, outre la description du site et des mesures de sûreté :</w:t>
      </w:r>
    </w:p>
    <w:p w:rsidR="00E314DC" w:rsidRPr="000B17C7" w:rsidRDefault="00E314DC" w:rsidP="006F1DCE">
      <w:pPr>
        <w:pStyle w:val="Textedesaisie"/>
        <w:numPr>
          <w:ilvl w:val="0"/>
          <w:numId w:val="12"/>
        </w:numPr>
        <w:rPr>
          <w:color w:val="747678"/>
        </w:rPr>
      </w:pPr>
      <w:r w:rsidRPr="000B17C7">
        <w:rPr>
          <w:color w:val="747678"/>
        </w:rPr>
        <w:t>un ou plusieurs plans détaillés du site et des locaux avec visualisation :</w:t>
      </w:r>
    </w:p>
    <w:p w:rsidR="00E314DC" w:rsidRPr="000B17C7" w:rsidRDefault="00E314DC" w:rsidP="006F1DCE">
      <w:pPr>
        <w:pStyle w:val="Textedesaisie"/>
        <w:numPr>
          <w:ilvl w:val="0"/>
          <w:numId w:val="207"/>
        </w:numPr>
        <w:rPr>
          <w:color w:val="747678"/>
        </w:rPr>
      </w:pPr>
      <w:r w:rsidRPr="000B17C7">
        <w:rPr>
          <w:color w:val="747678"/>
        </w:rPr>
        <w:t>des différentes zones (zone publique, zone en sûreté) ;</w:t>
      </w:r>
    </w:p>
    <w:p w:rsidR="00E314DC" w:rsidRPr="000B17C7" w:rsidRDefault="00E314DC" w:rsidP="006F1DCE">
      <w:pPr>
        <w:pStyle w:val="Textedesaisie"/>
        <w:numPr>
          <w:ilvl w:val="0"/>
          <w:numId w:val="207"/>
        </w:numPr>
        <w:rPr>
          <w:color w:val="747678"/>
        </w:rPr>
      </w:pPr>
      <w:r w:rsidRPr="000B17C7">
        <w:rPr>
          <w:color w:val="747678"/>
        </w:rPr>
        <w:t>des différents accès ;</w:t>
      </w:r>
    </w:p>
    <w:p w:rsidR="00E314DC" w:rsidRPr="000B17C7" w:rsidRDefault="00E314DC" w:rsidP="006F1DCE">
      <w:pPr>
        <w:pStyle w:val="Textedesaisie"/>
        <w:numPr>
          <w:ilvl w:val="0"/>
          <w:numId w:val="207"/>
        </w:numPr>
        <w:rPr>
          <w:color w:val="747678"/>
        </w:rPr>
      </w:pPr>
      <w:r w:rsidRPr="000B17C7">
        <w:rPr>
          <w:color w:val="747678"/>
        </w:rPr>
        <w:t>des dispositifs physiques de protection mis en place ;</w:t>
      </w:r>
    </w:p>
    <w:p w:rsidR="00E314DC" w:rsidRPr="000B17C7" w:rsidRDefault="00E314DC" w:rsidP="006F1DCE">
      <w:pPr>
        <w:pStyle w:val="Textedesaisie"/>
        <w:numPr>
          <w:ilvl w:val="0"/>
          <w:numId w:val="207"/>
        </w:numPr>
        <w:rPr>
          <w:color w:val="747678"/>
        </w:rPr>
      </w:pPr>
      <w:r w:rsidRPr="000B17C7">
        <w:rPr>
          <w:color w:val="747678"/>
        </w:rPr>
        <w:t>des locaux et moyens mis à disposition des autorités ;</w:t>
      </w:r>
    </w:p>
    <w:p w:rsidR="00E314DC" w:rsidRPr="000B17C7" w:rsidRDefault="00E314DC" w:rsidP="006F1DCE">
      <w:pPr>
        <w:pStyle w:val="Textedesaisie"/>
        <w:numPr>
          <w:ilvl w:val="0"/>
          <w:numId w:val="12"/>
        </w:numPr>
        <w:rPr>
          <w:color w:val="747678"/>
        </w:rPr>
      </w:pPr>
      <w:r w:rsidRPr="000B17C7">
        <w:rPr>
          <w:color w:val="747678"/>
        </w:rPr>
        <w:t>un répertoire des accès identifiant les cheminements des différents utilisateurs avec une description précise du cheminement ;</w:t>
      </w:r>
    </w:p>
    <w:p w:rsidR="00E314DC" w:rsidRPr="000B17C7" w:rsidRDefault="00E314DC" w:rsidP="006F1DCE">
      <w:pPr>
        <w:pStyle w:val="Textedesaisie"/>
        <w:numPr>
          <w:ilvl w:val="0"/>
          <w:numId w:val="12"/>
        </w:numPr>
        <w:rPr>
          <w:color w:val="747678"/>
        </w:rPr>
      </w:pPr>
      <w:r w:rsidRPr="000B17C7">
        <w:rPr>
          <w:color w:val="747678"/>
        </w:rPr>
        <w:t>un répertoire à jour des différents intervenants sur le site.</w:t>
      </w:r>
    </w:p>
    <w:p w:rsidR="00E314DC" w:rsidRPr="000B17C7" w:rsidRDefault="00E314DC" w:rsidP="006F1DCE">
      <w:pPr>
        <w:pStyle w:val="Textedesaisie"/>
        <w:rPr>
          <w:color w:val="747678"/>
        </w:rPr>
      </w:pPr>
      <w:r w:rsidRPr="000B17C7">
        <w:rPr>
          <w:color w:val="747678"/>
        </w:rPr>
        <w:t xml:space="preserve">Les EF doivent compléter, pour ce qui les concerne, le dispositif de la prestation Transmanche de </w:t>
      </w:r>
      <w:r w:rsidR="0026008D" w:rsidRPr="000B17C7">
        <w:rPr>
          <w:color w:val="747678"/>
        </w:rPr>
        <w:t>SNCF Gares &amp; Connexions</w:t>
      </w:r>
      <w:r w:rsidRPr="000B17C7">
        <w:rPr>
          <w:color w:val="747678"/>
        </w:rPr>
        <w:t xml:space="preserve"> afin de respecter l’ensemble des normes et procédures édictées par la Commission Intergouvernementale. La mise en sûreté des rames est du ressort de l’EF.</w:t>
      </w:r>
    </w:p>
    <w:p w:rsidR="00E314DC" w:rsidRPr="000B17C7" w:rsidRDefault="00E314DC" w:rsidP="006F1DCE">
      <w:pPr>
        <w:pStyle w:val="Textedesaisie"/>
        <w:rPr>
          <w:color w:val="747678"/>
        </w:rPr>
      </w:pPr>
      <w:r w:rsidRPr="000B17C7">
        <w:rPr>
          <w:color w:val="747678"/>
        </w:rPr>
        <w:t>Dans chacune des gares concernées, cette prestation Transmanche forme un tout indivisible</w:t>
      </w:r>
      <w:r w:rsidR="00D6299A" w:rsidRPr="000B17C7">
        <w:rPr>
          <w:color w:val="747678"/>
        </w:rPr>
        <w:t xml:space="preserve"> </w:t>
      </w:r>
      <w:r w:rsidRPr="000B17C7">
        <w:rPr>
          <w:color w:val="747678"/>
        </w:rPr>
        <w:t>bénéficiant à l’ensemble des EF souhaitant emprunter le tunnel sous la Manche au départ de la gare, et à elles seules.</w:t>
      </w:r>
    </w:p>
    <w:p w:rsidR="00E314DC" w:rsidRPr="000B17C7" w:rsidRDefault="0026008D" w:rsidP="006F1DCE">
      <w:pPr>
        <w:pStyle w:val="Textedesaisie"/>
        <w:rPr>
          <w:color w:val="747678"/>
        </w:rPr>
      </w:pPr>
      <w:r w:rsidRPr="000B17C7">
        <w:rPr>
          <w:color w:val="747678"/>
        </w:rPr>
        <w:t>SNCF Gares &amp; Connexions</w:t>
      </w:r>
      <w:r w:rsidR="00E314DC" w:rsidRPr="000B17C7">
        <w:rPr>
          <w:color w:val="747678"/>
        </w:rPr>
        <w:t xml:space="preserve"> dimensionne les installations adaptées à chacune des gares concernées. A cette fin, </w:t>
      </w:r>
      <w:r w:rsidRPr="000B17C7">
        <w:rPr>
          <w:color w:val="747678"/>
        </w:rPr>
        <w:t>SNCF Gares &amp; Connexions</w:t>
      </w:r>
      <w:r w:rsidR="00E314DC" w:rsidRPr="000B17C7">
        <w:rPr>
          <w:color w:val="747678"/>
        </w:rPr>
        <w:t>, sur la base de sa connaissance des flux de trafics actuels et prévisibles :</w:t>
      </w:r>
    </w:p>
    <w:p w:rsidR="00E314DC" w:rsidRPr="000B17C7" w:rsidRDefault="00E314DC" w:rsidP="006F1DCE">
      <w:pPr>
        <w:pStyle w:val="Textedesaisie"/>
        <w:numPr>
          <w:ilvl w:val="0"/>
          <w:numId w:val="208"/>
        </w:numPr>
        <w:rPr>
          <w:color w:val="747678"/>
        </w:rPr>
      </w:pPr>
      <w:r w:rsidRPr="000B17C7">
        <w:rPr>
          <w:color w:val="747678"/>
        </w:rPr>
        <w:t>fournit des aménagements permettant l’exercice des différentes missions des services étatiques,</w:t>
      </w:r>
      <w:r w:rsidR="00D6299A" w:rsidRPr="000B17C7">
        <w:rPr>
          <w:color w:val="747678"/>
        </w:rPr>
        <w:t xml:space="preserve"> </w:t>
      </w:r>
      <w:r w:rsidRPr="000B17C7">
        <w:rPr>
          <w:color w:val="747678"/>
        </w:rPr>
        <w:t>notamment par mise à disposition de lignes de contrôles adaptées ;</w:t>
      </w:r>
    </w:p>
    <w:p w:rsidR="00E314DC" w:rsidRPr="000B17C7" w:rsidRDefault="00E314DC" w:rsidP="006F1DCE">
      <w:pPr>
        <w:pStyle w:val="Textedesaisie"/>
        <w:numPr>
          <w:ilvl w:val="0"/>
          <w:numId w:val="208"/>
        </w:numPr>
        <w:rPr>
          <w:color w:val="747678"/>
        </w:rPr>
      </w:pPr>
      <w:r w:rsidRPr="000B17C7">
        <w:rPr>
          <w:color w:val="747678"/>
        </w:rPr>
        <w:t>assemble et supervise ces dispositifs et propose aux autorités l’information adaptée à l’atteinte d’une qualité de service optimale.</w:t>
      </w:r>
    </w:p>
    <w:p w:rsidR="009F6AC9" w:rsidRPr="000B17C7" w:rsidRDefault="00E314DC" w:rsidP="006F1DCE">
      <w:pPr>
        <w:pStyle w:val="Textedesaisie"/>
        <w:rPr>
          <w:color w:val="747678"/>
        </w:rPr>
      </w:pPr>
      <w:r w:rsidRPr="000B17C7">
        <w:rPr>
          <w:color w:val="747678"/>
        </w:rPr>
        <w:t>La mise en œuvre de la prestation Transmanche dans toute gare autre que celles repérées par un astérisque à l’annexe 0 fait l’objet de dispositions d</w:t>
      </w:r>
      <w:r w:rsidR="00CD01EA" w:rsidRPr="000B17C7">
        <w:rPr>
          <w:color w:val="747678"/>
        </w:rPr>
        <w:t>écrites au paragraphe 2.1</w:t>
      </w:r>
      <w:r w:rsidRPr="000B17C7">
        <w:rPr>
          <w:color w:val="747678"/>
        </w:rPr>
        <w:t>.3</w:t>
      </w:r>
      <w:r w:rsidR="00D6299A" w:rsidRPr="000B17C7">
        <w:rPr>
          <w:color w:val="747678"/>
        </w:rPr>
        <w:t xml:space="preserve"> </w:t>
      </w:r>
      <w:r w:rsidRPr="000B17C7">
        <w:rPr>
          <w:color w:val="747678"/>
        </w:rPr>
        <w:t>du présent document</w:t>
      </w:r>
      <w:r w:rsidR="009F6AC9" w:rsidRPr="000B17C7">
        <w:rPr>
          <w:color w:val="747678"/>
        </w:rPr>
        <w:t>.</w:t>
      </w:r>
    </w:p>
    <w:p w:rsidR="000D5185" w:rsidRPr="000B17C7" w:rsidRDefault="000D5185" w:rsidP="006F1DCE">
      <w:pPr>
        <w:pStyle w:val="Textedesaisie"/>
        <w:rPr>
          <w:color w:val="747678"/>
        </w:rPr>
      </w:pPr>
    </w:p>
    <w:p w:rsidR="00AF6454" w:rsidRPr="000B17C7" w:rsidRDefault="004D5A7B" w:rsidP="006F1DCE">
      <w:pPr>
        <w:pStyle w:val="Textedesaisie"/>
        <w:rPr>
          <w:ins w:id="465" w:author="MIALOT Stephane" w:date="2016-11-07T14:46:00Z"/>
          <w:rStyle w:val="Titre4Car"/>
        </w:rPr>
      </w:pPr>
      <w:del w:id="466" w:author="7276693Z" w:date="2016-12-13T09:07:00Z">
        <w:r w:rsidRPr="00DD1009" w:rsidDel="000D5185">
          <w:rPr>
            <w:color w:val="747678"/>
          </w:rPr>
          <w:br w:type="column"/>
        </w:r>
      </w:del>
      <w:ins w:id="467" w:author="MIALOT Stephane" w:date="2016-11-07T14:45:00Z">
        <w:r w:rsidR="00AF6454" w:rsidRPr="000B17C7">
          <w:rPr>
            <w:rStyle w:val="Titre4Car"/>
          </w:rPr>
          <w:t>1.2.</w:t>
        </w:r>
      </w:ins>
      <w:ins w:id="468" w:author="MIALOT Stephane" w:date="2016-11-07T14:58:00Z">
        <w:r w:rsidR="00AF6454" w:rsidRPr="000B17C7">
          <w:rPr>
            <w:rStyle w:val="Titre4Car"/>
          </w:rPr>
          <w:t>4</w:t>
        </w:r>
      </w:ins>
      <w:ins w:id="469" w:author="MIALOT Stephane" w:date="2016-11-07T14:45:00Z">
        <w:r w:rsidR="00AF6454" w:rsidRPr="000B17C7">
          <w:rPr>
            <w:rStyle w:val="Titre4Car"/>
          </w:rPr>
          <w:t xml:space="preserve"> </w:t>
        </w:r>
      </w:ins>
      <w:ins w:id="470" w:author="7276693Z" w:date="2017-02-16T10:46:00Z">
        <w:r w:rsidR="0073504D" w:rsidRPr="000B17C7">
          <w:rPr>
            <w:rStyle w:val="Titre4Car"/>
          </w:rPr>
          <w:t xml:space="preserve">Prestation de sûreté particulière pour certains trains à destination de la Belgique et des Pays-Bas </w:t>
        </w:r>
      </w:ins>
    </w:p>
    <w:p w:rsidR="00AF6454" w:rsidRPr="000B17C7" w:rsidDel="009F6AC9" w:rsidRDefault="00AF6454" w:rsidP="00CB5869">
      <w:pPr>
        <w:rPr>
          <w:ins w:id="471" w:author="MIALOT Stephane" w:date="2016-11-07T14:45:00Z"/>
          <w:del w:id="472" w:author="7276693Z" w:date="2016-12-20T15:00:00Z"/>
        </w:rPr>
      </w:pPr>
    </w:p>
    <w:p w:rsidR="00CB5869" w:rsidRPr="000B17C7" w:rsidRDefault="00CB5869" w:rsidP="006F1DCE">
      <w:pPr>
        <w:pStyle w:val="Textedesaisie"/>
        <w:rPr>
          <w:ins w:id="473" w:author="MIALOT Stephane" w:date="2016-11-09T17:27:00Z"/>
          <w:color w:val="747678"/>
        </w:rPr>
      </w:pPr>
      <w:ins w:id="474" w:author="MIALOT Stephane" w:date="2016-11-09T17:27:00Z">
        <w:r w:rsidRPr="000B17C7">
          <w:rPr>
            <w:color w:val="747678"/>
          </w:rPr>
          <w:t>En application du décret n°2012-70</w:t>
        </w:r>
      </w:ins>
      <w:ins w:id="475" w:author="MIALOT Stephane" w:date="2016-11-16T18:26:00Z">
        <w:r w:rsidR="00375931" w:rsidRPr="000B17C7">
          <w:rPr>
            <w:color w:val="747678"/>
          </w:rPr>
          <w:t xml:space="preserve"> modifié</w:t>
        </w:r>
      </w:ins>
      <w:ins w:id="476" w:author="MIALOT Stephane" w:date="2016-11-09T17:27:00Z">
        <w:r w:rsidRPr="000B17C7">
          <w:rPr>
            <w:color w:val="747678"/>
          </w:rPr>
          <w:t xml:space="preserve">, le service de base comprend également </w:t>
        </w:r>
      </w:ins>
      <w:ins w:id="477" w:author="MIALOT Stephane" w:date="2016-11-09T17:28:00Z">
        <w:r w:rsidRPr="000B17C7">
          <w:rPr>
            <w:color w:val="747678"/>
          </w:rPr>
          <w:t>« </w:t>
        </w:r>
      </w:ins>
      <w:ins w:id="478" w:author="MIALOT Stephane" w:date="2016-11-09T17:27:00Z">
        <w:r w:rsidRPr="000B17C7">
          <w:rPr>
            <w:i/>
            <w:color w:val="747678"/>
          </w:rPr>
          <w:t>toute prestation particulière en gare résultant d'une exigence législative ou règlementaire ou d'un accord international notamment en matière de sûreté propre à certains services de transports </w:t>
        </w:r>
        <w:r w:rsidRPr="000B17C7">
          <w:rPr>
            <w:color w:val="747678"/>
          </w:rPr>
          <w:t>».</w:t>
        </w:r>
      </w:ins>
    </w:p>
    <w:p w:rsidR="00CB5869" w:rsidRPr="000B17C7" w:rsidRDefault="00CB5869" w:rsidP="006F1DCE">
      <w:pPr>
        <w:pStyle w:val="Textedesaisie"/>
        <w:rPr>
          <w:ins w:id="479" w:author="7276693Z" w:date="2016-12-21T11:26:00Z"/>
          <w:color w:val="747678"/>
        </w:rPr>
      </w:pPr>
      <w:ins w:id="480" w:author="MIALOT Stephane" w:date="2016-11-09T17:30:00Z">
        <w:r w:rsidRPr="000B17C7">
          <w:rPr>
            <w:color w:val="747678"/>
          </w:rPr>
          <w:t xml:space="preserve">Des arrêtés préfectoraux pris par le préfet de Paris et celui du Nord Pas de Calais Picardie imposent des formalités </w:t>
        </w:r>
      </w:ins>
      <w:ins w:id="481" w:author="MIALOT Stephane" w:date="2016-11-09T17:31:00Z">
        <w:r w:rsidRPr="000B17C7">
          <w:rPr>
            <w:color w:val="747678"/>
          </w:rPr>
          <w:t xml:space="preserve">particulières </w:t>
        </w:r>
      </w:ins>
      <w:ins w:id="482" w:author="MIALOT Stephane" w:date="2016-11-09T17:33:00Z">
        <w:r w:rsidR="00955F13" w:rsidRPr="000B17C7">
          <w:rPr>
            <w:color w:val="747678"/>
          </w:rPr>
          <w:t>aux passagers de</w:t>
        </w:r>
      </w:ins>
      <w:ins w:id="483" w:author="MIALOT Stephane" w:date="2016-11-09T17:37:00Z">
        <w:r w:rsidR="00955F13" w:rsidRPr="000B17C7">
          <w:rPr>
            <w:color w:val="747678"/>
          </w:rPr>
          <w:t xml:space="preserve"> certains</w:t>
        </w:r>
      </w:ins>
      <w:ins w:id="484" w:author="MIALOT Stephane" w:date="2016-11-09T17:31:00Z">
        <w:r w:rsidRPr="000B17C7">
          <w:rPr>
            <w:color w:val="747678"/>
          </w:rPr>
          <w:t xml:space="preserve"> trains « </w:t>
        </w:r>
      </w:ins>
      <w:ins w:id="485" w:author="MIALOT Stephane" w:date="2016-11-09T17:32:00Z">
        <w:r w:rsidRPr="000B17C7">
          <w:rPr>
            <w:i/>
            <w:color w:val="747678"/>
          </w:rPr>
          <w:t>en partance pour la Belgique ou le</w:t>
        </w:r>
      </w:ins>
      <w:ins w:id="486" w:author="5807556L" w:date="2016-12-06T14:41:00Z">
        <w:r w:rsidR="00777E19" w:rsidRPr="000B17C7">
          <w:rPr>
            <w:i/>
            <w:color w:val="747678"/>
          </w:rPr>
          <w:t>s</w:t>
        </w:r>
      </w:ins>
      <w:ins w:id="487" w:author="MIALOT Stephane" w:date="2016-11-09T17:32:00Z">
        <w:r w:rsidRPr="000B17C7">
          <w:rPr>
            <w:i/>
            <w:color w:val="747678"/>
          </w:rPr>
          <w:t xml:space="preserve"> Pays-Bas </w:t>
        </w:r>
        <w:r w:rsidRPr="000B17C7">
          <w:rPr>
            <w:color w:val="747678"/>
          </w:rPr>
          <w:t>»</w:t>
        </w:r>
      </w:ins>
      <w:ins w:id="488" w:author="MIALOT Stephane" w:date="2016-11-09T17:33:00Z">
        <w:r w:rsidRPr="000B17C7">
          <w:rPr>
            <w:color w:val="747678"/>
          </w:rPr>
          <w:t xml:space="preserve">, notamment </w:t>
        </w:r>
      </w:ins>
      <w:ins w:id="489" w:author="MIALOT Stephane" w:date="2016-11-09T17:34:00Z">
        <w:r w:rsidRPr="000B17C7">
          <w:rPr>
            <w:color w:val="747678"/>
          </w:rPr>
          <w:t>« </w:t>
        </w:r>
      </w:ins>
      <w:ins w:id="490" w:author="MIALOT Stephane" w:date="2016-11-09T17:33:00Z">
        <w:r w:rsidRPr="000B17C7">
          <w:rPr>
            <w:i/>
            <w:color w:val="747678"/>
          </w:rPr>
          <w:t>le passage dans des portiques de sécurité installés aux points d’accès des quais d’embarquement</w:t>
        </w:r>
      </w:ins>
      <w:ins w:id="491" w:author="MIALOT Stephane" w:date="2016-11-09T17:34:00Z">
        <w:r w:rsidRPr="000B17C7">
          <w:rPr>
            <w:color w:val="747678"/>
          </w:rPr>
          <w:t> »</w:t>
        </w:r>
      </w:ins>
      <w:ins w:id="492" w:author="MIALOT Stephane" w:date="2016-11-09T17:33:00Z">
        <w:r w:rsidRPr="000B17C7">
          <w:rPr>
            <w:color w:val="747678"/>
          </w:rPr>
          <w:t>.</w:t>
        </w:r>
      </w:ins>
    </w:p>
    <w:p w:rsidR="00A679FA" w:rsidRPr="000B17C7" w:rsidRDefault="00A679FA" w:rsidP="006F1DCE">
      <w:pPr>
        <w:pStyle w:val="Textedesaisie"/>
        <w:rPr>
          <w:ins w:id="493" w:author="MIALOT Stephane" w:date="2016-11-09T17:32:00Z"/>
          <w:color w:val="747678"/>
        </w:rPr>
      </w:pPr>
      <w:ins w:id="494" w:author="7276693Z" w:date="2016-12-21T11:27:00Z">
        <w:r w:rsidRPr="000B17C7">
          <w:rPr>
            <w:color w:val="747678"/>
          </w:rPr>
          <w:t>A la demande des pouvoirs publics, c</w:t>
        </w:r>
      </w:ins>
      <w:ins w:id="495" w:author="7276693Z" w:date="2016-12-21T11:26:00Z">
        <w:r w:rsidRPr="000B17C7">
          <w:rPr>
            <w:color w:val="747678"/>
          </w:rPr>
          <w:t>ette prestation a été mise en place dès 201</w:t>
        </w:r>
      </w:ins>
      <w:ins w:id="496" w:author="7276693Z" w:date="2016-12-21T11:27:00Z">
        <w:r w:rsidRPr="000B17C7">
          <w:rPr>
            <w:color w:val="747678"/>
          </w:rPr>
          <w:t xml:space="preserve">6 en Gare du Nord et de Lille Europe. Elle ne pouvait </w:t>
        </w:r>
      </w:ins>
      <w:ins w:id="497" w:author="7276693Z" w:date="2016-12-21T11:29:00Z">
        <w:r w:rsidRPr="000B17C7">
          <w:rPr>
            <w:color w:val="747678"/>
          </w:rPr>
          <w:t>figurer dans le</w:t>
        </w:r>
      </w:ins>
      <w:ins w:id="498" w:author="7276693Z" w:date="2016-12-21T11:27:00Z">
        <w:r w:rsidRPr="000B17C7">
          <w:rPr>
            <w:color w:val="747678"/>
          </w:rPr>
          <w:t xml:space="preserve"> DRG 2016</w:t>
        </w:r>
      </w:ins>
      <w:ins w:id="499" w:author="7276693Z" w:date="2016-12-21T11:28:00Z">
        <w:r w:rsidRPr="000B17C7">
          <w:rPr>
            <w:color w:val="747678"/>
          </w:rPr>
          <w:t xml:space="preserve">, ni même </w:t>
        </w:r>
      </w:ins>
      <w:ins w:id="500" w:author="7276693Z" w:date="2016-12-21T11:29:00Z">
        <w:r w:rsidRPr="000B17C7">
          <w:rPr>
            <w:color w:val="747678"/>
          </w:rPr>
          <w:t xml:space="preserve">dans le </w:t>
        </w:r>
      </w:ins>
      <w:ins w:id="501" w:author="7276693Z" w:date="2016-12-21T11:28:00Z">
        <w:r w:rsidRPr="000B17C7">
          <w:rPr>
            <w:color w:val="747678"/>
          </w:rPr>
          <w:t>DRG 2017 de consultation de décembre 2015</w:t>
        </w:r>
      </w:ins>
      <w:ins w:id="502" w:author="7276693Z" w:date="2016-12-21T11:30:00Z">
        <w:r w:rsidR="00E20BA9" w:rsidRPr="000B17C7">
          <w:rPr>
            <w:color w:val="747678"/>
          </w:rPr>
          <w:t>,</w:t>
        </w:r>
      </w:ins>
      <w:ins w:id="503" w:author="7276693Z" w:date="2016-12-21T11:27:00Z">
        <w:r w:rsidRPr="000B17C7">
          <w:rPr>
            <w:color w:val="747678"/>
          </w:rPr>
          <w:t xml:space="preserve"> car elle n</w:t>
        </w:r>
      </w:ins>
      <w:ins w:id="504" w:author="7276693Z" w:date="2016-12-21T11:28:00Z">
        <w:r w:rsidRPr="000B17C7">
          <w:rPr>
            <w:color w:val="747678"/>
          </w:rPr>
          <w:t>’était pas connue à la date de publication de ces documents</w:t>
        </w:r>
      </w:ins>
      <w:ins w:id="505" w:author="7276693Z" w:date="2016-12-21T11:29:00Z">
        <w:r w:rsidRPr="000B17C7">
          <w:rPr>
            <w:color w:val="747678"/>
          </w:rPr>
          <w:t>.</w:t>
        </w:r>
      </w:ins>
      <w:ins w:id="506" w:author="7276693Z" w:date="2017-01-27T16:38:00Z">
        <w:r w:rsidR="005E0E6D" w:rsidRPr="000B17C7">
          <w:rPr>
            <w:color w:val="747678"/>
          </w:rPr>
          <w:t xml:space="preserve"> Le coût de la prestation pour l’année 2016 devra néanmoins être supporté par le transporteur concerné.</w:t>
        </w:r>
      </w:ins>
    </w:p>
    <w:p w:rsidR="00CB5869" w:rsidRPr="000B17C7" w:rsidRDefault="00955F13" w:rsidP="006F1DCE">
      <w:pPr>
        <w:pStyle w:val="Textedesaisie"/>
        <w:rPr>
          <w:ins w:id="507" w:author="MIALOT Stephane" w:date="2016-11-09T17:27:00Z"/>
          <w:color w:val="747678"/>
        </w:rPr>
      </w:pPr>
      <w:ins w:id="508" w:author="MIALOT Stephane" w:date="2016-11-09T17:35:00Z">
        <w:r w:rsidRPr="000B17C7">
          <w:rPr>
            <w:color w:val="747678"/>
          </w:rPr>
          <w:t>La consistance précise des surfaces, installations et services accessibles ainsi que l’amplitude horaire de la prestation pour chacune des gares concernées sont détaillées dans les Consignes Locales de Gestion de Plateforme (CLGP) de chacune des gares, annexées au contrat d’accès gare.</w:t>
        </w:r>
      </w:ins>
    </w:p>
    <w:p w:rsidR="00955F13" w:rsidRPr="000B17C7" w:rsidRDefault="00955F13" w:rsidP="006F1DCE">
      <w:pPr>
        <w:pStyle w:val="Textedesaisie"/>
        <w:rPr>
          <w:ins w:id="509" w:author="MIALOT Stephane" w:date="2016-11-09T17:36:00Z"/>
          <w:color w:val="747678"/>
        </w:rPr>
      </w:pPr>
      <w:ins w:id="510" w:author="MIALOT Stephane" w:date="2016-11-09T17:36:00Z">
        <w:r w:rsidRPr="000B17C7">
          <w:rPr>
            <w:color w:val="747678"/>
          </w:rPr>
          <w:t xml:space="preserve">Dans chacune des gares concernées, cette prestation forme un tout indivisible bénéficiant à l’ensemble des EF </w:t>
        </w:r>
      </w:ins>
      <w:ins w:id="511" w:author="MIALOT Stephane" w:date="2016-11-09T17:37:00Z">
        <w:r w:rsidRPr="000B17C7">
          <w:rPr>
            <w:color w:val="747678"/>
          </w:rPr>
          <w:t>assujetties</w:t>
        </w:r>
      </w:ins>
      <w:ins w:id="512" w:author="MIALOT Stephane" w:date="2016-11-09T17:36:00Z">
        <w:r w:rsidRPr="000B17C7">
          <w:rPr>
            <w:color w:val="747678"/>
          </w:rPr>
          <w:t xml:space="preserve"> à cette obligation au départ de la gare, et à elles seules.</w:t>
        </w:r>
      </w:ins>
    </w:p>
    <w:p w:rsidR="00955F13" w:rsidRPr="000B17C7" w:rsidRDefault="00955F13" w:rsidP="0073504D">
      <w:pPr>
        <w:pStyle w:val="Textedesaisie"/>
        <w:rPr>
          <w:ins w:id="513" w:author="MIALOT Stephane" w:date="2016-11-09T17:36:00Z"/>
          <w:color w:val="747678"/>
        </w:rPr>
      </w:pPr>
      <w:ins w:id="514" w:author="MIALOT Stephane" w:date="2016-11-09T17:36:00Z">
        <w:r w:rsidRPr="000B17C7">
          <w:rPr>
            <w:color w:val="747678"/>
          </w:rPr>
          <w:t xml:space="preserve">SNCF Gares &amp; Connexions dimensionne les installations adaptées à chacune des gares concernées. A cette fin, SNCF Gares &amp; Connexions, sur la base de sa connaissance des flux de trafics actuels et prévisibles fournit </w:t>
        </w:r>
      </w:ins>
      <w:ins w:id="515" w:author="MIALOT Stephane" w:date="2016-11-09T17:39:00Z">
        <w:r w:rsidRPr="000B17C7">
          <w:rPr>
            <w:color w:val="747678"/>
          </w:rPr>
          <w:t>l</w:t>
        </w:r>
      </w:ins>
      <w:ins w:id="516" w:author="MIALOT Stephane" w:date="2016-11-09T17:36:00Z">
        <w:r w:rsidRPr="000B17C7">
          <w:rPr>
            <w:color w:val="747678"/>
          </w:rPr>
          <w:t xml:space="preserve">es aménagements permettant </w:t>
        </w:r>
      </w:ins>
      <w:ins w:id="517" w:author="MIALOT Stephane" w:date="2016-11-09T17:38:00Z">
        <w:r w:rsidRPr="000B17C7">
          <w:rPr>
            <w:color w:val="747678"/>
          </w:rPr>
          <w:t>la réalisation de la prestation</w:t>
        </w:r>
      </w:ins>
      <w:ins w:id="518" w:author="MIALOT Stephane" w:date="2016-11-09T17:39:00Z">
        <w:r w:rsidRPr="000B17C7">
          <w:rPr>
            <w:color w:val="747678"/>
          </w:rPr>
          <w:t xml:space="preserve"> et pilote les sous-traitants nécessaires</w:t>
        </w:r>
      </w:ins>
      <w:ins w:id="519" w:author="MIALOT Stephane" w:date="2016-11-09T17:38:00Z">
        <w:r w:rsidRPr="000B17C7">
          <w:rPr>
            <w:color w:val="747678"/>
          </w:rPr>
          <w:t>.</w:t>
        </w:r>
      </w:ins>
    </w:p>
    <w:p w:rsidR="002B77A8" w:rsidRPr="000B17C7" w:rsidRDefault="002B77A8" w:rsidP="002B77A8">
      <w:pPr>
        <w:pStyle w:val="Textedesaisie"/>
        <w:rPr>
          <w:ins w:id="520" w:author="7276693Z" w:date="2017-01-26T12:07:00Z"/>
          <w:color w:val="747678"/>
        </w:rPr>
      </w:pPr>
      <w:ins w:id="521" w:author="7276693Z" w:date="2017-01-26T12:07:00Z">
        <w:r w:rsidRPr="000B17C7">
          <w:rPr>
            <w:color w:val="747678"/>
          </w:rPr>
          <w:t>Un préavis de trois mois s’applique pour la mise en place ou la résiliation de cette prestation.</w:t>
        </w:r>
      </w:ins>
    </w:p>
    <w:p w:rsidR="00AF6454" w:rsidRPr="000B17C7" w:rsidDel="00605D58" w:rsidRDefault="00AF6454" w:rsidP="006F1DCE">
      <w:pPr>
        <w:pStyle w:val="Textedesaisie"/>
        <w:ind w:left="708"/>
        <w:rPr>
          <w:ins w:id="522" w:author="MIALOT Stephane" w:date="2016-11-07T14:58:00Z"/>
          <w:del w:id="523" w:author="7276693Z" w:date="2017-01-26T12:07:00Z"/>
        </w:rPr>
      </w:pPr>
    </w:p>
    <w:p w:rsidR="00AF6454" w:rsidRPr="00DD1009" w:rsidRDefault="00AF6454" w:rsidP="006F1DCE">
      <w:pPr>
        <w:pStyle w:val="Titre4"/>
        <w:rPr>
          <w:ins w:id="524" w:author="MIALOT Stephane" w:date="2016-11-07T14:58:00Z"/>
          <w:rStyle w:val="Titre3Car"/>
          <w:caps w:val="0"/>
          <w:color w:val="009AA6" w:themeColor="accent1"/>
          <w:sz w:val="22"/>
        </w:rPr>
      </w:pPr>
      <w:bookmarkStart w:id="525" w:name="_Toc475985059"/>
      <w:ins w:id="526" w:author="MIALOT Stephane" w:date="2016-11-07T14:58:00Z">
        <w:r w:rsidRPr="000B17C7">
          <w:rPr>
            <w:rStyle w:val="Titre3Car"/>
            <w:caps w:val="0"/>
            <w:color w:val="009AA6" w:themeColor="accent1"/>
            <w:sz w:val="22"/>
          </w:rPr>
          <w:t xml:space="preserve">1.2.5 </w:t>
        </w:r>
      </w:ins>
      <w:ins w:id="527" w:author="MIALOT Stephane" w:date="2016-11-07T14:59:00Z">
        <w:r w:rsidR="00615867" w:rsidRPr="000B17C7">
          <w:rPr>
            <w:rStyle w:val="Titre3Car"/>
            <w:caps w:val="0"/>
            <w:color w:val="009AA6" w:themeColor="accent1"/>
            <w:sz w:val="22"/>
          </w:rPr>
          <w:t>Mise à disposition d’espaces ou de locaux adaptés à la réalisation des opérations de vente de titres pour les services de transport ferroviaires</w:t>
        </w:r>
      </w:ins>
      <w:bookmarkEnd w:id="525"/>
    </w:p>
    <w:p w:rsidR="00EE7256" w:rsidRPr="000B17C7" w:rsidRDefault="00EE7256" w:rsidP="006F1DCE">
      <w:pPr>
        <w:pStyle w:val="Textedesaisie"/>
        <w:rPr>
          <w:ins w:id="528" w:author="MIALOT Stephane" w:date="2016-11-07T15:09:00Z"/>
          <w:color w:val="747678"/>
        </w:rPr>
      </w:pPr>
      <w:ins w:id="529" w:author="MIALOT Stephane" w:date="2016-11-07T15:09:00Z">
        <w:r w:rsidRPr="000B17C7">
          <w:rPr>
            <w:color w:val="747678"/>
          </w:rPr>
          <w:t>Les EF peuvent demander, dans les gares desservies par leur service de transport ferroviaire, l’occupation d’espaces ou de locaux en gare pour la réalisation des opérations de vente de titres pour les services de transport ferroviaires selon les conditions suivantes :</w:t>
        </w:r>
      </w:ins>
    </w:p>
    <w:p w:rsidR="00EE7256" w:rsidRPr="000B17C7" w:rsidRDefault="00EE7256" w:rsidP="006F1DCE">
      <w:pPr>
        <w:pStyle w:val="Textedesaisie"/>
        <w:numPr>
          <w:ilvl w:val="0"/>
          <w:numId w:val="209"/>
        </w:numPr>
        <w:rPr>
          <w:ins w:id="530" w:author="MIALOT Stephane" w:date="2016-11-07T15:09:00Z"/>
          <w:color w:val="747678"/>
        </w:rPr>
      </w:pPr>
      <w:ins w:id="531" w:author="MIALOT Stephane" w:date="2016-11-07T15:09:00Z">
        <w:r w:rsidRPr="000B17C7">
          <w:rPr>
            <w:color w:val="747678"/>
          </w:rPr>
          <w:t>les locaux ou surfaces sont proposés de façon à respecter les bonnes conditions de gestion des flux, la sécurité, le zoning de la gare (c’est à dire la répartition physique équilibrée des services et activités en gare) et la vocation commerciale ou technique des locaux ou surfaces demandés,</w:t>
        </w:r>
      </w:ins>
    </w:p>
    <w:p w:rsidR="00EE7256" w:rsidRPr="000B17C7" w:rsidRDefault="00EE7256" w:rsidP="006F1DCE">
      <w:pPr>
        <w:pStyle w:val="Textedesaisie"/>
        <w:numPr>
          <w:ilvl w:val="0"/>
          <w:numId w:val="23"/>
        </w:numPr>
        <w:rPr>
          <w:ins w:id="532" w:author="MIALOT Stephane" w:date="2016-11-07T15:09:00Z"/>
          <w:color w:val="747678"/>
        </w:rPr>
      </w:pPr>
      <w:ins w:id="533" w:author="MIALOT Stephane" w:date="2016-11-07T15:09:00Z">
        <w:r w:rsidRPr="000B17C7">
          <w:rPr>
            <w:color w:val="747678"/>
          </w:rPr>
          <w:t>l’utilisation des espaces ou locaux doit respecter les normes de la gare (sécurité, sûreté, etc.) citées en particulier dans le Règlement Intérieur « Occupants » de la gare.</w:t>
        </w:r>
      </w:ins>
    </w:p>
    <w:p w:rsidR="00EE7256" w:rsidRPr="000B17C7" w:rsidRDefault="00EE7256" w:rsidP="006F1DCE">
      <w:pPr>
        <w:pStyle w:val="Textedesaisie"/>
        <w:rPr>
          <w:ins w:id="534" w:author="MIALOT Stephane" w:date="2016-11-07T15:09:00Z"/>
          <w:color w:val="747678"/>
        </w:rPr>
      </w:pPr>
      <w:ins w:id="535" w:author="MIALOT Stephane" w:date="2016-11-07T15:09:00Z">
        <w:r w:rsidRPr="000B17C7">
          <w:rPr>
            <w:color w:val="747678"/>
          </w:rPr>
          <w:t>Ces occupations font l’objet d’un contrat spécifique avec SNCF Gares &amp; Connexions.</w:t>
        </w:r>
      </w:ins>
    </w:p>
    <w:p w:rsidR="00EE7256" w:rsidRPr="000B17C7" w:rsidRDefault="00EE7256" w:rsidP="006F1DCE">
      <w:pPr>
        <w:pStyle w:val="Textedesaisie"/>
        <w:rPr>
          <w:ins w:id="536" w:author="MIALOT Stephane" w:date="2016-11-07T15:09:00Z"/>
          <w:color w:val="747678"/>
        </w:rPr>
      </w:pPr>
      <w:ins w:id="537" w:author="MIALOT Stephane" w:date="2016-11-07T15:09:00Z">
        <w:r w:rsidRPr="000B17C7">
          <w:rPr>
            <w:color w:val="747678"/>
          </w:rPr>
          <w:t>Ce contrat n’est pas un bail commercial ; c’est une convention d’occupation du domaine public et est par conséquent soumis aux règles de la domanialité précisées dans le code général de la propriété des personnes publiques.</w:t>
        </w:r>
      </w:ins>
    </w:p>
    <w:p w:rsidR="00EE7256" w:rsidRPr="000B17C7" w:rsidRDefault="00EE7256" w:rsidP="006F1DCE">
      <w:pPr>
        <w:pStyle w:val="Textedesaisie"/>
        <w:rPr>
          <w:ins w:id="538" w:author="MIALOT Stephane" w:date="2016-11-07T15:09:00Z"/>
          <w:color w:val="747678"/>
        </w:rPr>
      </w:pPr>
      <w:ins w:id="539" w:author="MIALOT Stephane" w:date="2016-11-07T15:09:00Z">
        <w:r w:rsidRPr="000B17C7">
          <w:rPr>
            <w:color w:val="747678"/>
          </w:rPr>
          <w:t>Un tel contrat est accordé personnellement à l’occupant, il ne peut pas être librement cédé ou transféré à un tiers.</w:t>
        </w:r>
      </w:ins>
    </w:p>
    <w:p w:rsidR="00EE7256" w:rsidRPr="000B17C7" w:rsidRDefault="00EE7256" w:rsidP="006F1DCE">
      <w:pPr>
        <w:pStyle w:val="Textedesaisie"/>
        <w:rPr>
          <w:ins w:id="540" w:author="7276693Z" w:date="2016-12-13T09:07:00Z"/>
          <w:color w:val="747678"/>
        </w:rPr>
      </w:pPr>
      <w:ins w:id="541" w:author="MIALOT Stephane" w:date="2016-11-07T15:09:00Z">
        <w:r w:rsidRPr="000B17C7">
          <w:rPr>
            <w:color w:val="747678"/>
          </w:rPr>
          <w:t xml:space="preserve">Les modalités de la demande d’accès à cette prestation sont disponibles sur le site de SNCF Gares &amp; Connexions (www.gares-sncf.com). </w:t>
        </w:r>
      </w:ins>
    </w:p>
    <w:p w:rsidR="000D5185" w:rsidRPr="000B17C7" w:rsidRDefault="000D5185" w:rsidP="006F1DCE">
      <w:pPr>
        <w:pStyle w:val="Textedesaisie"/>
        <w:rPr>
          <w:ins w:id="542" w:author="MIALOT Stephane" w:date="2016-11-07T15:09:00Z"/>
          <w:color w:val="747678"/>
        </w:rPr>
      </w:pPr>
    </w:p>
    <w:p w:rsidR="00AF6454" w:rsidRPr="000B17C7" w:rsidDel="000D5185" w:rsidRDefault="002E2B07" w:rsidP="006F1DCE">
      <w:pPr>
        <w:pStyle w:val="Textedesaisie"/>
        <w:ind w:left="708"/>
        <w:rPr>
          <w:del w:id="543" w:author="7276693Z" w:date="2016-12-13T09:07:00Z"/>
        </w:rPr>
      </w:pPr>
      <w:del w:id="544" w:author="7276693Z" w:date="2016-12-13T09:07:00Z">
        <w:r w:rsidRPr="000B17C7" w:rsidDel="000D5185">
          <w:br w:type="column"/>
        </w:r>
      </w:del>
    </w:p>
    <w:p w:rsidR="00E314DC" w:rsidRPr="000B17C7" w:rsidRDefault="00E314DC" w:rsidP="002E2B07">
      <w:pPr>
        <w:pStyle w:val="Titre3"/>
        <w:rPr>
          <w:rStyle w:val="Titre3Car"/>
          <w:caps/>
        </w:rPr>
      </w:pPr>
      <w:bookmarkStart w:id="545" w:name="_Toc475985060"/>
      <w:r w:rsidRPr="000B17C7">
        <w:rPr>
          <w:rStyle w:val="Titre3Car"/>
          <w:caps/>
        </w:rPr>
        <w:t>1.3 Les prestations complémentaires</w:t>
      </w:r>
      <w:bookmarkEnd w:id="545"/>
    </w:p>
    <w:p w:rsidR="00E314DC" w:rsidRPr="000B17C7" w:rsidDel="009F6AC9" w:rsidRDefault="00E314DC" w:rsidP="00633B33">
      <w:pPr>
        <w:rPr>
          <w:del w:id="546" w:author="7276693Z" w:date="2016-12-20T15:01:00Z"/>
          <w:color w:val="747678"/>
        </w:rPr>
      </w:pPr>
    </w:p>
    <w:p w:rsidR="00E314DC" w:rsidRPr="000B17C7" w:rsidRDefault="0026008D" w:rsidP="006F1DCE">
      <w:pPr>
        <w:pStyle w:val="Textedesaisie"/>
        <w:rPr>
          <w:color w:val="747678"/>
        </w:rPr>
      </w:pPr>
      <w:r w:rsidRPr="000B17C7">
        <w:rPr>
          <w:color w:val="747678"/>
        </w:rPr>
        <w:t>SNCF Gares &amp; Connexions</w:t>
      </w:r>
      <w:r w:rsidR="00E314DC" w:rsidRPr="000B17C7">
        <w:rPr>
          <w:color w:val="747678"/>
        </w:rPr>
        <w:t xml:space="preserve"> propose selon les caractéristiques et les installations présentes en gare, les prestations complémentaires suivantes aux EF conformément à l’article 4 du Décret 2012-70 </w:t>
      </w:r>
      <w:ins w:id="547" w:author="MIALOT Stephane" w:date="2016-11-16T18:26:00Z">
        <w:r w:rsidR="00375931" w:rsidRPr="000B17C7">
          <w:rPr>
            <w:color w:val="747678"/>
          </w:rPr>
          <w:t xml:space="preserve">modifié </w:t>
        </w:r>
      </w:ins>
      <w:r w:rsidR="00E314DC" w:rsidRPr="000B17C7">
        <w:rPr>
          <w:color w:val="747678"/>
        </w:rPr>
        <w:t>relatif aux gares de voyageurs</w:t>
      </w:r>
      <w:del w:id="548" w:author="MIALOT Stephane" w:date="2016-11-16T18:27:00Z">
        <w:r w:rsidR="00E314DC" w:rsidRPr="000B17C7" w:rsidDel="00375931">
          <w:rPr>
            <w:color w:val="747678"/>
          </w:rPr>
          <w:delText xml:space="preserve"> […]</w:delText>
        </w:r>
      </w:del>
      <w:r w:rsidR="00E314DC" w:rsidRPr="000B17C7">
        <w:rPr>
          <w:color w:val="747678"/>
        </w:rPr>
        <w:t>.</w:t>
      </w:r>
    </w:p>
    <w:p w:rsidR="00E314DC" w:rsidRPr="00DD1009" w:rsidRDefault="00E314DC" w:rsidP="006F1DCE">
      <w:pPr>
        <w:pStyle w:val="Titre4"/>
        <w:rPr>
          <w:rStyle w:val="Titre3Car"/>
          <w:caps w:val="0"/>
          <w:color w:val="009AA6" w:themeColor="accent1"/>
          <w:sz w:val="22"/>
        </w:rPr>
      </w:pPr>
      <w:bookmarkStart w:id="549" w:name="_Toc475985061"/>
      <w:r w:rsidRPr="000B17C7">
        <w:rPr>
          <w:rStyle w:val="Titre3Car"/>
          <w:caps w:val="0"/>
          <w:color w:val="009AA6" w:themeColor="accent1"/>
          <w:sz w:val="22"/>
        </w:rPr>
        <w:t>1.3</w:t>
      </w:r>
      <w:r w:rsidR="00CE78D5" w:rsidRPr="000B17C7">
        <w:rPr>
          <w:rStyle w:val="Titre3Car"/>
          <w:caps w:val="0"/>
          <w:color w:val="009AA6" w:themeColor="accent1"/>
          <w:sz w:val="22"/>
        </w:rPr>
        <w:t>.1</w:t>
      </w:r>
      <w:r w:rsidRPr="000B17C7">
        <w:rPr>
          <w:rStyle w:val="Titre3Car"/>
          <w:caps w:val="0"/>
          <w:color w:val="009AA6" w:themeColor="accent1"/>
          <w:sz w:val="22"/>
        </w:rPr>
        <w:t xml:space="preserve"> Occupation par l’EF d’espaces ou de locaux en gare au seul usage de l’EF</w:t>
      </w:r>
      <w:bookmarkEnd w:id="549"/>
    </w:p>
    <w:p w:rsidR="00633B33" w:rsidRPr="000B17C7" w:rsidRDefault="00633B33" w:rsidP="006F1DCE"/>
    <w:p w:rsidR="00E314DC" w:rsidRPr="000B17C7" w:rsidRDefault="00E314DC" w:rsidP="006F1DCE">
      <w:pPr>
        <w:pStyle w:val="Textedesaisie"/>
        <w:rPr>
          <w:color w:val="747678"/>
        </w:rPr>
      </w:pPr>
      <w:r w:rsidRPr="000B17C7">
        <w:rPr>
          <w:color w:val="747678"/>
        </w:rPr>
        <w:t xml:space="preserve">Dans le cadre des prestations régulées, </w:t>
      </w:r>
      <w:del w:id="550" w:author="MIALOT Stephane" w:date="2016-11-07T14:49:00Z">
        <w:r w:rsidRPr="000B17C7" w:rsidDel="00AF6454">
          <w:rPr>
            <w:color w:val="747678"/>
          </w:rPr>
          <w:delText xml:space="preserve">énoncées dans le décret n° 2012-70, </w:delText>
        </w:r>
      </w:del>
      <w:r w:rsidRPr="000B17C7">
        <w:rPr>
          <w:color w:val="747678"/>
        </w:rPr>
        <w:t>les EF peuvent demander, dans les gares desservies par leur service de transport ferroviaire, l’occupation d’espaces ou de locaux en gare à leur seul usage, en fonction des capacités disponibles, selon les conditions suivantes :</w:t>
      </w:r>
    </w:p>
    <w:p w:rsidR="00E314DC" w:rsidRPr="000B17C7" w:rsidRDefault="00E314DC" w:rsidP="006F1DCE">
      <w:pPr>
        <w:pStyle w:val="Textedesaisie"/>
        <w:numPr>
          <w:ilvl w:val="0"/>
          <w:numId w:val="22"/>
        </w:numPr>
        <w:rPr>
          <w:color w:val="747678"/>
        </w:rPr>
      </w:pPr>
      <w:r w:rsidRPr="000B17C7">
        <w:rPr>
          <w:color w:val="747678"/>
        </w:rPr>
        <w:t xml:space="preserve">la destination principale de l’occupation doit être directement liée au service ferroviaire </w:t>
      </w:r>
      <w:del w:id="551" w:author="MIALOT Stephane" w:date="2016-11-09T17:40:00Z">
        <w:r w:rsidRPr="000B17C7" w:rsidDel="00955F13">
          <w:rPr>
            <w:color w:val="747678"/>
          </w:rPr>
          <w:delText xml:space="preserve">comme défini dans le décret </w:delText>
        </w:r>
      </w:del>
      <w:r w:rsidRPr="000B17C7">
        <w:rPr>
          <w:color w:val="747678"/>
        </w:rPr>
        <w:t xml:space="preserve">: </w:t>
      </w:r>
      <w:del w:id="552" w:author="MIALOT Stephane" w:date="2016-11-07T15:12:00Z">
        <w:r w:rsidRPr="000B17C7" w:rsidDel="00EE7256">
          <w:rPr>
            <w:color w:val="747678"/>
          </w:rPr>
          <w:delText xml:space="preserve">vente de titres de transport ferroviaire, </w:delText>
        </w:r>
      </w:del>
      <w:r w:rsidRPr="000B17C7">
        <w:rPr>
          <w:color w:val="747678"/>
        </w:rPr>
        <w:t>locaux de service pour les personnels ou pour les services techniques nécessaires au service ferroviaire ;</w:t>
      </w:r>
    </w:p>
    <w:p w:rsidR="00E314DC" w:rsidRPr="000B17C7" w:rsidRDefault="00E314DC" w:rsidP="006F1DCE">
      <w:pPr>
        <w:pStyle w:val="Textedesaisie"/>
        <w:numPr>
          <w:ilvl w:val="0"/>
          <w:numId w:val="22"/>
        </w:numPr>
        <w:rPr>
          <w:color w:val="747678"/>
        </w:rPr>
      </w:pPr>
      <w:r w:rsidRPr="000B17C7">
        <w:rPr>
          <w:color w:val="747678"/>
        </w:rPr>
        <w:t xml:space="preserve">toute modification de destination de l’occupation doit faire l’objet d’une information à </w:t>
      </w:r>
      <w:r w:rsidR="0026008D" w:rsidRPr="000B17C7">
        <w:rPr>
          <w:color w:val="747678"/>
        </w:rPr>
        <w:t>SNCF Gares &amp; Connexions</w:t>
      </w:r>
      <w:r w:rsidRPr="000B17C7">
        <w:rPr>
          <w:color w:val="747678"/>
        </w:rPr>
        <w:t xml:space="preserve"> qui donnera </w:t>
      </w:r>
      <w:r w:rsidR="00421121" w:rsidRPr="000B17C7">
        <w:rPr>
          <w:color w:val="747678"/>
        </w:rPr>
        <w:t>lieu ou non à</w:t>
      </w:r>
      <w:r w:rsidRPr="000B17C7">
        <w:rPr>
          <w:color w:val="747678"/>
        </w:rPr>
        <w:t xml:space="preserve"> autorisation ; </w:t>
      </w:r>
    </w:p>
    <w:p w:rsidR="00E314DC" w:rsidRPr="000B17C7" w:rsidRDefault="00E314DC" w:rsidP="006F1DCE">
      <w:pPr>
        <w:pStyle w:val="Textedesaisie"/>
        <w:numPr>
          <w:ilvl w:val="0"/>
          <w:numId w:val="22"/>
        </w:numPr>
        <w:rPr>
          <w:color w:val="747678"/>
        </w:rPr>
      </w:pPr>
      <w:r w:rsidRPr="000B17C7">
        <w:rPr>
          <w:color w:val="747678"/>
        </w:rPr>
        <w:t>les locaux ou surfaces sont proposés de façon à respecter les bonnes conditions de gestion des flux, la sécurité, le zoning de la gare (c’est à dire la répartition physique équilibrée des services et activités en gare) et la vocation commerciale ou technique des locaux ou surfaces demandés,</w:t>
      </w:r>
    </w:p>
    <w:p w:rsidR="00E06D48" w:rsidRPr="000B17C7" w:rsidRDefault="00E06D48" w:rsidP="006F1DCE">
      <w:pPr>
        <w:pStyle w:val="Textedesaisie"/>
        <w:numPr>
          <w:ilvl w:val="0"/>
          <w:numId w:val="23"/>
        </w:numPr>
        <w:rPr>
          <w:color w:val="747678"/>
        </w:rPr>
      </w:pPr>
      <w:r w:rsidRPr="000B17C7">
        <w:rPr>
          <w:color w:val="747678"/>
        </w:rPr>
        <w:t>l’utilisation des espaces ou locaux doit respecter les normes de la gare (sécurité, sûreté, etc.) citées en particulier dans le Règlement Intérieur « Occupants » de la gare.</w:t>
      </w:r>
    </w:p>
    <w:p w:rsidR="00E06D48" w:rsidRPr="000B17C7" w:rsidRDefault="00E06D48" w:rsidP="006F1DCE">
      <w:pPr>
        <w:pStyle w:val="Textedesaisie"/>
        <w:rPr>
          <w:color w:val="747678"/>
        </w:rPr>
      </w:pPr>
      <w:r w:rsidRPr="000B17C7">
        <w:rPr>
          <w:color w:val="747678"/>
        </w:rPr>
        <w:t xml:space="preserve">Ces occupations font l’objet d’un contrat spécifique avec </w:t>
      </w:r>
      <w:r w:rsidR="0026008D" w:rsidRPr="000B17C7">
        <w:rPr>
          <w:color w:val="747678"/>
        </w:rPr>
        <w:t>SNCF Gares &amp; Connexions</w:t>
      </w:r>
      <w:r w:rsidRPr="000B17C7">
        <w:rPr>
          <w:color w:val="747678"/>
        </w:rPr>
        <w:t>.</w:t>
      </w:r>
    </w:p>
    <w:p w:rsidR="00E06D48" w:rsidRPr="000B17C7" w:rsidRDefault="00E06D48" w:rsidP="006F1DCE">
      <w:pPr>
        <w:pStyle w:val="Textedesaisie"/>
        <w:rPr>
          <w:color w:val="747678"/>
        </w:rPr>
      </w:pPr>
      <w:r w:rsidRPr="000B17C7">
        <w:rPr>
          <w:color w:val="747678"/>
        </w:rPr>
        <w:t>Ce contrat n’est pas un bail commercial ;</w:t>
      </w:r>
      <w:r w:rsidR="00D6299A" w:rsidRPr="000B17C7">
        <w:rPr>
          <w:color w:val="747678"/>
        </w:rPr>
        <w:t xml:space="preserve"> </w:t>
      </w:r>
      <w:r w:rsidRPr="000B17C7">
        <w:rPr>
          <w:color w:val="747678"/>
        </w:rPr>
        <w:t>c’est une convention d’occupation du domaine public et est par conséquent soumis aux règles de la domanialité précisées dans le code général de la propriété des personnes publiques.</w:t>
      </w:r>
    </w:p>
    <w:p w:rsidR="00E06D48" w:rsidRPr="000B17C7" w:rsidRDefault="00E06D48" w:rsidP="006F1DCE">
      <w:pPr>
        <w:pStyle w:val="Textedesaisie"/>
        <w:rPr>
          <w:color w:val="747678"/>
        </w:rPr>
      </w:pPr>
      <w:r w:rsidRPr="000B17C7">
        <w:rPr>
          <w:color w:val="747678"/>
        </w:rPr>
        <w:t>Un tel contrat est accordé personnellement à l’occupant, il ne peut pas être librement cédé ou transféré à un tiers.</w:t>
      </w:r>
    </w:p>
    <w:p w:rsidR="00E06D48" w:rsidRPr="000B17C7" w:rsidRDefault="00E06D48" w:rsidP="006F1DCE">
      <w:pPr>
        <w:pStyle w:val="Textedesaisie"/>
        <w:rPr>
          <w:color w:val="747678"/>
        </w:rPr>
      </w:pPr>
      <w:r w:rsidRPr="000B17C7">
        <w:rPr>
          <w:color w:val="747678"/>
        </w:rPr>
        <w:t xml:space="preserve">Les modalités de la demande d’accès à cette prestation sont disponibles sur le site de </w:t>
      </w:r>
      <w:r w:rsidR="0026008D" w:rsidRPr="000B17C7">
        <w:rPr>
          <w:color w:val="747678"/>
        </w:rPr>
        <w:t>SNCF Gares &amp; Connexions</w:t>
      </w:r>
      <w:r w:rsidRPr="000B17C7">
        <w:rPr>
          <w:color w:val="747678"/>
        </w:rPr>
        <w:t xml:space="preserve"> (www.gares-sncf.com). </w:t>
      </w:r>
    </w:p>
    <w:p w:rsidR="00E06D48" w:rsidRPr="000B17C7" w:rsidRDefault="00E06D48" w:rsidP="006F1DCE">
      <w:pPr>
        <w:pStyle w:val="Textedesaisie"/>
        <w:rPr>
          <w:color w:val="747678"/>
        </w:rPr>
      </w:pPr>
      <w:r w:rsidRPr="000B17C7">
        <w:rPr>
          <w:color w:val="747678"/>
        </w:rPr>
        <w:t>A la demande des EF ne desservant pas une gare donnée, un espace ou un local peut néanmoins être proposé dans la</w:t>
      </w:r>
      <w:del w:id="553" w:author="MIALOT Stephane" w:date="2016-11-09T17:41:00Z">
        <w:r w:rsidRPr="000B17C7" w:rsidDel="00955F13">
          <w:rPr>
            <w:color w:val="747678"/>
          </w:rPr>
          <w:delText xml:space="preserve"> </w:delText>
        </w:r>
      </w:del>
      <w:r w:rsidRPr="000B17C7">
        <w:rPr>
          <w:color w:val="747678"/>
        </w:rPr>
        <w:t xml:space="preserve">dite gare, en fonction des disponibilités et des éventuels autres projets d’implantation prévus. </w:t>
      </w:r>
    </w:p>
    <w:p w:rsidR="00E06D48" w:rsidRPr="000B17C7" w:rsidDel="00026357" w:rsidRDefault="00E06D48" w:rsidP="006F1DCE">
      <w:pPr>
        <w:pStyle w:val="Textedesaisie"/>
        <w:rPr>
          <w:del w:id="554" w:author="7276693Z" w:date="2017-02-14T11:24:00Z"/>
        </w:rPr>
      </w:pPr>
    </w:p>
    <w:p w:rsidR="00E06D48" w:rsidRPr="00DD1009" w:rsidRDefault="00E06D48" w:rsidP="006F1DCE">
      <w:pPr>
        <w:pStyle w:val="Titre4"/>
        <w:rPr>
          <w:rStyle w:val="Titre3Car"/>
          <w:caps w:val="0"/>
          <w:color w:val="009AA6" w:themeColor="accent1"/>
          <w:sz w:val="22"/>
        </w:rPr>
      </w:pPr>
      <w:bookmarkStart w:id="555" w:name="_Toc475985062"/>
      <w:r w:rsidRPr="000B17C7">
        <w:rPr>
          <w:rStyle w:val="Titre3Car"/>
          <w:caps w:val="0"/>
          <w:color w:val="009AA6" w:themeColor="accent1"/>
          <w:sz w:val="22"/>
        </w:rPr>
        <w:t>1.3.2 Préchauffage des rames</w:t>
      </w:r>
      <w:bookmarkEnd w:id="555"/>
    </w:p>
    <w:p w:rsidR="00E06D48" w:rsidRPr="000B17C7" w:rsidRDefault="00E06D48" w:rsidP="006F1DCE">
      <w:pPr>
        <w:pStyle w:val="Textedesaisie"/>
        <w:rPr>
          <w:color w:val="747678"/>
        </w:rPr>
      </w:pPr>
      <w:r w:rsidRPr="000B17C7">
        <w:rPr>
          <w:color w:val="747678"/>
        </w:rPr>
        <w:t xml:space="preserve">Les installations de préchauffage en gare, en transférant de l’énergie électrique aux rames de voyageurs présentes en gare, permettent de les mettre en confort climatique : les préchauffer en hiver ou les climatiser en été. </w:t>
      </w:r>
    </w:p>
    <w:p w:rsidR="00E06D48" w:rsidRPr="000B17C7" w:rsidRDefault="00E06D48" w:rsidP="006F1DCE">
      <w:pPr>
        <w:pStyle w:val="Textedesaisie"/>
        <w:rPr>
          <w:color w:val="747678"/>
        </w:rPr>
      </w:pPr>
      <w:r w:rsidRPr="000B17C7">
        <w:rPr>
          <w:color w:val="747678"/>
        </w:rPr>
        <w:t xml:space="preserve">Les demandes des EF portant sur l’utilisation d’une ou plusieurs de ces installations font l’objet d’une étude de faisabilité site par site, en fonction de la date d’utilisation demandée par l’EF et de la disponibilité des installations. Au préalable, </w:t>
      </w:r>
      <w:r w:rsidR="0026008D" w:rsidRPr="000B17C7">
        <w:rPr>
          <w:color w:val="747678"/>
        </w:rPr>
        <w:t>SNCF Gares &amp; Connexions</w:t>
      </w:r>
      <w:r w:rsidRPr="000B17C7">
        <w:rPr>
          <w:color w:val="747678"/>
        </w:rPr>
        <w:t xml:space="preserve"> répond sous un mois à la demande des EF, en fournissant un descriptif des installations (existence dans la gare considérée, voies équipées, caractéristiques).</w:t>
      </w:r>
    </w:p>
    <w:p w:rsidR="00E06D48" w:rsidRPr="000B17C7" w:rsidRDefault="00E06D48" w:rsidP="006F1DCE">
      <w:pPr>
        <w:pStyle w:val="Textedesaisie"/>
        <w:rPr>
          <w:color w:val="747678"/>
        </w:rPr>
      </w:pPr>
      <w:r w:rsidRPr="000B17C7">
        <w:rPr>
          <w:color w:val="747678"/>
        </w:rPr>
        <w:t xml:space="preserve">Les opérations de main d’œuvre liées à la mise en protection, au branchement et débranchement des câblots et à la levée de la protection sur les installations sont à effectuer par le personnel de l’EF, sous sa propre responsabilité. Au préalable, </w:t>
      </w:r>
      <w:r w:rsidR="0026008D" w:rsidRPr="000B17C7">
        <w:rPr>
          <w:color w:val="747678"/>
        </w:rPr>
        <w:t>SNCF Gares &amp; Connexions</w:t>
      </w:r>
      <w:r w:rsidRPr="000B17C7">
        <w:rPr>
          <w:color w:val="747678"/>
        </w:rPr>
        <w:t xml:space="preserve"> remet à l’EF la documentation technique nécessaire relative à l’utilisation des installations de préchauffage sur les sites concernés.</w:t>
      </w:r>
    </w:p>
    <w:p w:rsidR="004D5A7B" w:rsidRPr="000B17C7" w:rsidRDefault="004D5A7B" w:rsidP="00E06D48">
      <w:pPr>
        <w:pStyle w:val="Textedesaisie"/>
        <w:jc w:val="both"/>
        <w:rPr>
          <w:color w:val="747678"/>
        </w:rPr>
        <w:sectPr w:rsidR="004D5A7B" w:rsidRPr="000B17C7" w:rsidSect="000675BB">
          <w:type w:val="continuous"/>
          <w:pgSz w:w="11906" w:h="16838" w:code="9"/>
          <w:pgMar w:top="567" w:right="1134" w:bottom="567" w:left="1134" w:header="567" w:footer="567" w:gutter="0"/>
          <w:cols w:space="708"/>
          <w:titlePg/>
          <w:docGrid w:linePitch="360"/>
        </w:sectPr>
      </w:pPr>
    </w:p>
    <w:p w:rsidR="004D5A7B" w:rsidRPr="000B17C7" w:rsidRDefault="004D5A7B" w:rsidP="00E06D48">
      <w:pPr>
        <w:pStyle w:val="Textedesaisie"/>
        <w:jc w:val="both"/>
        <w:rPr>
          <w:color w:val="747678"/>
        </w:rPr>
      </w:pPr>
    </w:p>
    <w:p w:rsidR="004D5A7B" w:rsidRPr="000B17C7" w:rsidRDefault="00E06D48" w:rsidP="006B0302">
      <w:pPr>
        <w:pStyle w:val="Titre2"/>
        <w:numPr>
          <w:ilvl w:val="0"/>
          <w:numId w:val="153"/>
        </w:numPr>
      </w:pPr>
      <w:bookmarkStart w:id="556" w:name="_Toc475985063"/>
      <w:r w:rsidRPr="000B17C7">
        <w:t>CONDITIONS D’UTILISATION DES GARES</w:t>
      </w:r>
      <w:bookmarkEnd w:id="556"/>
    </w:p>
    <w:p w:rsidR="004D5A7B" w:rsidRPr="000B17C7" w:rsidRDefault="004D5A7B" w:rsidP="004D5A7B"/>
    <w:p w:rsidR="004D5A7B" w:rsidRPr="000B17C7" w:rsidRDefault="004D5A7B" w:rsidP="004D5A7B">
      <w:pPr>
        <w:sectPr w:rsidR="004D5A7B" w:rsidRPr="000B17C7" w:rsidSect="00472908">
          <w:pgSz w:w="11906" w:h="16838" w:code="9"/>
          <w:pgMar w:top="567" w:right="1134" w:bottom="567" w:left="1134" w:header="567" w:footer="567" w:gutter="0"/>
          <w:cols w:space="708"/>
          <w:titlePg/>
          <w:docGrid w:linePitch="360"/>
        </w:sectPr>
      </w:pPr>
    </w:p>
    <w:p w:rsidR="00E06D48" w:rsidRPr="00DD1009" w:rsidRDefault="00E06D48" w:rsidP="002E2B07">
      <w:pPr>
        <w:pStyle w:val="Titre3"/>
        <w:rPr>
          <w:rStyle w:val="Titre3Car"/>
          <w:caps/>
        </w:rPr>
      </w:pPr>
      <w:bookmarkStart w:id="557" w:name="_Toc425768582"/>
      <w:bookmarkStart w:id="558" w:name="_Toc475985064"/>
      <w:r w:rsidRPr="000B17C7">
        <w:rPr>
          <w:rStyle w:val="Titre3Car"/>
          <w:caps/>
        </w:rPr>
        <w:t>Préliminaire : respect de la confidentialité</w:t>
      </w:r>
      <w:bookmarkEnd w:id="557"/>
      <w:bookmarkEnd w:id="558"/>
    </w:p>
    <w:p w:rsidR="00E06D48" w:rsidRPr="000B17C7" w:rsidDel="009F6AC9" w:rsidRDefault="00E06D48" w:rsidP="00633B33">
      <w:pPr>
        <w:rPr>
          <w:del w:id="559" w:author="7276693Z" w:date="2016-12-20T15:01:00Z"/>
        </w:rPr>
      </w:pPr>
    </w:p>
    <w:p w:rsidR="00E06D48" w:rsidRPr="000B17C7" w:rsidRDefault="0026008D" w:rsidP="006F1DCE">
      <w:pPr>
        <w:pStyle w:val="Textedesaisie"/>
        <w:rPr>
          <w:color w:val="747678"/>
        </w:rPr>
      </w:pPr>
      <w:r w:rsidRPr="000B17C7">
        <w:rPr>
          <w:color w:val="747678"/>
        </w:rPr>
        <w:t>SNCF Gares &amp; Connexions</w:t>
      </w:r>
      <w:r w:rsidR="00E06D48" w:rsidRPr="000B17C7">
        <w:rPr>
          <w:color w:val="747678"/>
        </w:rPr>
        <w:t xml:space="preserve"> et les EF s’engagent à ne pas divulguer et à ne pas dévoiler aux tiers, sous quelque forme que ce soit, une information confidentielle, notamment les échanges strictement confidentiels nécessaires dans le cadre des réunions tenues pour la conclusion et l’exécution d’un contrat.</w:t>
      </w:r>
    </w:p>
    <w:p w:rsidR="00E06D48" w:rsidRPr="000B17C7" w:rsidRDefault="00E06D48" w:rsidP="006F1DCE">
      <w:pPr>
        <w:pStyle w:val="Textedesaisie"/>
        <w:rPr>
          <w:color w:val="747678"/>
        </w:rPr>
      </w:pPr>
      <w:r w:rsidRPr="000B17C7">
        <w:rPr>
          <w:color w:val="747678"/>
        </w:rPr>
        <w:t xml:space="preserve">Le terme « information confidentielle » recouvre notamment le contenu du contrat liant chaque EF à </w:t>
      </w:r>
      <w:r w:rsidR="0026008D" w:rsidRPr="000B17C7">
        <w:rPr>
          <w:color w:val="747678"/>
        </w:rPr>
        <w:t>SNCF Gares &amp; Connexions</w:t>
      </w:r>
      <w:r w:rsidRPr="000B17C7">
        <w:rPr>
          <w:color w:val="747678"/>
        </w:rPr>
        <w:t xml:space="preserve">, le contenu de tout document ou information écrit(e) échangé entre </w:t>
      </w:r>
      <w:r w:rsidR="0026008D" w:rsidRPr="000B17C7">
        <w:rPr>
          <w:color w:val="747678"/>
        </w:rPr>
        <w:t>SNCF Gares &amp; Connexions</w:t>
      </w:r>
      <w:r w:rsidRPr="000B17C7">
        <w:rPr>
          <w:color w:val="747678"/>
        </w:rPr>
        <w:t xml:space="preserve"> et l’EF lors de la préparation et l’exécution d’un contrat, toute information concernant les clients et prestataires de </w:t>
      </w:r>
      <w:r w:rsidR="0026008D" w:rsidRPr="000B17C7">
        <w:rPr>
          <w:color w:val="747678"/>
        </w:rPr>
        <w:t>SNCF Gares &amp; Connexions</w:t>
      </w:r>
      <w:r w:rsidRPr="000B17C7">
        <w:rPr>
          <w:color w:val="747678"/>
        </w:rPr>
        <w:t xml:space="preserve"> ou de l’EF, tout document ou information expressément qualifié de «confidentiel(le)»</w:t>
      </w:r>
      <w:r w:rsidR="00EB5B09" w:rsidRPr="000B17C7">
        <w:rPr>
          <w:color w:val="747678"/>
        </w:rPr>
        <w:t xml:space="preserve"> </w:t>
      </w:r>
      <w:r w:rsidRPr="000B17C7">
        <w:rPr>
          <w:color w:val="747678"/>
        </w:rPr>
        <w:t>par</w:t>
      </w:r>
      <w:r w:rsidR="00EB5B09" w:rsidRPr="000B17C7">
        <w:rPr>
          <w:color w:val="747678"/>
        </w:rPr>
        <w:t xml:space="preserve"> </w:t>
      </w:r>
      <w:r w:rsidR="0026008D" w:rsidRPr="000B17C7">
        <w:rPr>
          <w:color w:val="747678"/>
        </w:rPr>
        <w:t>SNCF Gares &amp; Connexions</w:t>
      </w:r>
      <w:r w:rsidRPr="000B17C7">
        <w:rPr>
          <w:color w:val="747678"/>
        </w:rPr>
        <w:t xml:space="preserve"> ou l’EF.</w:t>
      </w:r>
    </w:p>
    <w:p w:rsidR="00E06D48" w:rsidRPr="000B17C7" w:rsidRDefault="00E06D48" w:rsidP="006F1DCE">
      <w:pPr>
        <w:pStyle w:val="Textedesaisie"/>
        <w:rPr>
          <w:color w:val="747678"/>
        </w:rPr>
      </w:pPr>
      <w:r w:rsidRPr="000B17C7">
        <w:rPr>
          <w:color w:val="747678"/>
        </w:rPr>
        <w:t>Cet engagement prend la forme d’un accord de confidentialité signé par chaque EF et</w:t>
      </w:r>
      <w:r w:rsidR="00670556" w:rsidRPr="000B17C7">
        <w:rPr>
          <w:color w:val="747678"/>
        </w:rPr>
        <w:t xml:space="preserve"> </w:t>
      </w:r>
      <w:r w:rsidR="0026008D" w:rsidRPr="000B17C7">
        <w:rPr>
          <w:color w:val="747678"/>
        </w:rPr>
        <w:t>SNCF Gares &amp; Connexions</w:t>
      </w:r>
      <w:r w:rsidRPr="000B17C7">
        <w:rPr>
          <w:color w:val="747678"/>
        </w:rPr>
        <w:t>, préalablement à toute première demande de fourniture d’accès et service. Il est valable pour l’ensemble des accès et services du présent document et couvre les échanges d’informations nécessaires à la préparation de chaque contrat. Cet engagement est complété par une clause de confidentialité insérée dans chaque contrat couvrant le contrat et l’exécution dudit contrat.</w:t>
      </w:r>
    </w:p>
    <w:p w:rsidR="00E06D48" w:rsidRPr="000B17C7" w:rsidRDefault="00E06D48" w:rsidP="006F1DCE">
      <w:pPr>
        <w:pStyle w:val="Textedesaisie"/>
        <w:rPr>
          <w:color w:val="747678"/>
        </w:rPr>
      </w:pPr>
      <w:r w:rsidRPr="000B17C7">
        <w:rPr>
          <w:color w:val="747678"/>
        </w:rPr>
        <w:t xml:space="preserve">Nonobstant ce principe de confidentialité, </w:t>
      </w:r>
      <w:r w:rsidR="0026008D" w:rsidRPr="000B17C7">
        <w:rPr>
          <w:color w:val="747678"/>
        </w:rPr>
        <w:t>SNCF Gares &amp; Connexions</w:t>
      </w:r>
      <w:r w:rsidRPr="000B17C7">
        <w:rPr>
          <w:color w:val="747678"/>
        </w:rPr>
        <w:t xml:space="preserve"> assure la transparence sur les tarifs, par la publication des tarifs et l’établissement de devis, ainsi que sur les modalités d’accès aux prestations, détaillées dans le présent document. </w:t>
      </w:r>
    </w:p>
    <w:p w:rsidR="00E06D48" w:rsidRPr="000B17C7" w:rsidRDefault="00E06D48" w:rsidP="006F1DCE">
      <w:pPr>
        <w:pStyle w:val="Textedesaisie"/>
        <w:rPr>
          <w:color w:val="747678"/>
        </w:rPr>
      </w:pPr>
      <w:r w:rsidRPr="000B17C7">
        <w:rPr>
          <w:color w:val="747678"/>
        </w:rPr>
        <w:t xml:space="preserve">Les données relatives à la circulation des trains en temps réel sont fournies par les EF pour la bonne réalisation des missions liées à la prestation de base. Toute fourniture d’information à des tiers est soumise pour validation aux entreprises ferroviaires. </w:t>
      </w:r>
    </w:p>
    <w:p w:rsidR="00375931" w:rsidRPr="000B17C7" w:rsidRDefault="00375931" w:rsidP="006F1DCE">
      <w:pPr>
        <w:pStyle w:val="Textedesaisie"/>
        <w:rPr>
          <w:ins w:id="560" w:author="MIALOT Stephane" w:date="2016-11-16T18:29:00Z"/>
          <w:color w:val="747678"/>
        </w:rPr>
      </w:pPr>
      <w:ins w:id="561" w:author="MIALOT Stephane" w:date="2016-11-16T18:29:00Z">
        <w:r w:rsidRPr="000B17C7">
          <w:rPr>
            <w:color w:val="747678"/>
          </w:rPr>
          <w:t>Les engagements de SNCF Gares &amp; Connexions en matière de transparence, d’équité et de respect de la confidentialité sont développés dans le Code de déontologie, établi par le directeur des gares, après avis de l’</w:t>
        </w:r>
      </w:ins>
      <w:ins w:id="562" w:author="7276693Z" w:date="2016-12-05T12:06:00Z">
        <w:r w:rsidR="00B415A2" w:rsidRPr="000B17C7">
          <w:rPr>
            <w:color w:val="747678"/>
          </w:rPr>
          <w:t>ARAFER</w:t>
        </w:r>
      </w:ins>
      <w:ins w:id="563" w:author="MIALOT Stephane" w:date="2016-11-16T18:29:00Z">
        <w:r w:rsidRPr="000B17C7">
          <w:rPr>
            <w:color w:val="747678"/>
          </w:rPr>
          <w:t>, et rendu public, conformément aux dispositions de l’article 29 du décret n°2015-138 du 10 février 2015 modifié par décret n°2016-1468 du 28 octobre 2016</w:t>
        </w:r>
        <w:del w:id="564" w:author="7276693Z" w:date="2017-02-14T10:47:00Z">
          <w:r w:rsidRPr="000B17C7" w:rsidDel="009A7F16">
            <w:rPr>
              <w:color w:val="747678"/>
            </w:rPr>
            <w:delText xml:space="preserve"> </w:delText>
          </w:r>
        </w:del>
        <w:r w:rsidRPr="000B17C7">
          <w:rPr>
            <w:color w:val="747678"/>
          </w:rPr>
          <w:t>. Ce document détaille les informations auxquelles les personnels employés par SNCF Gares &amp; Connexions peuvent avoir accès et précise leurs conditions d'utilisation et de communication, notamment pour les informations à caractère industriel et commercial mentionnées à l'</w:t>
        </w:r>
      </w:ins>
      <w:r w:rsidRPr="00D35536">
        <w:rPr>
          <w:color w:val="747678"/>
        </w:rPr>
        <w:fldChar w:fldCharType="begin"/>
      </w:r>
      <w:r w:rsidRPr="000B17C7">
        <w:rPr>
          <w:color w:val="747678"/>
        </w:rPr>
        <w:instrText xml:space="preserve"> HYPERLINK "https://www.legifrance.gouv.fr/affichTexteArticle.do?cidTexte=JORFTEXT000025179313&amp;idArticle=JORFARTI000025179338&amp;categorieLien=cid" </w:instrText>
      </w:r>
      <w:r w:rsidRPr="00D35536">
        <w:rPr>
          <w:color w:val="747678"/>
        </w:rPr>
        <w:fldChar w:fldCharType="separate"/>
      </w:r>
      <w:ins w:id="565" w:author="MIALOT Stephane" w:date="2016-11-16T18:29:00Z">
        <w:r w:rsidRPr="000B17C7">
          <w:rPr>
            <w:color w:val="747678"/>
          </w:rPr>
          <w:t>article 10</w:t>
        </w:r>
        <w:r w:rsidRPr="00D35536">
          <w:rPr>
            <w:color w:val="747678"/>
          </w:rPr>
          <w:fldChar w:fldCharType="end"/>
        </w:r>
        <w:r w:rsidRPr="000B17C7">
          <w:rPr>
            <w:color w:val="747678"/>
          </w:rPr>
          <w:t xml:space="preserve"> du décret</w:t>
        </w:r>
        <w:r w:rsidRPr="000B17C7">
          <w:rPr>
            <w:color w:val="auto"/>
          </w:rPr>
          <w:t xml:space="preserve"> </w:t>
        </w:r>
        <w:r w:rsidRPr="000B17C7">
          <w:rPr>
            <w:color w:val="747678"/>
          </w:rPr>
          <w:t xml:space="preserve">n° 2012-70 du 20 janvier 2012 modifié. </w:t>
        </w:r>
      </w:ins>
    </w:p>
    <w:p w:rsidR="00375931" w:rsidRPr="000B17C7" w:rsidRDefault="00375931" w:rsidP="00375931">
      <w:pPr>
        <w:pStyle w:val="Textedesaisie"/>
        <w:jc w:val="both"/>
        <w:rPr>
          <w:ins w:id="566" w:author="MIALOT Stephane" w:date="2016-11-16T18:29:00Z"/>
          <w:color w:val="747678"/>
        </w:rPr>
      </w:pPr>
      <w:ins w:id="567" w:author="MIALOT Stephane" w:date="2016-11-16T18:29:00Z">
        <w:r w:rsidRPr="000B17C7">
          <w:rPr>
            <w:color w:val="747678"/>
          </w:rPr>
          <w:t>Ce code de déontologie définit également les procédures auxquelles se conforment les personnels qui agissent sous l'autorité du directeur des gares lorsqu'ils assurent les prestations définies à l'</w:t>
        </w:r>
      </w:ins>
      <w:r w:rsidRPr="00D35536">
        <w:rPr>
          <w:color w:val="747678"/>
        </w:rPr>
        <w:fldChar w:fldCharType="begin"/>
      </w:r>
      <w:r w:rsidRPr="000B17C7">
        <w:rPr>
          <w:color w:val="747678"/>
        </w:rPr>
        <w:instrText xml:space="preserve"> HYPERLINK "https://www.legifrance.gouv.fr/affichTexteArticle.do?cidTexte=JORFTEXT000025179313&amp;idArticle=JORFARTI000025179332&amp;categorieLien=cid" </w:instrText>
      </w:r>
      <w:r w:rsidRPr="00D35536">
        <w:rPr>
          <w:color w:val="747678"/>
        </w:rPr>
        <w:fldChar w:fldCharType="separate"/>
      </w:r>
      <w:ins w:id="568" w:author="MIALOT Stephane" w:date="2016-11-16T18:29:00Z">
        <w:r w:rsidRPr="000B17C7">
          <w:rPr>
            <w:color w:val="747678"/>
          </w:rPr>
          <w:t>article 4</w:t>
        </w:r>
        <w:r w:rsidRPr="00D35536">
          <w:rPr>
            <w:color w:val="747678"/>
          </w:rPr>
          <w:fldChar w:fldCharType="end"/>
        </w:r>
        <w:r w:rsidRPr="000B17C7">
          <w:rPr>
            <w:color w:val="747678"/>
          </w:rPr>
          <w:t xml:space="preserve"> du décret du 20 janvier 2012 susvisé.</w:t>
        </w:r>
      </w:ins>
    </w:p>
    <w:p w:rsidR="00E06D48" w:rsidRPr="000B17C7" w:rsidRDefault="00E06D48" w:rsidP="00E06D48">
      <w:pPr>
        <w:pStyle w:val="Textedesaisie"/>
        <w:jc w:val="both"/>
        <w:rPr>
          <w:color w:val="747678"/>
        </w:rPr>
      </w:pPr>
      <w:del w:id="569" w:author="MIALOT Stephane" w:date="2016-11-16T18:29:00Z">
        <w:r w:rsidRPr="000B17C7" w:rsidDel="00375931">
          <w:rPr>
            <w:color w:val="747678"/>
          </w:rPr>
          <w:delText xml:space="preserve">Les engagements de </w:delText>
        </w:r>
        <w:r w:rsidR="0026008D" w:rsidRPr="000B17C7" w:rsidDel="00375931">
          <w:rPr>
            <w:color w:val="747678"/>
          </w:rPr>
          <w:delText>SNCF Gares &amp; Connexions</w:delText>
        </w:r>
        <w:r w:rsidRPr="000B17C7" w:rsidDel="00375931">
          <w:rPr>
            <w:color w:val="747678"/>
          </w:rPr>
          <w:delText xml:space="preserve"> en matière de transparence, d’équité et de respect de la confidentialité sont développés dans le Code de déontologie, établi par le directeur des gares et rendu public, conformément aux dispositions du Décret 2012-70. </w:delText>
        </w:r>
      </w:del>
      <w:r w:rsidRPr="000B17C7">
        <w:rPr>
          <w:color w:val="747678"/>
        </w:rPr>
        <w:t xml:space="preserve">Ce document est accessible sur le site internet </w:t>
      </w:r>
      <w:r w:rsidR="0026008D" w:rsidRPr="000B17C7">
        <w:rPr>
          <w:color w:val="747678"/>
        </w:rPr>
        <w:t>SNCF Gares &amp; Connexions</w:t>
      </w:r>
      <w:r w:rsidRPr="000B17C7">
        <w:rPr>
          <w:color w:val="747678"/>
        </w:rPr>
        <w:t xml:space="preserve"> (www.gares-sncf.com).</w:t>
      </w:r>
    </w:p>
    <w:p w:rsidR="00E06D48" w:rsidRPr="000B17C7" w:rsidRDefault="004D5A7B" w:rsidP="006F1DCE">
      <w:pPr>
        <w:pStyle w:val="Titre3"/>
        <w:rPr>
          <w:rStyle w:val="Titre3Car"/>
          <w:caps/>
        </w:rPr>
      </w:pPr>
      <w:r w:rsidRPr="00DD1009">
        <w:rPr>
          <w:color w:val="747678"/>
        </w:rPr>
        <w:br w:type="column"/>
      </w:r>
      <w:bookmarkStart w:id="570" w:name="_Toc475985065"/>
      <w:r w:rsidR="00CE78D5" w:rsidRPr="000B17C7">
        <w:rPr>
          <w:rStyle w:val="Titre3Car"/>
          <w:caps/>
        </w:rPr>
        <w:t xml:space="preserve">2.1 </w:t>
      </w:r>
      <w:r w:rsidR="00E06D48" w:rsidRPr="000B17C7">
        <w:rPr>
          <w:rStyle w:val="Titre3Car"/>
          <w:caps/>
        </w:rPr>
        <w:t>Demande d’utilisation</w:t>
      </w:r>
      <w:bookmarkEnd w:id="570"/>
    </w:p>
    <w:p w:rsidR="00E06D48" w:rsidRPr="00DD1009" w:rsidRDefault="00E06D48" w:rsidP="006F1DCE">
      <w:pPr>
        <w:pStyle w:val="Titre4"/>
        <w:rPr>
          <w:rStyle w:val="Titre3Car"/>
          <w:caps w:val="0"/>
          <w:color w:val="009AA6" w:themeColor="accent1"/>
          <w:sz w:val="22"/>
        </w:rPr>
      </w:pPr>
      <w:bookmarkStart w:id="571" w:name="_Toc475985066"/>
      <w:r w:rsidRPr="000B17C7">
        <w:rPr>
          <w:rStyle w:val="Titre3Car"/>
          <w:caps w:val="0"/>
          <w:color w:val="009AA6" w:themeColor="accent1"/>
          <w:sz w:val="22"/>
        </w:rPr>
        <w:t xml:space="preserve">2.1.1 Interlocuteur </w:t>
      </w:r>
      <w:r w:rsidR="0026008D" w:rsidRPr="000B17C7">
        <w:rPr>
          <w:rStyle w:val="Titre3Car"/>
          <w:caps w:val="0"/>
          <w:color w:val="009AA6" w:themeColor="accent1"/>
          <w:sz w:val="22"/>
        </w:rPr>
        <w:t>SNCF Gares &amp; Connexions</w:t>
      </w:r>
      <w:r w:rsidRPr="000B17C7">
        <w:rPr>
          <w:rStyle w:val="Titre3Car"/>
          <w:caps w:val="0"/>
          <w:color w:val="009AA6" w:themeColor="accent1"/>
          <w:sz w:val="22"/>
        </w:rPr>
        <w:t xml:space="preserve"> pour les EF</w:t>
      </w:r>
      <w:bookmarkEnd w:id="571"/>
    </w:p>
    <w:p w:rsidR="00E06D48" w:rsidRPr="000B17C7" w:rsidRDefault="00E06D48" w:rsidP="006F1DCE">
      <w:pPr>
        <w:pStyle w:val="Textedesaisie"/>
        <w:rPr>
          <w:color w:val="747678"/>
        </w:rPr>
      </w:pPr>
      <w:r w:rsidRPr="000B17C7">
        <w:rPr>
          <w:color w:val="747678"/>
        </w:rPr>
        <w:t xml:space="preserve">Le GGEF </w:t>
      </w:r>
      <w:ins w:id="572" w:author="7809196g" w:date="2017-02-23T17:36:00Z">
        <w:r w:rsidR="009704B7" w:rsidRPr="000B17C7">
          <w:rPr>
            <w:color w:val="747678"/>
          </w:rPr>
          <w:t xml:space="preserve">(Guichet d’accès aux gares pour les Entreprises Ferroviaires) </w:t>
        </w:r>
      </w:ins>
      <w:ins w:id="573" w:author="MIALOT Stephane" w:date="2016-11-16T18:33:00Z">
        <w:r w:rsidR="00375931" w:rsidRPr="000B17C7">
          <w:rPr>
            <w:color w:val="747678"/>
          </w:rPr>
          <w:t>est chargé conformément au décret 2016-1468 « </w:t>
        </w:r>
        <w:r w:rsidR="00375931" w:rsidRPr="000B17C7">
          <w:rPr>
            <w:i/>
            <w:color w:val="747678"/>
          </w:rPr>
          <w:t>de recevoir et de traiter les demandes d’accès et de fournitures </w:t>
        </w:r>
        <w:r w:rsidR="00375931" w:rsidRPr="000B17C7">
          <w:rPr>
            <w:color w:val="747678"/>
          </w:rPr>
          <w:t xml:space="preserve">» des prestations régulées. Il </w:t>
        </w:r>
      </w:ins>
      <w:r w:rsidRPr="000B17C7">
        <w:rPr>
          <w:color w:val="747678"/>
        </w:rPr>
        <w:t xml:space="preserve">est l’interlocuteur des EF pour tous les accès et services régulés de </w:t>
      </w:r>
      <w:r w:rsidR="0026008D" w:rsidRPr="000B17C7">
        <w:rPr>
          <w:color w:val="747678"/>
        </w:rPr>
        <w:t>SNCF Gares &amp; Connexions</w:t>
      </w:r>
      <w:r w:rsidRPr="000B17C7">
        <w:rPr>
          <w:color w:val="747678"/>
        </w:rPr>
        <w:t xml:space="preserve"> décrits dans le présent DRG et ne relevant pas des prérogatives de SNCF Réseau.</w:t>
      </w:r>
    </w:p>
    <w:p w:rsidR="00E06D48" w:rsidRPr="000B17C7" w:rsidDel="00EE7256" w:rsidRDefault="00E06D48" w:rsidP="006F1DCE">
      <w:pPr>
        <w:pStyle w:val="Textedesaisie"/>
        <w:rPr>
          <w:del w:id="574" w:author="MIALOT Stephane" w:date="2016-11-07T15:14:00Z"/>
          <w:color w:val="747678"/>
        </w:rPr>
      </w:pPr>
      <w:r w:rsidRPr="000B17C7">
        <w:rPr>
          <w:color w:val="747678"/>
        </w:rPr>
        <w:t xml:space="preserve">Les EF doivent prendre </w:t>
      </w:r>
      <w:ins w:id="575" w:author="MIALOT Stephane" w:date="2016-11-16T18:31:00Z">
        <w:r w:rsidR="00375931" w:rsidRPr="000B17C7">
          <w:rPr>
            <w:color w:val="747678"/>
          </w:rPr>
          <w:t xml:space="preserve">un premier </w:t>
        </w:r>
      </w:ins>
      <w:r w:rsidRPr="000B17C7">
        <w:rPr>
          <w:color w:val="747678"/>
        </w:rPr>
        <w:t xml:space="preserve">contact par écrit (lettre, fax ou courriel) auprès du GGEF pour toute demande de renseignement concernant lesdits accès et services ainsi que pour toute commande d’accès ou de services. Un formulaire de demande de prestation en gare est disponible sur le site internet de </w:t>
      </w:r>
      <w:r w:rsidR="0026008D" w:rsidRPr="000B17C7">
        <w:rPr>
          <w:color w:val="747678"/>
        </w:rPr>
        <w:t>SNCF Gares &amp; Connexions</w:t>
      </w:r>
      <w:r w:rsidRPr="000B17C7">
        <w:rPr>
          <w:color w:val="747678"/>
        </w:rPr>
        <w:t xml:space="preserve"> (www.gares-sncf.com). </w:t>
      </w:r>
      <w:del w:id="576" w:author="MIALOT Stephane" w:date="2016-11-07T15:14:00Z">
        <w:r w:rsidRPr="000B17C7" w:rsidDel="00EE7256">
          <w:rPr>
            <w:color w:val="747678"/>
          </w:rPr>
          <w:delText xml:space="preserve">Aucune demande effectuée directement auprès d’un autre interlocuteur au sein de </w:delText>
        </w:r>
        <w:r w:rsidR="0026008D" w:rsidRPr="000B17C7" w:rsidDel="00EE7256">
          <w:rPr>
            <w:color w:val="747678"/>
          </w:rPr>
          <w:delText>SNCF Gares &amp; Connexions</w:delText>
        </w:r>
        <w:r w:rsidRPr="000B17C7" w:rsidDel="00EE7256">
          <w:rPr>
            <w:color w:val="747678"/>
          </w:rPr>
          <w:delText xml:space="preserve"> ne sera prise en compte.</w:delText>
        </w:r>
      </w:del>
    </w:p>
    <w:p w:rsidR="00375931" w:rsidRPr="000B17C7" w:rsidRDefault="00375931" w:rsidP="006F1DCE">
      <w:pPr>
        <w:pStyle w:val="Textedesaisie"/>
        <w:rPr>
          <w:ins w:id="577" w:author="MIALOT Stephane" w:date="2016-11-16T18:30:00Z"/>
          <w:color w:val="747678"/>
        </w:rPr>
      </w:pPr>
      <w:ins w:id="578" w:author="MIALOT Stephane" w:date="2016-11-16T18:30:00Z">
        <w:r w:rsidRPr="000B17C7">
          <w:rPr>
            <w:color w:val="747678"/>
          </w:rPr>
          <w:t>Pour mieux prendre en compte les besoins des EF, SNCF Gares &amp; Connexions a mis en place un réseau de Responsables Grands Comptes. Il permet de dédier un interlocuteur privilégié à chaque client pour l’accompagner sur l’ensemble de ses projets de développement, proposer des réponses personnalisées et assurer un suivi des prestations réalisées.</w:t>
        </w:r>
      </w:ins>
    </w:p>
    <w:p w:rsidR="00375931" w:rsidRPr="000B17C7" w:rsidRDefault="00375931" w:rsidP="00375931">
      <w:pPr>
        <w:pStyle w:val="Textedesaisie"/>
        <w:jc w:val="both"/>
        <w:rPr>
          <w:ins w:id="579" w:author="MIALOT Stephane" w:date="2016-11-16T18:30:00Z"/>
          <w:color w:val="747678"/>
        </w:rPr>
      </w:pPr>
      <w:ins w:id="580" w:author="MIALOT Stephane" w:date="2016-11-16T18:30:00Z">
        <w:r w:rsidRPr="000B17C7">
          <w:rPr>
            <w:color w:val="747678"/>
          </w:rPr>
          <w:t>Le GGEF est naturellement intégré à cette Direction Grands Comptes.</w:t>
        </w:r>
      </w:ins>
    </w:p>
    <w:p w:rsidR="00CE78D5" w:rsidRPr="000B17C7" w:rsidRDefault="00E06D48" w:rsidP="00E06D48">
      <w:pPr>
        <w:pStyle w:val="Textedesaisie"/>
        <w:jc w:val="both"/>
        <w:rPr>
          <w:color w:val="747678"/>
        </w:rPr>
      </w:pPr>
      <w:r w:rsidRPr="000B17C7">
        <w:rPr>
          <w:color w:val="747678"/>
        </w:rPr>
        <w:t>Les coordonnées du GGEF sont :</w:t>
      </w:r>
    </w:p>
    <w:p w:rsidR="00CE78D5" w:rsidRPr="000B17C7" w:rsidDel="009F6AC9" w:rsidRDefault="00CE78D5" w:rsidP="00E06D48">
      <w:pPr>
        <w:pStyle w:val="Textedesaisie"/>
        <w:jc w:val="both"/>
        <w:rPr>
          <w:del w:id="581" w:author="7276693Z" w:date="2016-12-20T15:01:00Z"/>
          <w:color w:val="747678"/>
        </w:rPr>
      </w:pPr>
    </w:p>
    <w:p w:rsidR="00E06D48" w:rsidRPr="000B17C7" w:rsidRDefault="00E06D48" w:rsidP="00CE78D5">
      <w:pPr>
        <w:spacing w:before="120" w:line="240" w:lineRule="auto"/>
        <w:jc w:val="both"/>
        <w:rPr>
          <w:rStyle w:val="Accentuation"/>
          <w:rFonts w:ascii="Avenir LT Std 35 Light" w:eastAsia="Times New Roman" w:hAnsi="Avenir LT Std 35 Light" w:cs="Arial"/>
          <w:bCs/>
          <w:i w:val="0"/>
          <w:color w:val="7030A0"/>
          <w:lang w:eastAsia="fr-FR"/>
        </w:rPr>
      </w:pPr>
      <w:r w:rsidRPr="000B17C7">
        <w:rPr>
          <w:rStyle w:val="Accentuation"/>
          <w:rFonts w:ascii="Avenir LT Std 35 Light" w:eastAsia="Times New Roman" w:hAnsi="Avenir LT Std 35 Light" w:cs="Arial"/>
          <w:bCs/>
          <w:i w:val="0"/>
          <w:color w:val="7030A0"/>
          <w:lang w:eastAsia="fr-FR"/>
        </w:rPr>
        <w:t xml:space="preserve">Guichet d'accès aux Gares pour les Entreprises Ferroviaires </w:t>
      </w:r>
    </w:p>
    <w:p w:rsidR="00E06D48" w:rsidRPr="000B17C7" w:rsidRDefault="00E06D48" w:rsidP="00CE78D5">
      <w:pPr>
        <w:spacing w:line="240" w:lineRule="auto"/>
        <w:jc w:val="both"/>
        <w:rPr>
          <w:rStyle w:val="lev"/>
          <w:b w:val="0"/>
          <w:bCs w:val="0"/>
          <w:iCs/>
          <w:caps/>
          <w:color w:val="808080" w:themeColor="background1" w:themeShade="80"/>
          <w:lang w:eastAsia="fr-FR"/>
        </w:rPr>
      </w:pPr>
      <w:r w:rsidRPr="000B17C7">
        <w:rPr>
          <w:rStyle w:val="lev"/>
          <w:b w:val="0"/>
          <w:bCs w:val="0"/>
          <w:iCs/>
          <w:caps/>
          <w:color w:val="808080" w:themeColor="background1" w:themeShade="80"/>
          <w:lang w:eastAsia="fr-FR"/>
        </w:rPr>
        <w:t xml:space="preserve">SNCF </w:t>
      </w:r>
      <w:r w:rsidR="00C812E6" w:rsidRPr="000B17C7">
        <w:rPr>
          <w:rStyle w:val="lev"/>
          <w:b w:val="0"/>
          <w:bCs w:val="0"/>
          <w:iCs/>
          <w:caps/>
          <w:color w:val="808080" w:themeColor="background1" w:themeShade="80"/>
          <w:lang w:eastAsia="fr-FR"/>
        </w:rPr>
        <w:t>–</w:t>
      </w:r>
      <w:r w:rsidRPr="000B17C7">
        <w:rPr>
          <w:rStyle w:val="lev"/>
          <w:b w:val="0"/>
          <w:bCs w:val="0"/>
          <w:iCs/>
          <w:caps/>
          <w:color w:val="808080" w:themeColor="background1" w:themeShade="80"/>
          <w:lang w:eastAsia="fr-FR"/>
        </w:rPr>
        <w:t xml:space="preserve"> GARES</w:t>
      </w:r>
      <w:r w:rsidR="00C812E6" w:rsidRPr="000B17C7">
        <w:rPr>
          <w:rStyle w:val="lev"/>
          <w:b w:val="0"/>
          <w:bCs w:val="0"/>
          <w:iCs/>
          <w:caps/>
          <w:color w:val="808080" w:themeColor="background1" w:themeShade="80"/>
          <w:lang w:eastAsia="fr-FR"/>
        </w:rPr>
        <w:t xml:space="preserve"> </w:t>
      </w:r>
      <w:r w:rsidRPr="000B17C7">
        <w:rPr>
          <w:rStyle w:val="lev"/>
          <w:b w:val="0"/>
          <w:bCs w:val="0"/>
          <w:iCs/>
          <w:caps/>
          <w:color w:val="808080" w:themeColor="background1" w:themeShade="80"/>
          <w:lang w:eastAsia="fr-FR"/>
        </w:rPr>
        <w:t>&amp;</w:t>
      </w:r>
      <w:r w:rsidR="00C812E6" w:rsidRPr="000B17C7">
        <w:rPr>
          <w:rStyle w:val="lev"/>
          <w:b w:val="0"/>
          <w:bCs w:val="0"/>
          <w:iCs/>
          <w:caps/>
          <w:color w:val="808080" w:themeColor="background1" w:themeShade="80"/>
          <w:lang w:eastAsia="fr-FR"/>
        </w:rPr>
        <w:t xml:space="preserve"> </w:t>
      </w:r>
      <w:r w:rsidRPr="000B17C7">
        <w:rPr>
          <w:rStyle w:val="lev"/>
          <w:b w:val="0"/>
          <w:bCs w:val="0"/>
          <w:iCs/>
          <w:caps/>
          <w:color w:val="808080" w:themeColor="background1" w:themeShade="80"/>
          <w:lang w:eastAsia="fr-FR"/>
        </w:rPr>
        <w:t>CONNEXIONS</w:t>
      </w:r>
    </w:p>
    <w:p w:rsidR="00E06D48" w:rsidRPr="000B17C7" w:rsidRDefault="00E06D48" w:rsidP="00CE78D5">
      <w:pPr>
        <w:spacing w:line="240" w:lineRule="auto"/>
        <w:jc w:val="both"/>
        <w:rPr>
          <w:rStyle w:val="lev"/>
          <w:b w:val="0"/>
          <w:bCs w:val="0"/>
          <w:iCs/>
          <w:caps/>
          <w:color w:val="808080" w:themeColor="background1" w:themeShade="80"/>
          <w:lang w:eastAsia="fr-FR"/>
        </w:rPr>
      </w:pPr>
      <w:r w:rsidRPr="000B17C7">
        <w:rPr>
          <w:rStyle w:val="lev"/>
          <w:b w:val="0"/>
          <w:bCs w:val="0"/>
          <w:iCs/>
          <w:caps/>
          <w:color w:val="808080" w:themeColor="background1" w:themeShade="80"/>
          <w:lang w:eastAsia="fr-FR"/>
        </w:rPr>
        <w:t xml:space="preserve">DIRECTION </w:t>
      </w:r>
      <w:ins w:id="582" w:author="5807556L" w:date="2016-09-07T17:55:00Z">
        <w:r w:rsidR="00650A07" w:rsidRPr="000B17C7">
          <w:rPr>
            <w:rStyle w:val="lev"/>
            <w:b w:val="0"/>
            <w:bCs w:val="0"/>
            <w:iCs/>
            <w:caps/>
            <w:color w:val="808080" w:themeColor="background1" w:themeShade="80"/>
            <w:lang w:eastAsia="fr-FR"/>
          </w:rPr>
          <w:t>des services et des opérations</w:t>
        </w:r>
      </w:ins>
      <w:del w:id="583" w:author="5807556L" w:date="2016-09-07T17:55:00Z">
        <w:r w:rsidRPr="000B17C7" w:rsidDel="00650A07">
          <w:rPr>
            <w:rStyle w:val="lev"/>
            <w:b w:val="0"/>
            <w:bCs w:val="0"/>
            <w:iCs/>
            <w:caps/>
            <w:color w:val="808080" w:themeColor="background1" w:themeShade="80"/>
            <w:lang w:eastAsia="fr-FR"/>
          </w:rPr>
          <w:delText>STRAT</w:delText>
        </w:r>
        <w:r w:rsidR="00C812E6" w:rsidRPr="000B17C7" w:rsidDel="00650A07">
          <w:rPr>
            <w:rStyle w:val="lev"/>
            <w:b w:val="0"/>
            <w:bCs w:val="0"/>
            <w:iCs/>
            <w:caps/>
            <w:color w:val="808080" w:themeColor="background1" w:themeShade="80"/>
            <w:lang w:eastAsia="fr-FR"/>
          </w:rPr>
          <w:delText>É</w:delText>
        </w:r>
        <w:r w:rsidRPr="000B17C7" w:rsidDel="00650A07">
          <w:rPr>
            <w:rStyle w:val="lev"/>
            <w:b w:val="0"/>
            <w:bCs w:val="0"/>
            <w:iCs/>
            <w:caps/>
            <w:color w:val="808080" w:themeColor="background1" w:themeShade="80"/>
            <w:lang w:eastAsia="fr-FR"/>
          </w:rPr>
          <w:delText>GIE &amp; FINANCES</w:delText>
        </w:r>
      </w:del>
    </w:p>
    <w:p w:rsidR="00E06D48" w:rsidRPr="000B17C7" w:rsidRDefault="00E06D48" w:rsidP="00CE78D5">
      <w:pPr>
        <w:spacing w:line="240" w:lineRule="auto"/>
        <w:jc w:val="both"/>
        <w:rPr>
          <w:iCs/>
          <w:color w:val="747678"/>
          <w:lang w:eastAsia="fr-FR"/>
        </w:rPr>
      </w:pPr>
      <w:r w:rsidRPr="000B17C7">
        <w:rPr>
          <w:iCs/>
          <w:color w:val="747678"/>
          <w:lang w:eastAsia="fr-FR"/>
        </w:rPr>
        <w:t>16 av d'Ivry - 75013 PARIS</w:t>
      </w:r>
    </w:p>
    <w:p w:rsidR="00E06D48" w:rsidRPr="000B17C7" w:rsidRDefault="00E06D48" w:rsidP="00CE78D5">
      <w:pPr>
        <w:spacing w:line="240" w:lineRule="auto"/>
        <w:jc w:val="both"/>
        <w:rPr>
          <w:iCs/>
          <w:color w:val="747678"/>
          <w:lang w:eastAsia="fr-FR"/>
        </w:rPr>
      </w:pPr>
      <w:r w:rsidRPr="000B17C7">
        <w:rPr>
          <w:iCs/>
          <w:color w:val="747678"/>
          <w:lang w:eastAsia="fr-FR"/>
        </w:rPr>
        <w:t xml:space="preserve">TEL:+33 (0) 1 80 50 92 95 </w:t>
      </w:r>
    </w:p>
    <w:p w:rsidR="00E06D48" w:rsidRPr="000B17C7" w:rsidRDefault="00E06D48" w:rsidP="00CE78D5">
      <w:pPr>
        <w:spacing w:line="240" w:lineRule="auto"/>
        <w:jc w:val="both"/>
        <w:rPr>
          <w:iCs/>
          <w:color w:val="747678"/>
          <w:lang w:eastAsia="fr-FR"/>
        </w:rPr>
      </w:pPr>
      <w:r w:rsidRPr="000B17C7">
        <w:rPr>
          <w:iCs/>
          <w:color w:val="747678"/>
          <w:lang w:eastAsia="fr-FR"/>
        </w:rPr>
        <w:t>guichet.gares@sncf.fr</w:t>
      </w:r>
    </w:p>
    <w:p w:rsidR="00E06D48" w:rsidRPr="000B17C7" w:rsidRDefault="00E06D48" w:rsidP="00E06D48">
      <w:pPr>
        <w:pStyle w:val="Textedesaisie"/>
        <w:jc w:val="both"/>
        <w:rPr>
          <w:color w:val="747678"/>
        </w:rPr>
      </w:pPr>
    </w:p>
    <w:p w:rsidR="00CE78D5" w:rsidRPr="000B17C7" w:rsidRDefault="00CE78D5" w:rsidP="00CE78D5">
      <w:pPr>
        <w:pStyle w:val="Textedesaisie"/>
        <w:jc w:val="both"/>
        <w:rPr>
          <w:color w:val="747678"/>
        </w:rPr>
      </w:pPr>
      <w:r w:rsidRPr="000B17C7">
        <w:rPr>
          <w:color w:val="747678"/>
        </w:rPr>
        <w:t>La langue applicable pour tout échange ou contact, tant écrit qu’oral, est le français.</w:t>
      </w:r>
    </w:p>
    <w:p w:rsidR="00CE78D5" w:rsidRPr="000B17C7" w:rsidRDefault="00CE78D5" w:rsidP="00CE78D5">
      <w:pPr>
        <w:pStyle w:val="Textedesaisie"/>
        <w:jc w:val="both"/>
        <w:rPr>
          <w:color w:val="747678"/>
        </w:rPr>
      </w:pPr>
      <w:r w:rsidRPr="000B17C7">
        <w:rPr>
          <w:color w:val="747678"/>
        </w:rPr>
        <w:t>Ce service assure la facturation des prestations fournies.</w:t>
      </w:r>
    </w:p>
    <w:p w:rsidR="00CE78D5" w:rsidRPr="00DD1009" w:rsidRDefault="00CE78D5" w:rsidP="006F1DCE">
      <w:pPr>
        <w:pStyle w:val="Titre4"/>
        <w:rPr>
          <w:rStyle w:val="Titre3Car"/>
          <w:caps w:val="0"/>
          <w:color w:val="009AA6" w:themeColor="accent1"/>
          <w:sz w:val="22"/>
        </w:rPr>
      </w:pPr>
      <w:bookmarkStart w:id="584" w:name="_Toc475985067"/>
      <w:r w:rsidRPr="000B17C7">
        <w:rPr>
          <w:rStyle w:val="Titre3Car"/>
          <w:caps w:val="0"/>
          <w:color w:val="009AA6" w:themeColor="accent1"/>
          <w:sz w:val="22"/>
        </w:rPr>
        <w:t xml:space="preserve">2.1.2 Interlocuteurs EF pour </w:t>
      </w:r>
      <w:r w:rsidR="0026008D" w:rsidRPr="000B17C7">
        <w:rPr>
          <w:rStyle w:val="Titre3Car"/>
          <w:caps w:val="0"/>
          <w:color w:val="009AA6" w:themeColor="accent1"/>
          <w:sz w:val="22"/>
        </w:rPr>
        <w:t>SNCF Gares &amp; Connexions</w:t>
      </w:r>
      <w:bookmarkEnd w:id="584"/>
    </w:p>
    <w:p w:rsidR="00CE78D5" w:rsidRPr="000B17C7" w:rsidRDefault="00CE78D5" w:rsidP="00CE78D5">
      <w:pPr>
        <w:pStyle w:val="Textedesaisie"/>
        <w:jc w:val="both"/>
        <w:rPr>
          <w:color w:val="747678"/>
        </w:rPr>
      </w:pPr>
      <w:r w:rsidRPr="000B17C7">
        <w:rPr>
          <w:color w:val="747678"/>
        </w:rPr>
        <w:t xml:space="preserve">Les EF communiquent au GGEF la liste de leurs interlocuteurs (responsable national, responsable local,…). Les interlocuteurs au sein des EF doivent pouvoir être joints pendant toute la durée de la relation contractuelle avec </w:t>
      </w:r>
      <w:r w:rsidR="0026008D" w:rsidRPr="000B17C7">
        <w:rPr>
          <w:color w:val="747678"/>
        </w:rPr>
        <w:t>SNCF Gares &amp; Connexions</w:t>
      </w:r>
      <w:r w:rsidRPr="000B17C7">
        <w:rPr>
          <w:color w:val="747678"/>
        </w:rPr>
        <w:t xml:space="preserve"> et travailler en langue française (par écrit et oral).</w:t>
      </w:r>
    </w:p>
    <w:p w:rsidR="00CE78D5" w:rsidRPr="00DD1009" w:rsidRDefault="00CE78D5" w:rsidP="006F1DCE">
      <w:pPr>
        <w:pStyle w:val="Titre4"/>
        <w:rPr>
          <w:rStyle w:val="Titre3Car"/>
          <w:caps w:val="0"/>
          <w:color w:val="009AA6" w:themeColor="accent1"/>
          <w:sz w:val="22"/>
        </w:rPr>
      </w:pPr>
      <w:bookmarkStart w:id="585" w:name="_Toc475985068"/>
      <w:r w:rsidRPr="000B17C7">
        <w:rPr>
          <w:rStyle w:val="Titre3Car"/>
          <w:caps w:val="0"/>
          <w:color w:val="009AA6" w:themeColor="accent1"/>
          <w:sz w:val="22"/>
        </w:rPr>
        <w:t>2.1.3 Demande par les EF de prestations dans les gares de voyageurs</w:t>
      </w:r>
      <w:bookmarkEnd w:id="585"/>
      <w:r w:rsidRPr="000B17C7">
        <w:rPr>
          <w:rStyle w:val="Titre3Car"/>
          <w:caps w:val="0"/>
          <w:color w:val="009AA6" w:themeColor="accent1"/>
          <w:sz w:val="22"/>
        </w:rPr>
        <w:t xml:space="preserve"> </w:t>
      </w:r>
    </w:p>
    <w:p w:rsidR="00CE78D5" w:rsidRPr="000B17C7" w:rsidRDefault="00CE78D5" w:rsidP="004D5A7B">
      <w:pPr>
        <w:pStyle w:val="Textedesaisie"/>
        <w:numPr>
          <w:ilvl w:val="0"/>
          <w:numId w:val="23"/>
        </w:numPr>
        <w:jc w:val="both"/>
        <w:rPr>
          <w:b/>
          <w:color w:val="747678"/>
        </w:rPr>
      </w:pPr>
      <w:r w:rsidRPr="000B17C7">
        <w:rPr>
          <w:b/>
          <w:color w:val="747678"/>
        </w:rPr>
        <w:t>Demande d’accès aux gares</w:t>
      </w:r>
    </w:p>
    <w:p w:rsidR="00CE78D5" w:rsidRPr="000B17C7" w:rsidRDefault="00CE78D5" w:rsidP="006F1DCE">
      <w:pPr>
        <w:pStyle w:val="Textedesaisie"/>
        <w:rPr>
          <w:color w:val="747678"/>
        </w:rPr>
      </w:pPr>
      <w:r w:rsidRPr="000B17C7">
        <w:rPr>
          <w:color w:val="747678"/>
        </w:rPr>
        <w:t>Toute demande d’accès et de services dans les gares de voyageurs doit comporter, de manière traçable, c'est-à-dire écrite, une demande de prestation précise, en un lieu précis (une demande pour chaque gare desservie), pour une date de lancement précise et une périodicité précise.</w:t>
      </w:r>
    </w:p>
    <w:p w:rsidR="00CE78D5" w:rsidRPr="000B17C7" w:rsidRDefault="00CE78D5" w:rsidP="006F1DCE">
      <w:pPr>
        <w:pStyle w:val="Textedesaisie"/>
        <w:rPr>
          <w:color w:val="747678"/>
        </w:rPr>
      </w:pPr>
      <w:r w:rsidRPr="000B17C7">
        <w:rPr>
          <w:color w:val="747678"/>
        </w:rPr>
        <w:t xml:space="preserve">En particulier, toute EF souhaitant commander un accès à des gares de voyageurs gérées par </w:t>
      </w:r>
      <w:r w:rsidR="0026008D" w:rsidRPr="000B17C7">
        <w:rPr>
          <w:color w:val="747678"/>
        </w:rPr>
        <w:t>SNCF Gares &amp; Connexions</w:t>
      </w:r>
      <w:r w:rsidRPr="000B17C7">
        <w:rPr>
          <w:color w:val="747678"/>
        </w:rPr>
        <w:t xml:space="preserve"> doit adresser au plus tard huit mois avant le changement de service, soit en avril précédant le début du service, la liste indicative des gares auxquelles elle souhaite accéder, afin que </w:t>
      </w:r>
      <w:r w:rsidR="0026008D" w:rsidRPr="000B17C7">
        <w:rPr>
          <w:color w:val="747678"/>
        </w:rPr>
        <w:t>SNCF Gares &amp; Connexions</w:t>
      </w:r>
      <w:r w:rsidRPr="000B17C7">
        <w:rPr>
          <w:color w:val="747678"/>
        </w:rPr>
        <w:t xml:space="preserve"> puisse anticiper au mieux les services et les aménagements nécessaires pour que ces prestations puissent être effectivement réalisées dans les délais et prêtes à l’échéance du début du service.</w:t>
      </w:r>
    </w:p>
    <w:p w:rsidR="00CE78D5" w:rsidRPr="000B17C7" w:rsidRDefault="00CE78D5" w:rsidP="006F1DCE">
      <w:pPr>
        <w:pStyle w:val="Textedesaisie"/>
        <w:rPr>
          <w:color w:val="747678"/>
        </w:rPr>
      </w:pPr>
      <w:r w:rsidRPr="000B17C7">
        <w:rPr>
          <w:color w:val="747678"/>
        </w:rPr>
        <w:t>La commande ferme correspondant à un service régulier, émise sous la réserve d’obtention des sillons correspondants, doit intervenir au plus tard en septembre précédant le début du service, échéance à laquelle les réponses de SNCF RÉSEAU aux demandes de sillons des EF sont en principe fiabilisées.</w:t>
      </w:r>
    </w:p>
    <w:p w:rsidR="00CE78D5" w:rsidRPr="000B17C7" w:rsidRDefault="00CE78D5" w:rsidP="004D5A7B">
      <w:pPr>
        <w:pStyle w:val="Textedesaisie"/>
        <w:jc w:val="both"/>
        <w:rPr>
          <w:color w:val="747678"/>
        </w:rPr>
      </w:pPr>
      <w:r w:rsidRPr="000B17C7">
        <w:rPr>
          <w:color w:val="747678"/>
        </w:rPr>
        <w:t>En cas de démarrage d’une nouvelle desserte en cours de service annuel, l’EF adresse sa demande au minimum six (6) mois avant le début prévu de cette desserte.</w:t>
      </w:r>
    </w:p>
    <w:p w:rsidR="00CE78D5" w:rsidRPr="000B17C7" w:rsidRDefault="00CE78D5" w:rsidP="004D5A7B">
      <w:pPr>
        <w:pStyle w:val="Textedesaisie"/>
        <w:jc w:val="both"/>
        <w:rPr>
          <w:color w:val="747678"/>
        </w:rPr>
      </w:pPr>
      <w:r w:rsidRPr="000B17C7">
        <w:rPr>
          <w:color w:val="747678"/>
        </w:rPr>
        <w:t xml:space="preserve">L’EF doit, lors de sa commande ferme, fournir au GGEF pour chaque sillon et pour chaque gare les informations suivantes : </w:t>
      </w:r>
    </w:p>
    <w:p w:rsidR="00CE78D5" w:rsidRPr="000B17C7" w:rsidRDefault="00CE78D5" w:rsidP="004D5A7B">
      <w:pPr>
        <w:pStyle w:val="Textedesaisie"/>
        <w:numPr>
          <w:ilvl w:val="0"/>
          <w:numId w:val="182"/>
        </w:numPr>
        <w:jc w:val="both"/>
        <w:rPr>
          <w:color w:val="747678"/>
        </w:rPr>
      </w:pPr>
      <w:r w:rsidRPr="000B17C7">
        <w:rPr>
          <w:color w:val="747678"/>
        </w:rPr>
        <w:t xml:space="preserve">l’horaire des trains ; </w:t>
      </w:r>
    </w:p>
    <w:p w:rsidR="00CE78D5" w:rsidRPr="000B17C7" w:rsidRDefault="00CE78D5" w:rsidP="006F1DCE">
      <w:pPr>
        <w:pStyle w:val="Textedesaisie"/>
        <w:numPr>
          <w:ilvl w:val="0"/>
          <w:numId w:val="182"/>
        </w:numPr>
        <w:rPr>
          <w:color w:val="747678"/>
        </w:rPr>
      </w:pPr>
      <w:r w:rsidRPr="000B17C7">
        <w:rPr>
          <w:color w:val="747678"/>
        </w:rPr>
        <w:t>les données nécessaires à l’information de la clientèle (composition, accessibilité, orientation du train, etc.) ;</w:t>
      </w:r>
    </w:p>
    <w:p w:rsidR="00CE78D5" w:rsidRPr="000B17C7" w:rsidRDefault="00CE78D5" w:rsidP="006F1DCE">
      <w:pPr>
        <w:pStyle w:val="Textedesaisie"/>
        <w:numPr>
          <w:ilvl w:val="0"/>
          <w:numId w:val="182"/>
        </w:numPr>
        <w:rPr>
          <w:color w:val="747678"/>
        </w:rPr>
      </w:pPr>
      <w:r w:rsidRPr="000B17C7">
        <w:rPr>
          <w:color w:val="747678"/>
        </w:rPr>
        <w:t>la capacité du train arrivant en gare ;</w:t>
      </w:r>
    </w:p>
    <w:p w:rsidR="00CE78D5" w:rsidRPr="000B17C7" w:rsidRDefault="00CE78D5" w:rsidP="006F1DCE">
      <w:pPr>
        <w:pStyle w:val="Textedesaisie"/>
        <w:numPr>
          <w:ilvl w:val="0"/>
          <w:numId w:val="182"/>
        </w:numPr>
        <w:rPr>
          <w:color w:val="747678"/>
        </w:rPr>
      </w:pPr>
      <w:r w:rsidRPr="000B17C7">
        <w:rPr>
          <w:color w:val="747678"/>
        </w:rPr>
        <w:t xml:space="preserve">les particularités d’exploitation du train (avitaillement, trains acheminant des groupes de malades, etc.) ; </w:t>
      </w:r>
    </w:p>
    <w:p w:rsidR="00CE78D5" w:rsidRPr="000B17C7" w:rsidRDefault="00CE78D5" w:rsidP="006F1DCE">
      <w:pPr>
        <w:pStyle w:val="Textedesaisie"/>
        <w:numPr>
          <w:ilvl w:val="0"/>
          <w:numId w:val="182"/>
        </w:numPr>
        <w:rPr>
          <w:color w:val="747678"/>
        </w:rPr>
      </w:pPr>
      <w:r w:rsidRPr="000B17C7">
        <w:rPr>
          <w:color w:val="747678"/>
        </w:rPr>
        <w:t>les services développés ayant un impact sur l’exploitation en gare (accueil spécifique, etc.) ;</w:t>
      </w:r>
    </w:p>
    <w:p w:rsidR="00CE78D5" w:rsidRPr="000B17C7" w:rsidRDefault="00CE78D5" w:rsidP="006F1DCE">
      <w:pPr>
        <w:pStyle w:val="Textedesaisie"/>
        <w:numPr>
          <w:ilvl w:val="0"/>
          <w:numId w:val="182"/>
        </w:numPr>
        <w:rPr>
          <w:color w:val="747678"/>
        </w:rPr>
      </w:pPr>
      <w:r w:rsidRPr="000B17C7">
        <w:rPr>
          <w:color w:val="747678"/>
        </w:rPr>
        <w:t>les coordonnées du ou des interlocuteurs de référence en mesure de répondre à toute demande de précisions.</w:t>
      </w:r>
    </w:p>
    <w:p w:rsidR="00CE78D5" w:rsidRPr="000B17C7" w:rsidRDefault="00CE78D5" w:rsidP="006F1DCE">
      <w:pPr>
        <w:pStyle w:val="Textedesaisie"/>
        <w:rPr>
          <w:color w:val="747678"/>
        </w:rPr>
      </w:pPr>
      <w:r w:rsidRPr="000B17C7">
        <w:rPr>
          <w:color w:val="747678"/>
        </w:rPr>
        <w:t>Ces informations permettent au gestionnaire de gares de programmer son service pour exercer au mieux et en sécurité ses missions, notamment l’information des voyageurs et la gestion des flux.</w:t>
      </w:r>
    </w:p>
    <w:p w:rsidR="00CE78D5" w:rsidRPr="000B17C7" w:rsidRDefault="00CE78D5" w:rsidP="006F1DCE">
      <w:pPr>
        <w:pStyle w:val="Textedesaisie"/>
        <w:rPr>
          <w:color w:val="747678"/>
        </w:rPr>
      </w:pPr>
      <w:r w:rsidRPr="000B17C7">
        <w:rPr>
          <w:color w:val="747678"/>
        </w:rPr>
        <w:t>En cas de données manquantes, le GGEF s’adresse à l’interlocuteur désigné par l’EF. Les données complémentaires doivent alors être délivrées dans un délai de cinq (5) jours ouvrables à compter de la réception de la demande. Le délai de traitement d’une demande d’une EF commence lorsque le dossier est complet et signifié comme tel par le GGEF à l’EF.</w:t>
      </w:r>
    </w:p>
    <w:p w:rsidR="00CE78D5" w:rsidRPr="000B17C7" w:rsidRDefault="00CE78D5" w:rsidP="006F1DCE">
      <w:pPr>
        <w:pStyle w:val="Textedesaisie"/>
        <w:rPr>
          <w:color w:val="747678"/>
        </w:rPr>
      </w:pPr>
      <w:r w:rsidRPr="000B17C7">
        <w:rPr>
          <w:color w:val="747678"/>
        </w:rPr>
        <w:t xml:space="preserve">Dans le cadre de l’instruction d’une demande de nouvel accès en gare de voyageurs, l 'EF peut solliciter de </w:t>
      </w:r>
      <w:r w:rsidR="0026008D" w:rsidRPr="000B17C7">
        <w:rPr>
          <w:color w:val="747678"/>
        </w:rPr>
        <w:t>SNCF Gares &amp; Connexions</w:t>
      </w:r>
      <w:r w:rsidRPr="000B17C7">
        <w:rPr>
          <w:color w:val="747678"/>
        </w:rPr>
        <w:t xml:space="preserve"> une visite de prise de connaissance des gares concernées.</w:t>
      </w:r>
    </w:p>
    <w:p w:rsidR="002D2670" w:rsidRPr="000B17C7" w:rsidRDefault="002D2670" w:rsidP="006F1DCE">
      <w:pPr>
        <w:pStyle w:val="Textedesaisie"/>
        <w:rPr>
          <w:color w:val="747678"/>
        </w:rPr>
      </w:pPr>
      <w:r w:rsidRPr="000B17C7">
        <w:rPr>
          <w:color w:val="747678"/>
        </w:rPr>
        <w:t xml:space="preserve">Les accès et services proposés par </w:t>
      </w:r>
      <w:r w:rsidR="0026008D" w:rsidRPr="000B17C7">
        <w:rPr>
          <w:color w:val="747678"/>
        </w:rPr>
        <w:t>SNCF Gares &amp; Connexions</w:t>
      </w:r>
      <w:r w:rsidRPr="000B17C7">
        <w:rPr>
          <w:color w:val="747678"/>
        </w:rPr>
        <w:t xml:space="preserve"> sont exécutés sur la base de son organisation existante.</w:t>
      </w:r>
    </w:p>
    <w:p w:rsidR="002D2670" w:rsidRPr="000B17C7" w:rsidRDefault="002D2670" w:rsidP="006F1DCE">
      <w:pPr>
        <w:pStyle w:val="Textedesaisie"/>
        <w:rPr>
          <w:color w:val="747678"/>
        </w:rPr>
      </w:pPr>
      <w:r w:rsidRPr="000B17C7">
        <w:rPr>
          <w:color w:val="747678"/>
        </w:rPr>
        <w:t xml:space="preserve">En cas de demandes d’utilisation de gare émises par l’EF auprès du GGEF en dehors des délais de prévenance précités, </w:t>
      </w:r>
      <w:r w:rsidR="0026008D" w:rsidRPr="000B17C7">
        <w:rPr>
          <w:color w:val="747678"/>
        </w:rPr>
        <w:t>SNCF Gares &amp; Connexions</w:t>
      </w:r>
      <w:r w:rsidRPr="000B17C7">
        <w:rPr>
          <w:color w:val="747678"/>
        </w:rPr>
        <w:t xml:space="preserve"> traite la demande dans les meilleurs délais. </w:t>
      </w:r>
    </w:p>
    <w:p w:rsidR="002D2670" w:rsidRPr="000B17C7" w:rsidDel="009F6AC9" w:rsidRDefault="002D2670" w:rsidP="006F1DCE">
      <w:pPr>
        <w:pStyle w:val="Textedesaisie"/>
        <w:rPr>
          <w:del w:id="586" w:author="7276693Z" w:date="2016-12-20T15:01:00Z"/>
          <w:color w:val="747678"/>
        </w:rPr>
      </w:pPr>
    </w:p>
    <w:p w:rsidR="002D2670" w:rsidRPr="000B17C7" w:rsidRDefault="002D2670" w:rsidP="006F1DCE">
      <w:pPr>
        <w:pStyle w:val="Textedesaisie"/>
        <w:numPr>
          <w:ilvl w:val="0"/>
          <w:numId w:val="23"/>
        </w:numPr>
        <w:rPr>
          <w:b/>
          <w:color w:val="747678"/>
        </w:rPr>
      </w:pPr>
      <w:r w:rsidRPr="000B17C7">
        <w:rPr>
          <w:b/>
          <w:color w:val="747678"/>
        </w:rPr>
        <w:t>Demande de desserte Transmanche d’une nouvelle gare</w:t>
      </w:r>
    </w:p>
    <w:p w:rsidR="002D2670" w:rsidRPr="000B17C7" w:rsidRDefault="002D2670" w:rsidP="00DD1009">
      <w:pPr>
        <w:pStyle w:val="Textedesaisie"/>
        <w:rPr>
          <w:color w:val="747678"/>
        </w:rPr>
      </w:pPr>
      <w:r w:rsidRPr="000B17C7">
        <w:rPr>
          <w:color w:val="747678"/>
        </w:rPr>
        <w:t xml:space="preserve">La mise en œuvre de la prestation Transmanche dans toute gare autre que celles repérées par un astérisque à l’annexe 0 doit faire l’objet d’une demande simultanée à la demande d’accès en gare faite auprès du GGEF. En amont de sa commande de sillon, l’EF fait connaître par écrit à </w:t>
      </w:r>
      <w:r w:rsidR="0026008D" w:rsidRPr="000B17C7">
        <w:rPr>
          <w:color w:val="747678"/>
        </w:rPr>
        <w:t>SNCF Gares &amp; Connexions</w:t>
      </w:r>
      <w:r w:rsidRPr="000B17C7">
        <w:rPr>
          <w:color w:val="747678"/>
        </w:rPr>
        <w:t xml:space="preserve">, via le GGEF, son souhait d'ajouter une nouvelle gare à la liste des gares desservies, à titre régulier ou saisonnier. </w:t>
      </w:r>
    </w:p>
    <w:p w:rsidR="002D2670" w:rsidRPr="000B17C7" w:rsidRDefault="0026008D" w:rsidP="00DD1009">
      <w:pPr>
        <w:pStyle w:val="Textedesaisie"/>
        <w:rPr>
          <w:color w:val="747678"/>
        </w:rPr>
      </w:pPr>
      <w:r w:rsidRPr="000B17C7">
        <w:rPr>
          <w:color w:val="747678"/>
        </w:rPr>
        <w:t>SNCF Gares &amp; Connexions</w:t>
      </w:r>
      <w:r w:rsidR="002D2670" w:rsidRPr="000B17C7">
        <w:rPr>
          <w:color w:val="747678"/>
        </w:rPr>
        <w:t xml:space="preserve"> répondra sous un (1) mois à l’EF et fait, le cas échéant, compléter la demande. Cette demande fait l’objet d’une étude par </w:t>
      </w:r>
      <w:r w:rsidRPr="000B17C7">
        <w:rPr>
          <w:color w:val="747678"/>
        </w:rPr>
        <w:t>SNCF Gares &amp; Connexions</w:t>
      </w:r>
      <w:r w:rsidR="002D2670" w:rsidRPr="000B17C7">
        <w:rPr>
          <w:color w:val="747678"/>
        </w:rPr>
        <w:t xml:space="preserve"> et donne lieu à une proposition, transmise à l’EF par le GGEF dans un délai de six (6) mois.</w:t>
      </w:r>
    </w:p>
    <w:p w:rsidR="002D2670" w:rsidRPr="000B17C7" w:rsidRDefault="002D2670" w:rsidP="00DD1009">
      <w:pPr>
        <w:pStyle w:val="Textedesaisie"/>
        <w:jc w:val="both"/>
        <w:rPr>
          <w:color w:val="747678"/>
        </w:rPr>
      </w:pPr>
      <w:r w:rsidRPr="000B17C7">
        <w:rPr>
          <w:color w:val="747678"/>
        </w:rPr>
        <w:t xml:space="preserve">Si ce projet nécessite des aménagements spécifiques, </w:t>
      </w:r>
      <w:r w:rsidR="0026008D" w:rsidRPr="000B17C7">
        <w:rPr>
          <w:color w:val="747678"/>
        </w:rPr>
        <w:t>SNCF Gares &amp; Connexions</w:t>
      </w:r>
      <w:r w:rsidRPr="000B17C7">
        <w:rPr>
          <w:color w:val="747678"/>
        </w:rPr>
        <w:t xml:space="preserve"> le fait savoir à l'EF dans ce délai de six (6) mois ; elle indique en outre le calendrier prévisionnel correspondant ainsi que les impacts tarifaires prévisibles. Le cas échéant, </w:t>
      </w:r>
      <w:r w:rsidR="0026008D" w:rsidRPr="000B17C7">
        <w:rPr>
          <w:color w:val="747678"/>
        </w:rPr>
        <w:t>SNCF Gares &amp; Connexions</w:t>
      </w:r>
      <w:r w:rsidRPr="000B17C7">
        <w:rPr>
          <w:color w:val="747678"/>
        </w:rPr>
        <w:t xml:space="preserve"> et l’EF fixent dans un accord particulier les conditions de financement des études spécifiques à réaliser pour les prestations convenues et prises en charge par l’EF. </w:t>
      </w:r>
    </w:p>
    <w:p w:rsidR="002D2670" w:rsidRPr="000B17C7" w:rsidRDefault="002D2670" w:rsidP="00DD1009">
      <w:pPr>
        <w:pStyle w:val="Textedesaisie"/>
        <w:rPr>
          <w:color w:val="747678"/>
        </w:rPr>
      </w:pPr>
      <w:r w:rsidRPr="000B17C7">
        <w:rPr>
          <w:color w:val="747678"/>
        </w:rPr>
        <w:t>Les possibilités et les délais de mise en œuvre d’un service Transmanche restent à définir en fonction des conséquences des solutions proposées pour les parties prenantes (SNCF RÉSEAU, autorités de sûreté).</w:t>
      </w:r>
    </w:p>
    <w:p w:rsidR="002D2670" w:rsidRPr="000B17C7" w:rsidRDefault="002D2670" w:rsidP="00DD1009">
      <w:pPr>
        <w:pStyle w:val="Textedesaisie"/>
        <w:rPr>
          <w:color w:val="747678"/>
        </w:rPr>
      </w:pPr>
      <w:r w:rsidRPr="000B17C7">
        <w:rPr>
          <w:color w:val="747678"/>
        </w:rPr>
        <w:t>Un avenant au contrat précise la date de mise en œuvre de l’accès aux gares lié à cette nouvelle desserte.</w:t>
      </w:r>
    </w:p>
    <w:p w:rsidR="002D2670" w:rsidRPr="000B17C7" w:rsidDel="009F6AC9" w:rsidRDefault="002D2670" w:rsidP="002D1A13">
      <w:pPr>
        <w:pStyle w:val="Textedesaisie"/>
        <w:ind w:left="708"/>
        <w:rPr>
          <w:del w:id="587" w:author="7276693Z" w:date="2016-12-20T15:01:00Z"/>
          <w:color w:val="747678"/>
        </w:rPr>
      </w:pPr>
    </w:p>
    <w:p w:rsidR="002D2670" w:rsidRPr="000B17C7" w:rsidRDefault="002D2670" w:rsidP="002D1A13">
      <w:pPr>
        <w:pStyle w:val="Textedesaisie"/>
        <w:numPr>
          <w:ilvl w:val="0"/>
          <w:numId w:val="23"/>
        </w:numPr>
        <w:rPr>
          <w:color w:val="747678"/>
        </w:rPr>
      </w:pPr>
      <w:r w:rsidRPr="000B17C7">
        <w:rPr>
          <w:b/>
          <w:color w:val="747678"/>
        </w:rPr>
        <w:t xml:space="preserve"> Demande de locaux dans le cadre d</w:t>
      </w:r>
      <w:ins w:id="588" w:author="MIALOT Stephane" w:date="2016-11-09T17:59:00Z">
        <w:r w:rsidR="00670556" w:rsidRPr="000B17C7">
          <w:rPr>
            <w:b/>
            <w:color w:val="747678"/>
          </w:rPr>
          <w:t>u service de base ou d</w:t>
        </w:r>
      </w:ins>
      <w:r w:rsidRPr="000B17C7">
        <w:rPr>
          <w:b/>
          <w:color w:val="747678"/>
        </w:rPr>
        <w:t xml:space="preserve">e </w:t>
      </w:r>
      <w:del w:id="589" w:author="MIALOT Stephane" w:date="2016-11-09T17:59:00Z">
        <w:r w:rsidRPr="000B17C7" w:rsidDel="00670556">
          <w:rPr>
            <w:b/>
            <w:color w:val="747678"/>
          </w:rPr>
          <w:delText xml:space="preserve">la </w:delText>
        </w:r>
      </w:del>
      <w:r w:rsidRPr="000B17C7">
        <w:rPr>
          <w:b/>
          <w:color w:val="747678"/>
        </w:rPr>
        <w:t>prestation complémentaire</w:t>
      </w:r>
    </w:p>
    <w:p w:rsidR="002D2670" w:rsidRPr="000B17C7" w:rsidRDefault="002D2670" w:rsidP="00DD1009">
      <w:pPr>
        <w:pStyle w:val="Textedesaisie"/>
        <w:rPr>
          <w:color w:val="747678"/>
        </w:rPr>
      </w:pPr>
      <w:r w:rsidRPr="000B17C7">
        <w:rPr>
          <w:color w:val="747678"/>
        </w:rPr>
        <w:t xml:space="preserve">L’EF établit une demande d’occupation de locaux ou d’espaces en gares (un formulaire de Demande d’Occupation de Locaux est disponible sur le site internet </w:t>
      </w:r>
      <w:r w:rsidR="0026008D" w:rsidRPr="000B17C7">
        <w:rPr>
          <w:color w:val="747678"/>
        </w:rPr>
        <w:t>SNCF Gares &amp; Connexions</w:t>
      </w:r>
      <w:r w:rsidRPr="000B17C7">
        <w:rPr>
          <w:color w:val="747678"/>
        </w:rPr>
        <w:t>, www.gares-sncf.com) qui précise :</w:t>
      </w:r>
    </w:p>
    <w:p w:rsidR="002D2670" w:rsidRPr="000B17C7" w:rsidRDefault="002D2670" w:rsidP="002D1A13">
      <w:pPr>
        <w:pStyle w:val="Textedesaisie"/>
        <w:numPr>
          <w:ilvl w:val="0"/>
          <w:numId w:val="183"/>
        </w:numPr>
        <w:rPr>
          <w:color w:val="747678"/>
        </w:rPr>
      </w:pPr>
      <w:r w:rsidRPr="000B17C7">
        <w:rPr>
          <w:color w:val="747678"/>
        </w:rPr>
        <w:t>son identité et les coordonnées d’un interlocuteur de référence ;</w:t>
      </w:r>
    </w:p>
    <w:p w:rsidR="002D2670" w:rsidRPr="000B17C7" w:rsidRDefault="002D2670" w:rsidP="002D1A13">
      <w:pPr>
        <w:pStyle w:val="Textedesaisie"/>
        <w:numPr>
          <w:ilvl w:val="0"/>
          <w:numId w:val="183"/>
        </w:numPr>
        <w:rPr>
          <w:color w:val="747678"/>
        </w:rPr>
      </w:pPr>
      <w:r w:rsidRPr="000B17C7">
        <w:rPr>
          <w:color w:val="747678"/>
        </w:rPr>
        <w:t>la gare concernée ;</w:t>
      </w:r>
    </w:p>
    <w:p w:rsidR="002D2670" w:rsidRPr="000B17C7" w:rsidRDefault="002D2670" w:rsidP="002D1A13">
      <w:pPr>
        <w:pStyle w:val="Textedesaisie"/>
        <w:numPr>
          <w:ilvl w:val="0"/>
          <w:numId w:val="183"/>
        </w:numPr>
        <w:rPr>
          <w:color w:val="747678"/>
        </w:rPr>
      </w:pPr>
      <w:r w:rsidRPr="000B17C7">
        <w:rPr>
          <w:color w:val="747678"/>
        </w:rPr>
        <w:t xml:space="preserve">l’identification du besoin (nature d’occupation, superficie totale, horaires d’usage, date d’occupation, effectifs concernés, besoins et contraintes spécifiques tels qu’un point d’eau, des WC, etc.) ; </w:t>
      </w:r>
    </w:p>
    <w:p w:rsidR="002D2670" w:rsidRPr="000B17C7" w:rsidRDefault="002D2670" w:rsidP="002D1A13">
      <w:pPr>
        <w:pStyle w:val="Textedesaisie"/>
        <w:numPr>
          <w:ilvl w:val="0"/>
          <w:numId w:val="24"/>
        </w:numPr>
        <w:ind w:left="1068"/>
        <w:rPr>
          <w:color w:val="747678"/>
        </w:rPr>
      </w:pPr>
      <w:r w:rsidRPr="000B17C7">
        <w:rPr>
          <w:color w:val="747678"/>
        </w:rPr>
        <w:t>les caractéristiques particulières de la demande :</w:t>
      </w:r>
    </w:p>
    <w:p w:rsidR="002D2670" w:rsidRPr="000B17C7" w:rsidRDefault="002D2670" w:rsidP="002D1A13">
      <w:pPr>
        <w:pStyle w:val="Textedesaisie"/>
        <w:numPr>
          <w:ilvl w:val="0"/>
          <w:numId w:val="25"/>
        </w:numPr>
        <w:ind w:left="1428"/>
        <w:rPr>
          <w:color w:val="747678"/>
        </w:rPr>
      </w:pPr>
      <w:r w:rsidRPr="000B17C7">
        <w:rPr>
          <w:color w:val="747678"/>
        </w:rPr>
        <w:t>l’éventuel projet d’aménagement de l’espace,</w:t>
      </w:r>
    </w:p>
    <w:p w:rsidR="002D2670" w:rsidRPr="000B17C7" w:rsidRDefault="002D2670" w:rsidP="002D1A13">
      <w:pPr>
        <w:pStyle w:val="Textedesaisie"/>
        <w:numPr>
          <w:ilvl w:val="0"/>
          <w:numId w:val="25"/>
        </w:numPr>
        <w:ind w:left="1428"/>
        <w:rPr>
          <w:color w:val="747678"/>
        </w:rPr>
      </w:pPr>
      <w:r w:rsidRPr="000B17C7">
        <w:rPr>
          <w:color w:val="747678"/>
        </w:rPr>
        <w:t>les caractéristiques des automates de vente (poids, taille, mode d’ouverture, etc.) le cas échéant,</w:t>
      </w:r>
    </w:p>
    <w:p w:rsidR="002D2670" w:rsidRPr="000B17C7" w:rsidRDefault="002D2670" w:rsidP="002D1A13">
      <w:pPr>
        <w:pStyle w:val="Textedesaisie"/>
        <w:numPr>
          <w:ilvl w:val="0"/>
          <w:numId w:val="25"/>
        </w:numPr>
        <w:ind w:left="1428"/>
        <w:rPr>
          <w:color w:val="747678"/>
        </w:rPr>
      </w:pPr>
      <w:r w:rsidRPr="000B17C7">
        <w:rPr>
          <w:color w:val="747678"/>
        </w:rPr>
        <w:t>et tout autre élément susceptible d’enrichir le cahier des charges.</w:t>
      </w:r>
    </w:p>
    <w:p w:rsidR="00363102" w:rsidRPr="000B17C7" w:rsidRDefault="0026008D" w:rsidP="002D1A13">
      <w:pPr>
        <w:pStyle w:val="Textedesaisie"/>
        <w:rPr>
          <w:color w:val="747678"/>
        </w:rPr>
      </w:pPr>
      <w:r w:rsidRPr="000B17C7">
        <w:rPr>
          <w:color w:val="747678"/>
        </w:rPr>
        <w:t>SNCF Gares &amp; Connexions</w:t>
      </w:r>
      <w:r w:rsidR="002D2670" w:rsidRPr="000B17C7">
        <w:rPr>
          <w:color w:val="747678"/>
        </w:rPr>
        <w:t xml:space="preserve"> s’engage à accuser réception de la demande via le GGEF dans un délai maximal de trois (3) semaines. </w:t>
      </w:r>
      <w:r w:rsidRPr="000B17C7">
        <w:rPr>
          <w:color w:val="747678"/>
        </w:rPr>
        <w:t>SNCF Gares &amp; Connexions</w:t>
      </w:r>
      <w:r w:rsidR="002D2670" w:rsidRPr="000B17C7">
        <w:rPr>
          <w:color w:val="747678"/>
        </w:rPr>
        <w:t xml:space="preserve"> peut pendant ce délai demander des compléments si la demande de l’EF est considérée comme incomplète. A compter de la date de réception de la demande complète de l’EF, </w:t>
      </w:r>
      <w:r w:rsidRPr="000B17C7">
        <w:rPr>
          <w:color w:val="747678"/>
        </w:rPr>
        <w:t>SNCF Gares &amp; Connexions</w:t>
      </w:r>
      <w:r w:rsidR="002D2670" w:rsidRPr="000B17C7">
        <w:rPr>
          <w:color w:val="747678"/>
        </w:rPr>
        <w:t xml:space="preserve"> s’oblige à apporter une réponse motivée dans un délai de trois (3) mois.</w:t>
      </w:r>
    </w:p>
    <w:p w:rsidR="00363102" w:rsidRPr="000B17C7" w:rsidRDefault="00363102" w:rsidP="002D1A13">
      <w:pPr>
        <w:pStyle w:val="Textedesaisie"/>
        <w:rPr>
          <w:color w:val="747678"/>
        </w:rPr>
      </w:pPr>
      <w:r w:rsidRPr="000B17C7">
        <w:rPr>
          <w:color w:val="747678"/>
        </w:rPr>
        <w:t>Compte tenu de la réglementation ERP en vigueur dans les gares de voyageurs et des procédures administratives nécessaires à l’instruction de tous travaux (en matière de sécurité incendie, d’accessibilité), ainsi que des éventuels travaux nécessaires à la mise à disposition des locaux aux EF, les demandes doivent être adressées au plus tôt.</w:t>
      </w:r>
    </w:p>
    <w:p w:rsidR="00363102" w:rsidRPr="000B17C7" w:rsidRDefault="00363102" w:rsidP="002D1A13">
      <w:pPr>
        <w:pStyle w:val="Textedesaisie"/>
        <w:rPr>
          <w:color w:val="747678"/>
        </w:rPr>
      </w:pPr>
      <w:r w:rsidRPr="000B17C7">
        <w:rPr>
          <w:color w:val="747678"/>
        </w:rPr>
        <w:t xml:space="preserve">Les locaux et emplacements sont attribués par le Directeur de l’Agence Gares territorialement compétente, en tenant compte des surfaces disponibles dans l'enceinte de la gare, de l’objet de l’AOT demandée (local à proximité de flux de voyageurs pour les locaux à vocation commerciale), des contraintes d'exploitation de celle-ci et du volume d'activité de chacune des EF desservant la gare, notamment du nombre de voyageurs transportés et de l'importance des équipes prévues sur le site. </w:t>
      </w:r>
    </w:p>
    <w:p w:rsidR="00363102" w:rsidRPr="000B17C7" w:rsidRDefault="00363102" w:rsidP="002D1A13">
      <w:pPr>
        <w:pStyle w:val="Textedesaisie"/>
        <w:rPr>
          <w:color w:val="747678"/>
        </w:rPr>
      </w:pPr>
      <w:r w:rsidRPr="000B17C7">
        <w:rPr>
          <w:color w:val="747678"/>
        </w:rPr>
        <w:t xml:space="preserve">En pratique, pour les EF desservant la gare concernée et sauf impossibilité liée à la configuration des lieux, </w:t>
      </w:r>
      <w:r w:rsidR="0026008D" w:rsidRPr="000B17C7">
        <w:rPr>
          <w:color w:val="747678"/>
        </w:rPr>
        <w:t>SNCF Gares &amp; Connexions</w:t>
      </w:r>
      <w:r w:rsidRPr="000B17C7">
        <w:rPr>
          <w:color w:val="747678"/>
        </w:rPr>
        <w:t xml:space="preserve"> garantit la mise à disposition des emplacements nécessaires à l’activité envisagée par l’EF (vente de titres de transport ferroviaire, locaux de service pour les personnels d’accompagnement ou de conduite, locaux nécessaires aux prestataires des EF pour la réalisation des services techniques incluant l’avitaillement et le nettoyage…, ) conformément aux dispositions de l’article 4 du décret n° 2012-70</w:t>
      </w:r>
      <w:ins w:id="590" w:author="MIALOT Stephane" w:date="2016-11-16T18:35:00Z">
        <w:r w:rsidR="00375931" w:rsidRPr="000B17C7">
          <w:rPr>
            <w:color w:val="747678"/>
          </w:rPr>
          <w:t xml:space="preserve"> modifié</w:t>
        </w:r>
      </w:ins>
      <w:r w:rsidRPr="000B17C7">
        <w:rPr>
          <w:color w:val="747678"/>
        </w:rPr>
        <w:t>.</w:t>
      </w:r>
    </w:p>
    <w:p w:rsidR="00363102" w:rsidRPr="000B17C7" w:rsidDel="00375931" w:rsidRDefault="00363102" w:rsidP="00EB5B09">
      <w:pPr>
        <w:pStyle w:val="Textedesaisie"/>
        <w:ind w:left="708"/>
        <w:jc w:val="both"/>
        <w:rPr>
          <w:del w:id="591" w:author="MIALOT Stephane" w:date="2016-11-16T18:35:00Z"/>
          <w:color w:val="747678"/>
        </w:rPr>
      </w:pPr>
      <w:del w:id="592" w:author="MIALOT Stephane" w:date="2016-11-16T18:35:00Z">
        <w:r w:rsidRPr="000B17C7" w:rsidDel="00375931">
          <w:rPr>
            <w:color w:val="747678"/>
          </w:rPr>
          <w:delText>Ces espaces sont facturés à des conditions de prix tenant compte de leur superficie, de leur positionnement dans la gare et du prix de marché dans l’environnement de la gare. Leur superficie est en rapport avec le volume d’activité développé en gare par l’EF et permet à l’EF d’installer ses personnels conformément à la réglementation en vigueur.</w:delText>
        </w:r>
      </w:del>
    </w:p>
    <w:p w:rsidR="00363102" w:rsidRPr="000B17C7" w:rsidRDefault="00363102" w:rsidP="002D1A13">
      <w:pPr>
        <w:pStyle w:val="Textedesaisie"/>
        <w:rPr>
          <w:color w:val="747678"/>
        </w:rPr>
      </w:pPr>
      <w:r w:rsidRPr="000B17C7">
        <w:rPr>
          <w:color w:val="747678"/>
        </w:rPr>
        <w:t xml:space="preserve">La localisation de ces espaces et locaux respecte le schéma directeur de la gare, afin de veiller à se situer à proximité des flux les services indispensables à l'accueil et à la prise en charge des voyageurs. </w:t>
      </w:r>
    </w:p>
    <w:p w:rsidR="00363102" w:rsidRPr="000B17C7" w:rsidRDefault="00363102" w:rsidP="00363102">
      <w:pPr>
        <w:pStyle w:val="Textedesaisie"/>
        <w:jc w:val="both"/>
      </w:pPr>
    </w:p>
    <w:p w:rsidR="00363102" w:rsidRPr="00DD1009" w:rsidRDefault="00363102" w:rsidP="0086604A">
      <w:pPr>
        <w:pStyle w:val="Titre4"/>
        <w:rPr>
          <w:rStyle w:val="Titre3Car"/>
        </w:rPr>
      </w:pPr>
      <w:bookmarkStart w:id="593" w:name="_Toc475985069"/>
      <w:r w:rsidRPr="000B17C7">
        <w:rPr>
          <w:rStyle w:val="Titre3Car"/>
          <w:caps w:val="0"/>
          <w:color w:val="009AA6" w:themeColor="accent1"/>
          <w:sz w:val="22"/>
        </w:rPr>
        <w:t xml:space="preserve">2.1.4 Contractualisation entre l’EF et </w:t>
      </w:r>
      <w:r w:rsidR="0026008D" w:rsidRPr="000B17C7">
        <w:rPr>
          <w:rStyle w:val="Titre3Car"/>
          <w:caps w:val="0"/>
          <w:color w:val="009AA6" w:themeColor="accent1"/>
          <w:sz w:val="22"/>
        </w:rPr>
        <w:t>SNCF Gares &amp; Connexions</w:t>
      </w:r>
      <w:bookmarkEnd w:id="593"/>
    </w:p>
    <w:p w:rsidR="00363102" w:rsidRPr="000B17C7" w:rsidDel="009F6AC9" w:rsidRDefault="00363102" w:rsidP="00633B33">
      <w:pPr>
        <w:rPr>
          <w:del w:id="594" w:author="7276693Z" w:date="2016-12-20T15:02:00Z"/>
        </w:rPr>
      </w:pPr>
    </w:p>
    <w:p w:rsidR="00363102" w:rsidRPr="000B17C7" w:rsidRDefault="00363102" w:rsidP="002D1A13">
      <w:pPr>
        <w:pStyle w:val="Textedesaisie"/>
        <w:rPr>
          <w:color w:val="747678"/>
        </w:rPr>
      </w:pPr>
      <w:r w:rsidRPr="000B17C7">
        <w:rPr>
          <w:color w:val="747678"/>
        </w:rPr>
        <w:t xml:space="preserve">La fourniture des accès et services par </w:t>
      </w:r>
      <w:r w:rsidR="0026008D" w:rsidRPr="000B17C7">
        <w:rPr>
          <w:color w:val="747678"/>
        </w:rPr>
        <w:t>SNCF Gares &amp; Connexions</w:t>
      </w:r>
      <w:r w:rsidRPr="000B17C7">
        <w:rPr>
          <w:color w:val="747678"/>
        </w:rPr>
        <w:t xml:space="preserve"> nécessite la signature préalable de contrats. Ces contrats précisent les conditions générales et les conditions particulières de fourniture des accès et services, notamment leur nature, les obligations respectives des parties, leurs responsabilités, les modalités opérationnelles pour la gestion et la fourniture des accès et services, les modalités de commande et d’annulation ainsi que les conditions de facturation et de paiement.</w:t>
      </w:r>
    </w:p>
    <w:p w:rsidR="00363102" w:rsidRPr="000B17C7" w:rsidRDefault="00363102" w:rsidP="002D1A13">
      <w:pPr>
        <w:pStyle w:val="Textedesaisie"/>
        <w:rPr>
          <w:color w:val="747678"/>
        </w:rPr>
      </w:pPr>
      <w:r w:rsidRPr="000B17C7">
        <w:rPr>
          <w:color w:val="747678"/>
        </w:rPr>
        <w:t xml:space="preserve">Les conditions générales d’accès aux gares de voyageurs sont annexées au présent document (voir annexe A2) ainsi que les conditions générales d’occupation dans le cadre des AOT consenties en gare (annexe A3). </w:t>
      </w:r>
    </w:p>
    <w:p w:rsidR="00363102" w:rsidRPr="000B17C7" w:rsidRDefault="00363102" w:rsidP="002D1A13">
      <w:pPr>
        <w:pStyle w:val="Textedesaisie"/>
        <w:rPr>
          <w:color w:val="747678"/>
        </w:rPr>
      </w:pPr>
      <w:r w:rsidRPr="000B17C7">
        <w:rPr>
          <w:color w:val="747678"/>
        </w:rPr>
        <w:t>L’ensemble des documents d’exploitation et règlements spécifiques à chaque site est annexé aux contrats pour chaque gare concernée.</w:t>
      </w:r>
    </w:p>
    <w:p w:rsidR="00E70469" w:rsidRPr="000B17C7" w:rsidRDefault="00E70469">
      <w:pPr>
        <w:spacing w:after="200" w:line="276" w:lineRule="auto"/>
        <w:rPr>
          <w:color w:val="3C3732" w:themeColor="text1"/>
        </w:rPr>
      </w:pPr>
      <w:r w:rsidRPr="000B17C7">
        <w:br w:type="page"/>
      </w:r>
    </w:p>
    <w:p w:rsidR="00363102" w:rsidRPr="000B17C7" w:rsidRDefault="00363102" w:rsidP="002E2B07">
      <w:pPr>
        <w:pStyle w:val="Titre3"/>
        <w:rPr>
          <w:rStyle w:val="Titre3Car"/>
          <w:caps/>
        </w:rPr>
      </w:pPr>
      <w:bookmarkStart w:id="595" w:name="_Toc475985070"/>
      <w:r w:rsidRPr="000B17C7">
        <w:rPr>
          <w:rStyle w:val="Titre3Car"/>
          <w:caps/>
        </w:rPr>
        <w:t>2.2 Obligations d’exploitation</w:t>
      </w:r>
      <w:bookmarkEnd w:id="595"/>
    </w:p>
    <w:p w:rsidR="00363102" w:rsidRPr="000B17C7" w:rsidRDefault="00363102" w:rsidP="00363102"/>
    <w:p w:rsidR="00363102" w:rsidRPr="000B17C7" w:rsidRDefault="00363102" w:rsidP="00363102">
      <w:pPr>
        <w:pStyle w:val="Textedesaisie"/>
        <w:jc w:val="both"/>
      </w:pPr>
      <w:r w:rsidRPr="000B17C7">
        <w:rPr>
          <w:color w:val="009AA6"/>
        </w:rPr>
        <w:t>Préambule</w:t>
      </w:r>
    </w:p>
    <w:p w:rsidR="00363102" w:rsidRPr="000B17C7" w:rsidRDefault="00363102" w:rsidP="002D1A13">
      <w:pPr>
        <w:pStyle w:val="Textedesaisie"/>
        <w:numPr>
          <w:ilvl w:val="0"/>
          <w:numId w:val="26"/>
        </w:numPr>
        <w:rPr>
          <w:color w:val="747678"/>
        </w:rPr>
      </w:pPr>
      <w:r w:rsidRPr="000B17C7">
        <w:rPr>
          <w:color w:val="747678"/>
        </w:rPr>
        <w:t xml:space="preserve">Les responsabilités légales en matière de sécurité, de sûreté et de respect des normes environnementales qu’assume </w:t>
      </w:r>
      <w:r w:rsidR="0026008D" w:rsidRPr="000B17C7">
        <w:rPr>
          <w:color w:val="747678"/>
        </w:rPr>
        <w:t>SNCF Gares &amp; Connexions</w:t>
      </w:r>
      <w:r w:rsidRPr="000B17C7">
        <w:rPr>
          <w:color w:val="747678"/>
        </w:rPr>
        <w:t xml:space="preserve"> en ses qualités d’affectataire et de gestionnaire de gares s’appliquent à l’ensemble des zones de gares et dépendances recevant du public et des personnels relevant de son périmètre, à l’exclusion des trains (responsabilité de l’EF), des locaux situés en gare et confiés par convention à des tiers et des voies (responsabilité de SNCF Réseau).</w:t>
      </w:r>
    </w:p>
    <w:p w:rsidR="0097120E" w:rsidRPr="000B17C7" w:rsidDel="009F6AC9" w:rsidRDefault="0097120E" w:rsidP="002D1A13">
      <w:pPr>
        <w:pStyle w:val="Textedesaisie"/>
        <w:ind w:left="720"/>
        <w:rPr>
          <w:del w:id="596" w:author="7276693Z" w:date="2016-12-20T15:02:00Z"/>
          <w:color w:val="747678"/>
        </w:rPr>
      </w:pPr>
    </w:p>
    <w:p w:rsidR="00363102" w:rsidRPr="000B17C7" w:rsidRDefault="00363102" w:rsidP="002D1A13">
      <w:pPr>
        <w:pStyle w:val="Textedesaisie"/>
        <w:numPr>
          <w:ilvl w:val="0"/>
          <w:numId w:val="26"/>
        </w:numPr>
        <w:rPr>
          <w:color w:val="747678"/>
        </w:rPr>
      </w:pPr>
      <w:r w:rsidRPr="000B17C7">
        <w:rPr>
          <w:color w:val="747678"/>
        </w:rPr>
        <w:t>Les dispositions en matière de sécurité et de sûreté, relatives aux spécificités du métier de gestionnaire de gares, s’appliquent particulièrement aux trois zones suivantes, telles qu’elles découlent de la réglementation relative à la police des chemins de fer :</w:t>
      </w:r>
    </w:p>
    <w:p w:rsidR="00363102" w:rsidRPr="000B17C7" w:rsidRDefault="00363102" w:rsidP="002D1A13">
      <w:pPr>
        <w:pStyle w:val="Textedesaisie"/>
        <w:numPr>
          <w:ilvl w:val="0"/>
          <w:numId w:val="184"/>
        </w:numPr>
        <w:rPr>
          <w:color w:val="747678"/>
        </w:rPr>
      </w:pPr>
      <w:r w:rsidRPr="000B17C7">
        <w:rPr>
          <w:color w:val="747678"/>
        </w:rPr>
        <w:t>zone ouverte à tout public,</w:t>
      </w:r>
    </w:p>
    <w:p w:rsidR="00363102" w:rsidRPr="000B17C7" w:rsidRDefault="00363102" w:rsidP="002D1A13">
      <w:pPr>
        <w:pStyle w:val="Textedesaisie"/>
        <w:numPr>
          <w:ilvl w:val="0"/>
          <w:numId w:val="184"/>
        </w:numPr>
        <w:rPr>
          <w:color w:val="747678"/>
        </w:rPr>
      </w:pPr>
      <w:r w:rsidRPr="000B17C7">
        <w:rPr>
          <w:color w:val="747678"/>
        </w:rPr>
        <w:t>zone réservée aux détenteurs d’un titre de transport valable,</w:t>
      </w:r>
    </w:p>
    <w:p w:rsidR="00363102" w:rsidRPr="000B17C7" w:rsidRDefault="00363102" w:rsidP="002D1A13">
      <w:pPr>
        <w:pStyle w:val="Textedesaisie"/>
        <w:numPr>
          <w:ilvl w:val="0"/>
          <w:numId w:val="184"/>
        </w:numPr>
        <w:rPr>
          <w:color w:val="747678"/>
        </w:rPr>
      </w:pPr>
      <w:r w:rsidRPr="000B17C7">
        <w:rPr>
          <w:color w:val="747678"/>
        </w:rPr>
        <w:t>zone interdite au public et réservée au personnel des entreprises ferroviaires et à leurs prestataires.</w:t>
      </w:r>
    </w:p>
    <w:p w:rsidR="00363102" w:rsidRPr="000B17C7" w:rsidRDefault="00363102" w:rsidP="002D1A13">
      <w:pPr>
        <w:pStyle w:val="Textedesaisie"/>
        <w:ind w:left="708"/>
        <w:rPr>
          <w:color w:val="747678"/>
        </w:rPr>
      </w:pPr>
      <w:r w:rsidRPr="000B17C7">
        <w:rPr>
          <w:color w:val="747678"/>
        </w:rPr>
        <w:t>Ces dispositions ne s’appliquent donc pas :</w:t>
      </w:r>
    </w:p>
    <w:p w:rsidR="00363102" w:rsidRPr="000B17C7" w:rsidRDefault="00363102" w:rsidP="002D1A13">
      <w:pPr>
        <w:pStyle w:val="Textedesaisie"/>
        <w:numPr>
          <w:ilvl w:val="0"/>
          <w:numId w:val="185"/>
        </w:numPr>
        <w:rPr>
          <w:color w:val="747678"/>
        </w:rPr>
      </w:pPr>
      <w:r w:rsidRPr="000B17C7">
        <w:rPr>
          <w:color w:val="747678"/>
        </w:rPr>
        <w:t>aux trains et à leurs espaces intérieurs (responsabilité des EF),</w:t>
      </w:r>
    </w:p>
    <w:p w:rsidR="00363102" w:rsidRPr="000B17C7" w:rsidRDefault="00363102" w:rsidP="002D1A13">
      <w:pPr>
        <w:pStyle w:val="Textedesaisie"/>
        <w:numPr>
          <w:ilvl w:val="0"/>
          <w:numId w:val="185"/>
        </w:numPr>
        <w:rPr>
          <w:color w:val="747678"/>
        </w:rPr>
      </w:pPr>
      <w:r w:rsidRPr="000B17C7">
        <w:rPr>
          <w:color w:val="747678"/>
        </w:rPr>
        <w:t>au périmètre concédé (responsabilité de l’occupant des locaux mis à disposition).</w:t>
      </w:r>
    </w:p>
    <w:p w:rsidR="00363102" w:rsidRPr="000B17C7" w:rsidDel="009F6AC9" w:rsidRDefault="00363102" w:rsidP="002D1A13">
      <w:pPr>
        <w:pStyle w:val="Textedesaisie"/>
        <w:rPr>
          <w:del w:id="597" w:author="7276693Z" w:date="2016-12-20T15:02:00Z"/>
          <w:color w:val="747678"/>
        </w:rPr>
      </w:pPr>
    </w:p>
    <w:p w:rsidR="00363102" w:rsidRPr="000B17C7" w:rsidRDefault="0026008D" w:rsidP="002D1A13">
      <w:pPr>
        <w:pStyle w:val="Textedesaisie"/>
        <w:numPr>
          <w:ilvl w:val="0"/>
          <w:numId w:val="186"/>
        </w:numPr>
        <w:rPr>
          <w:color w:val="747678"/>
        </w:rPr>
      </w:pPr>
      <w:r w:rsidRPr="000B17C7">
        <w:rPr>
          <w:color w:val="747678"/>
        </w:rPr>
        <w:t>SNCF Gares &amp; Connexions</w:t>
      </w:r>
      <w:r w:rsidR="00363102" w:rsidRPr="000B17C7">
        <w:rPr>
          <w:color w:val="747678"/>
        </w:rPr>
        <w:t xml:space="preserve"> prend les mesures nécessaires pour entretenir les bâtiments, les équipements et les installations qui relèvent de son périmètre.</w:t>
      </w:r>
    </w:p>
    <w:p w:rsidR="00363102" w:rsidRPr="000B17C7" w:rsidRDefault="00363102" w:rsidP="002D1A13">
      <w:pPr>
        <w:pStyle w:val="Textedesaisie"/>
        <w:numPr>
          <w:ilvl w:val="0"/>
          <w:numId w:val="186"/>
        </w:numPr>
        <w:rPr>
          <w:color w:val="747678"/>
        </w:rPr>
      </w:pPr>
      <w:r w:rsidRPr="000B17C7">
        <w:rPr>
          <w:color w:val="747678"/>
        </w:rPr>
        <w:t xml:space="preserve">En application de la législation, </w:t>
      </w:r>
      <w:r w:rsidR="0026008D" w:rsidRPr="000B17C7">
        <w:rPr>
          <w:color w:val="747678"/>
        </w:rPr>
        <w:t>SNCF Gares &amp; Connexions</w:t>
      </w:r>
      <w:r w:rsidRPr="000B17C7">
        <w:rPr>
          <w:color w:val="747678"/>
        </w:rPr>
        <w:t xml:space="preserve"> est chargé, sur son périmètre, de définir et de mettre</w:t>
      </w:r>
      <w:r w:rsidR="00D6299A" w:rsidRPr="000B17C7">
        <w:rPr>
          <w:color w:val="747678"/>
        </w:rPr>
        <w:t xml:space="preserve"> </w:t>
      </w:r>
      <w:r w:rsidRPr="000B17C7">
        <w:rPr>
          <w:color w:val="747678"/>
        </w:rPr>
        <w:t>à disposition des règles établies pour prévenir les risques (sécurité des voyageurs, des personnels et des biens).</w:t>
      </w:r>
    </w:p>
    <w:p w:rsidR="00363102" w:rsidRPr="000B17C7" w:rsidRDefault="00363102" w:rsidP="002D1A13">
      <w:pPr>
        <w:pStyle w:val="Textedesaisie"/>
        <w:numPr>
          <w:ilvl w:val="0"/>
          <w:numId w:val="186"/>
        </w:numPr>
        <w:rPr>
          <w:color w:val="747678"/>
        </w:rPr>
      </w:pPr>
      <w:r w:rsidRPr="000B17C7">
        <w:rPr>
          <w:color w:val="747678"/>
        </w:rPr>
        <w:t>L’accès aux emprises des gares est conditionné par la connaissance et le respect des législations européenne et française, ainsi que des consignes nationales et locales applicables notamment en matière de sécurité, de sûreté et d’environnement.</w:t>
      </w:r>
    </w:p>
    <w:p w:rsidR="00363102" w:rsidRPr="000B17C7" w:rsidRDefault="0026008D" w:rsidP="002D1A13">
      <w:pPr>
        <w:pStyle w:val="Textedesaisie"/>
        <w:numPr>
          <w:ilvl w:val="0"/>
          <w:numId w:val="186"/>
        </w:numPr>
        <w:rPr>
          <w:ins w:id="598" w:author="7276693Z" w:date="2016-12-20T15:02:00Z"/>
          <w:color w:val="747678"/>
        </w:rPr>
      </w:pPr>
      <w:r w:rsidRPr="000B17C7">
        <w:rPr>
          <w:color w:val="747678"/>
        </w:rPr>
        <w:t>SNCF Gares &amp; Connexions</w:t>
      </w:r>
      <w:r w:rsidR="00363102" w:rsidRPr="000B17C7">
        <w:rPr>
          <w:color w:val="747678"/>
        </w:rPr>
        <w:t xml:space="preserve"> peut être amenée, notamment pour des raisons de sécurité, à limiter le nombre de prestataires ou sous-traitants des EF présents en gare. Cette limitation devra faire l'objet d'une justification écrite.</w:t>
      </w:r>
    </w:p>
    <w:p w:rsidR="009F6AC9" w:rsidRPr="000B17C7" w:rsidRDefault="009F6AC9" w:rsidP="00584C52">
      <w:pPr>
        <w:pStyle w:val="Textedesaisie"/>
        <w:ind w:left="720"/>
        <w:rPr>
          <w:color w:val="747678"/>
        </w:rPr>
      </w:pPr>
    </w:p>
    <w:p w:rsidR="00363102" w:rsidRPr="00DD1009" w:rsidRDefault="00363102" w:rsidP="002D1A13">
      <w:pPr>
        <w:pStyle w:val="Titre4"/>
        <w:rPr>
          <w:rStyle w:val="Titre3Car"/>
          <w:caps w:val="0"/>
          <w:color w:val="009AA6" w:themeColor="accent1"/>
          <w:sz w:val="22"/>
        </w:rPr>
      </w:pPr>
      <w:bookmarkStart w:id="599" w:name="_Toc475985071"/>
      <w:r w:rsidRPr="000B17C7">
        <w:rPr>
          <w:rStyle w:val="Titre3Car"/>
          <w:caps w:val="0"/>
          <w:color w:val="009AA6" w:themeColor="accent1"/>
          <w:sz w:val="22"/>
        </w:rPr>
        <w:t>2.</w:t>
      </w:r>
      <w:r w:rsidR="00C26654" w:rsidRPr="000B17C7">
        <w:rPr>
          <w:rStyle w:val="Titre3Car"/>
          <w:caps w:val="0"/>
          <w:color w:val="009AA6" w:themeColor="accent1"/>
          <w:sz w:val="22"/>
        </w:rPr>
        <w:t>2</w:t>
      </w:r>
      <w:r w:rsidRPr="000B17C7">
        <w:rPr>
          <w:rStyle w:val="Titre3Car"/>
          <w:caps w:val="0"/>
          <w:color w:val="009AA6" w:themeColor="accent1"/>
          <w:sz w:val="22"/>
        </w:rPr>
        <w:t>.1 Les obligations de l’EF en matière de sécurité, de sûreté et de normes environnementales</w:t>
      </w:r>
      <w:bookmarkEnd w:id="599"/>
    </w:p>
    <w:p w:rsidR="00363102" w:rsidRPr="000B17C7" w:rsidRDefault="00363102" w:rsidP="002D1A13">
      <w:pPr>
        <w:pStyle w:val="Textedesaisie"/>
        <w:rPr>
          <w:color w:val="747678"/>
        </w:rPr>
      </w:pPr>
      <w:r w:rsidRPr="000B17C7">
        <w:rPr>
          <w:color w:val="747678"/>
        </w:rPr>
        <w:t xml:space="preserve">Conformément à la législation relative aux ERP (Etablissement Recevant du Public), </w:t>
      </w:r>
      <w:r w:rsidR="00B25546" w:rsidRPr="000B17C7">
        <w:rPr>
          <w:color w:val="747678"/>
        </w:rPr>
        <w:br/>
      </w:r>
      <w:r w:rsidR="0026008D" w:rsidRPr="000B17C7">
        <w:rPr>
          <w:color w:val="747678"/>
        </w:rPr>
        <w:t>SNCF Gares &amp; Connexions</w:t>
      </w:r>
      <w:r w:rsidRPr="000B17C7">
        <w:rPr>
          <w:color w:val="747678"/>
        </w:rPr>
        <w:t xml:space="preserve"> est responsable de la sécurité du public accueilli en gare. </w:t>
      </w:r>
      <w:r w:rsidR="00B25546" w:rsidRPr="000B17C7">
        <w:rPr>
          <w:color w:val="747678"/>
        </w:rPr>
        <w:br/>
      </w:r>
      <w:r w:rsidR="0026008D" w:rsidRPr="000B17C7">
        <w:rPr>
          <w:color w:val="747678"/>
        </w:rPr>
        <w:t>SNCF Gares &amp; Connexions</w:t>
      </w:r>
      <w:r w:rsidRPr="000B17C7">
        <w:rPr>
          <w:color w:val="747678"/>
        </w:rPr>
        <w:t xml:space="preserve"> a ainsi en charge de vérifier que l’établissement est conçu de manière à permettre de limiter les risques d’incendie, d’alerter les occupants de la réalisation d’un sinistre, de favoriser leur évacuation, de permettre l’alerte des services de secours.</w:t>
      </w:r>
    </w:p>
    <w:p w:rsidR="00363102" w:rsidRPr="000B17C7" w:rsidRDefault="0026008D" w:rsidP="00363102">
      <w:pPr>
        <w:pStyle w:val="Textedesaisie"/>
        <w:jc w:val="both"/>
        <w:rPr>
          <w:color w:val="747678"/>
        </w:rPr>
      </w:pPr>
      <w:r w:rsidRPr="000B17C7">
        <w:rPr>
          <w:color w:val="747678"/>
        </w:rPr>
        <w:t>SNCF Gares &amp; Connexions</w:t>
      </w:r>
      <w:r w:rsidR="00363102" w:rsidRPr="000B17C7">
        <w:rPr>
          <w:color w:val="747678"/>
        </w:rPr>
        <w:t xml:space="preserve"> peut être amené à prendre des mesures de sûreté particulières, permanentes ou temporaires, éventuellement sur demande expresse des pouvoirs publics, en matière de protection des personnes, d’installations ou de matériels roulants sensibles, notamment en instaurant une procédure de contrôle d’accès des personnels. L’EF doit respecter lesdites mesures et s’engage à informer contractuellement de cette obligation tout prestataire amené à exercer ses missions dans les installations de </w:t>
      </w:r>
      <w:r w:rsidRPr="000B17C7">
        <w:rPr>
          <w:color w:val="747678"/>
        </w:rPr>
        <w:t>SNCF Gares &amp; Connexions</w:t>
      </w:r>
      <w:r w:rsidR="00363102" w:rsidRPr="000B17C7">
        <w:rPr>
          <w:color w:val="747678"/>
        </w:rPr>
        <w:t>.</w:t>
      </w:r>
    </w:p>
    <w:p w:rsidR="00363102" w:rsidRPr="000B17C7" w:rsidRDefault="00363102" w:rsidP="00363102">
      <w:pPr>
        <w:pStyle w:val="Textedesaisie"/>
        <w:jc w:val="both"/>
        <w:rPr>
          <w:color w:val="747678"/>
        </w:rPr>
      </w:pPr>
      <w:r w:rsidRPr="000B17C7">
        <w:rPr>
          <w:color w:val="747678"/>
        </w:rPr>
        <w:t xml:space="preserve">Les matériels roulants de l’EF restent, durant tout leur séjour dans les emprises ferroviaires, sous la responsabilité exclusive de l’EF, </w:t>
      </w:r>
      <w:r w:rsidR="0026008D" w:rsidRPr="000B17C7">
        <w:rPr>
          <w:color w:val="747678"/>
        </w:rPr>
        <w:t>SNCF Gares &amp; Connexions</w:t>
      </w:r>
      <w:r w:rsidRPr="000B17C7">
        <w:rPr>
          <w:color w:val="747678"/>
        </w:rPr>
        <w:t xml:space="preserve"> n’en étant en aucune façon gardienne ou dépositaire.</w:t>
      </w:r>
    </w:p>
    <w:p w:rsidR="00363102" w:rsidRPr="000B17C7" w:rsidRDefault="00363102" w:rsidP="00363102">
      <w:pPr>
        <w:pStyle w:val="Textedesaisie"/>
        <w:jc w:val="both"/>
        <w:rPr>
          <w:b/>
          <w:color w:val="747678"/>
        </w:rPr>
      </w:pPr>
      <w:r w:rsidRPr="000B17C7">
        <w:rPr>
          <w:b/>
          <w:color w:val="747678"/>
        </w:rPr>
        <w:t>Par ailleurs l’EF a pour obligation de :</w:t>
      </w:r>
    </w:p>
    <w:p w:rsidR="00363102" w:rsidRPr="000B17C7" w:rsidRDefault="00363102" w:rsidP="000A5B17">
      <w:pPr>
        <w:pStyle w:val="Textedesaisie"/>
        <w:numPr>
          <w:ilvl w:val="0"/>
          <w:numId w:val="30"/>
        </w:numPr>
        <w:jc w:val="both"/>
        <w:rPr>
          <w:color w:val="747678"/>
        </w:rPr>
      </w:pPr>
      <w:r w:rsidRPr="000B17C7">
        <w:rPr>
          <w:color w:val="747678"/>
        </w:rPr>
        <w:t xml:space="preserve">respecter, à ses frais, toute disposition exigée par </w:t>
      </w:r>
      <w:r w:rsidR="0026008D" w:rsidRPr="000B17C7">
        <w:rPr>
          <w:color w:val="747678"/>
        </w:rPr>
        <w:t>SNCF Gares &amp; Connexions</w:t>
      </w:r>
      <w:r w:rsidRPr="000B17C7">
        <w:rPr>
          <w:color w:val="747678"/>
        </w:rPr>
        <w:t xml:space="preserve"> au titre de la sécurité, de la sûreté (dont habilitation du personnel de l’EF et de ses prestataires ou sous-traitants) et de l’environnement (déchets) ; les dispositions générales applicables sont notamment reprises dans les Règlements Intérieurs « Entreprises Ferroviaires » et « Occupants » de </w:t>
      </w:r>
      <w:r w:rsidR="0026008D" w:rsidRPr="000B17C7">
        <w:rPr>
          <w:color w:val="747678"/>
        </w:rPr>
        <w:t>SNCF Gares &amp; Connexions</w:t>
      </w:r>
      <w:r w:rsidRPr="000B17C7">
        <w:rPr>
          <w:color w:val="747678"/>
        </w:rPr>
        <w:t xml:space="preserve">, dont les modèles génériques sont disponibles sur le site internet de </w:t>
      </w:r>
      <w:r w:rsidR="0026008D" w:rsidRPr="000B17C7">
        <w:rPr>
          <w:color w:val="747678"/>
        </w:rPr>
        <w:t>SNCF Gares &amp; Connexions</w:t>
      </w:r>
      <w:r w:rsidRPr="000B17C7">
        <w:rPr>
          <w:color w:val="747678"/>
        </w:rPr>
        <w:t xml:space="preserve"> (www.gares-sncf.com) ;</w:t>
      </w:r>
    </w:p>
    <w:p w:rsidR="00C26654" w:rsidRPr="000B17C7" w:rsidRDefault="00C26654" w:rsidP="000A5B17">
      <w:pPr>
        <w:pStyle w:val="Textedesaisie"/>
        <w:numPr>
          <w:ilvl w:val="0"/>
          <w:numId w:val="31"/>
        </w:numPr>
        <w:jc w:val="both"/>
        <w:rPr>
          <w:color w:val="747678"/>
        </w:rPr>
      </w:pPr>
      <w:r w:rsidRPr="000B17C7">
        <w:rPr>
          <w:color w:val="747678"/>
        </w:rPr>
        <w:t xml:space="preserve">transmettre à </w:t>
      </w:r>
      <w:r w:rsidR="0026008D" w:rsidRPr="000B17C7">
        <w:rPr>
          <w:color w:val="747678"/>
        </w:rPr>
        <w:t>SNCF Gares &amp; Connexions</w:t>
      </w:r>
      <w:r w:rsidRPr="000B17C7">
        <w:rPr>
          <w:color w:val="747678"/>
        </w:rPr>
        <w:t xml:space="preserve">, dès que possible et dans tous les cas </w:t>
      </w:r>
      <w:r w:rsidR="001B2A92" w:rsidRPr="000B17C7">
        <w:rPr>
          <w:color w:val="747678"/>
        </w:rPr>
        <w:t>deux mois avant le début du nouvel horaire de service</w:t>
      </w:r>
      <w:r w:rsidRPr="000B17C7">
        <w:rPr>
          <w:color w:val="747678"/>
        </w:rPr>
        <w:t>, les informations nécessaires à la réalisation du plan de prévention (personnel présent en gare, équipements utilisés en gare, par l’EF et ses prestataires ou sous-traitants) ;</w:t>
      </w:r>
    </w:p>
    <w:p w:rsidR="00C26654" w:rsidRPr="000B17C7" w:rsidRDefault="00C26654" w:rsidP="000A5B17">
      <w:pPr>
        <w:pStyle w:val="Textedesaisie"/>
        <w:numPr>
          <w:ilvl w:val="0"/>
          <w:numId w:val="31"/>
        </w:numPr>
        <w:jc w:val="both"/>
        <w:rPr>
          <w:color w:val="747678"/>
        </w:rPr>
      </w:pPr>
      <w:r w:rsidRPr="000B17C7">
        <w:rPr>
          <w:color w:val="747678"/>
        </w:rPr>
        <w:t>informer le GGEF de tout élément modifiant les termes du contrat initial et la réalisation des services ;</w:t>
      </w:r>
    </w:p>
    <w:p w:rsidR="00C26654" w:rsidRPr="000B17C7" w:rsidRDefault="00C26654" w:rsidP="000A5B17">
      <w:pPr>
        <w:pStyle w:val="Textedesaisie"/>
        <w:numPr>
          <w:ilvl w:val="0"/>
          <w:numId w:val="31"/>
        </w:numPr>
        <w:jc w:val="both"/>
        <w:rPr>
          <w:color w:val="747678"/>
        </w:rPr>
      </w:pPr>
      <w:r w:rsidRPr="000B17C7">
        <w:rPr>
          <w:color w:val="747678"/>
        </w:rPr>
        <w:t>informer le GGEF avant toute conclusion, modification, fin de contrat de prestation avec une entreprise intervenant en gare.</w:t>
      </w:r>
    </w:p>
    <w:p w:rsidR="00C26654" w:rsidRPr="00DD1009" w:rsidRDefault="00C26654" w:rsidP="002D1A13">
      <w:pPr>
        <w:pStyle w:val="Titre4"/>
        <w:rPr>
          <w:rStyle w:val="Titre3Car"/>
          <w:caps w:val="0"/>
          <w:color w:val="009AA6" w:themeColor="accent1"/>
          <w:sz w:val="22"/>
        </w:rPr>
      </w:pPr>
      <w:bookmarkStart w:id="600" w:name="_Toc475985072"/>
      <w:r w:rsidRPr="000B17C7">
        <w:rPr>
          <w:rStyle w:val="Titre3Car"/>
          <w:caps w:val="0"/>
          <w:color w:val="009AA6" w:themeColor="accent1"/>
          <w:sz w:val="22"/>
        </w:rPr>
        <w:t>2.2.2 Les obligations de l’EF en matière d’exploitation</w:t>
      </w:r>
      <w:bookmarkEnd w:id="600"/>
    </w:p>
    <w:p w:rsidR="00C26654" w:rsidRPr="000B17C7" w:rsidRDefault="00C26654" w:rsidP="00C26654">
      <w:pPr>
        <w:pStyle w:val="Textedesaisie"/>
        <w:jc w:val="both"/>
        <w:rPr>
          <w:color w:val="747678"/>
        </w:rPr>
      </w:pPr>
      <w:r w:rsidRPr="000B17C7">
        <w:rPr>
          <w:color w:val="747678"/>
        </w:rPr>
        <w:t xml:space="preserve">Les obligations sont les suivantes : </w:t>
      </w:r>
    </w:p>
    <w:p w:rsidR="00C26654" w:rsidRPr="000B17C7" w:rsidRDefault="00C26654" w:rsidP="000A5B17">
      <w:pPr>
        <w:pStyle w:val="Textedesaisie"/>
        <w:numPr>
          <w:ilvl w:val="0"/>
          <w:numId w:val="32"/>
        </w:numPr>
        <w:jc w:val="both"/>
        <w:rPr>
          <w:color w:val="747678"/>
        </w:rPr>
      </w:pPr>
      <w:r w:rsidRPr="000B17C7">
        <w:rPr>
          <w:color w:val="747678"/>
        </w:rPr>
        <w:t xml:space="preserve">informer dès qu’elle en a connaissance, en phase de préparation comme de réalisation, </w:t>
      </w:r>
      <w:r w:rsidR="0026008D" w:rsidRPr="000B17C7">
        <w:rPr>
          <w:color w:val="747678"/>
        </w:rPr>
        <w:t>SNCF Gares &amp; Connexions</w:t>
      </w:r>
      <w:r w:rsidRPr="000B17C7">
        <w:rPr>
          <w:color w:val="747678"/>
        </w:rPr>
        <w:t xml:space="preserve"> de tout élément modifiant les conditions de réalisation des services par SNCF Mobilités : prévisions de perturbations, écarts exceptionnels par rapport aux trafics voyageurs prévisionnels initialement fournis (par exemple en cas d’opérations promotionnelles), groupes nécessitant une attention particulière ou ayant des conséquences sur la gestion de la gare, formation tardive du train, modification de la composition du train, flux de chariots, train non prêt au départ ;</w:t>
      </w:r>
    </w:p>
    <w:p w:rsidR="00C26654" w:rsidRPr="000B17C7" w:rsidRDefault="00C26654" w:rsidP="000A5B17">
      <w:pPr>
        <w:pStyle w:val="Textedesaisie"/>
        <w:numPr>
          <w:ilvl w:val="0"/>
          <w:numId w:val="32"/>
        </w:numPr>
        <w:jc w:val="both"/>
        <w:rPr>
          <w:color w:val="747678"/>
        </w:rPr>
      </w:pPr>
      <w:r w:rsidRPr="000B17C7">
        <w:rPr>
          <w:color w:val="747678"/>
        </w:rPr>
        <w:t xml:space="preserve">prendre en compte le fait que </w:t>
      </w:r>
      <w:r w:rsidR="0026008D" w:rsidRPr="000B17C7">
        <w:rPr>
          <w:color w:val="747678"/>
        </w:rPr>
        <w:t>SNCF Gares &amp; Connexions</w:t>
      </w:r>
      <w:r w:rsidRPr="000B17C7">
        <w:rPr>
          <w:color w:val="747678"/>
        </w:rPr>
        <w:t xml:space="preserve"> ne peut plus garantir le même niveau de service en dehors des heures habituelles d’ouverture de la gare concernée ;</w:t>
      </w:r>
    </w:p>
    <w:p w:rsidR="00C26654" w:rsidRPr="000B17C7" w:rsidRDefault="00C26654" w:rsidP="000A5B17">
      <w:pPr>
        <w:pStyle w:val="Textedesaisie"/>
        <w:numPr>
          <w:ilvl w:val="0"/>
          <w:numId w:val="32"/>
        </w:numPr>
        <w:jc w:val="both"/>
        <w:rPr>
          <w:color w:val="747678"/>
        </w:rPr>
      </w:pPr>
      <w:r w:rsidRPr="000B17C7">
        <w:rPr>
          <w:color w:val="747678"/>
        </w:rPr>
        <w:t>assurer la prise en charge de la clientèle en cas de retard ou de suppression de ses trains, quel qu’en soit le motif, pour toutes les prestations ne relevant pas des prestations décrites en 1 ;</w:t>
      </w:r>
    </w:p>
    <w:p w:rsidR="00C26654" w:rsidRPr="000B17C7" w:rsidRDefault="00C26654" w:rsidP="00351EE5">
      <w:pPr>
        <w:pStyle w:val="Textedesaisie"/>
        <w:numPr>
          <w:ilvl w:val="0"/>
          <w:numId w:val="32"/>
        </w:numPr>
        <w:jc w:val="both"/>
        <w:rPr>
          <w:color w:val="747678"/>
        </w:rPr>
      </w:pPr>
      <w:r w:rsidRPr="000B17C7">
        <w:rPr>
          <w:color w:val="747678"/>
        </w:rPr>
        <w:t>en cas de retard des trains amenant à une arrivée en dehors de la période d’ouverture de la gare, apporter sa contribution aux prestations décrites en 1 et qui ne peuvent plus être assurées dans des conditions normales ;</w:t>
      </w:r>
    </w:p>
    <w:p w:rsidR="00C26654" w:rsidRPr="000B17C7" w:rsidRDefault="00C26654" w:rsidP="000A5B17">
      <w:pPr>
        <w:pStyle w:val="Textedesaisie"/>
        <w:numPr>
          <w:ilvl w:val="0"/>
          <w:numId w:val="33"/>
        </w:numPr>
        <w:jc w:val="both"/>
        <w:rPr>
          <w:color w:val="747678"/>
        </w:rPr>
      </w:pPr>
      <w:r w:rsidRPr="000B17C7">
        <w:rPr>
          <w:color w:val="747678"/>
        </w:rPr>
        <w:t>assurer la confidentialité des informations identifiées comme telles par le GGEF ;</w:t>
      </w:r>
    </w:p>
    <w:p w:rsidR="00C26654" w:rsidRPr="000B17C7" w:rsidRDefault="00C26654" w:rsidP="000A5B17">
      <w:pPr>
        <w:pStyle w:val="Textedesaisie"/>
        <w:numPr>
          <w:ilvl w:val="0"/>
          <w:numId w:val="33"/>
        </w:numPr>
        <w:jc w:val="both"/>
        <w:rPr>
          <w:color w:val="747678"/>
        </w:rPr>
      </w:pPr>
      <w:r w:rsidRPr="000B17C7">
        <w:rPr>
          <w:color w:val="747678"/>
        </w:rPr>
        <w:t xml:space="preserve">ne pas gêner le fonctionnement de la gare lors de l’utilisation de mobiles divers (chariots, banques d’accueil mobiles, etc.). A cet effet, l’EF doit soumettre tout projet d’utilisation d’équipements mobiles en gare à </w:t>
      </w:r>
      <w:r w:rsidR="0026008D" w:rsidRPr="000B17C7">
        <w:rPr>
          <w:color w:val="747678"/>
        </w:rPr>
        <w:t>SNCF Gares &amp; Connexions</w:t>
      </w:r>
      <w:r w:rsidRPr="000B17C7">
        <w:rPr>
          <w:color w:val="747678"/>
        </w:rPr>
        <w:t xml:space="preserve"> qui en valide certaines caractéristiques :</w:t>
      </w:r>
    </w:p>
    <w:p w:rsidR="00C26654" w:rsidRPr="000B17C7" w:rsidRDefault="00C26654" w:rsidP="00351EE5">
      <w:pPr>
        <w:pStyle w:val="Textedesaisie"/>
        <w:numPr>
          <w:ilvl w:val="0"/>
          <w:numId w:val="187"/>
        </w:numPr>
        <w:jc w:val="both"/>
        <w:rPr>
          <w:color w:val="747678"/>
        </w:rPr>
      </w:pPr>
      <w:r w:rsidRPr="000B17C7">
        <w:rPr>
          <w:color w:val="747678"/>
        </w:rPr>
        <w:t>leur destination doit être directement liée à l’exploitation ferroviaire,</w:t>
      </w:r>
    </w:p>
    <w:p w:rsidR="00C26654" w:rsidRPr="000B17C7" w:rsidRDefault="00C26654" w:rsidP="00351EE5">
      <w:pPr>
        <w:pStyle w:val="Textedesaisie"/>
        <w:numPr>
          <w:ilvl w:val="0"/>
          <w:numId w:val="187"/>
        </w:numPr>
        <w:jc w:val="both"/>
        <w:rPr>
          <w:color w:val="747678"/>
        </w:rPr>
      </w:pPr>
      <w:r w:rsidRPr="000B17C7">
        <w:rPr>
          <w:color w:val="747678"/>
        </w:rPr>
        <w:t>le dispositif doit être apte à la sécurité (y compris la sécurité incendie), garanti contre les effets de foule et de souffle, présenter un gabarit et une hauteur n’engageant ni les flux de voyageurs, ni le gabarit des trains, ni la zone d’environnement de la caténaire. Les mobiles doivent être parfaitement stabilisés et immobiles en service ou en position de stockage,</w:t>
      </w:r>
    </w:p>
    <w:p w:rsidR="00C26654" w:rsidRPr="000B17C7" w:rsidRDefault="00C26654" w:rsidP="000A5B17">
      <w:pPr>
        <w:pStyle w:val="Textedesaisie"/>
        <w:numPr>
          <w:ilvl w:val="0"/>
          <w:numId w:val="34"/>
        </w:numPr>
        <w:jc w:val="both"/>
        <w:rPr>
          <w:color w:val="747678"/>
        </w:rPr>
      </w:pPr>
      <w:r w:rsidRPr="000B17C7">
        <w:rPr>
          <w:color w:val="747678"/>
        </w:rPr>
        <w:t>les mobiles doivent être facilement stockables hors des espaces de circulation du public,</w:t>
      </w:r>
    </w:p>
    <w:p w:rsidR="00C26654" w:rsidRPr="000B17C7" w:rsidRDefault="00C26654" w:rsidP="000A5B17">
      <w:pPr>
        <w:pStyle w:val="Textedesaisie"/>
        <w:numPr>
          <w:ilvl w:val="0"/>
          <w:numId w:val="34"/>
        </w:numPr>
        <w:jc w:val="both"/>
        <w:rPr>
          <w:color w:val="747678"/>
        </w:rPr>
      </w:pPr>
      <w:r w:rsidRPr="000B17C7">
        <w:rPr>
          <w:color w:val="747678"/>
        </w:rPr>
        <w:t xml:space="preserve">leur nombre, leur dimension, leur positionnement doivent être </w:t>
      </w:r>
      <w:proofErr w:type="gramStart"/>
      <w:r w:rsidRPr="000B17C7">
        <w:rPr>
          <w:color w:val="747678"/>
        </w:rPr>
        <w:t>intégrables</w:t>
      </w:r>
      <w:proofErr w:type="gramEnd"/>
      <w:r w:rsidRPr="000B17C7">
        <w:rPr>
          <w:color w:val="747678"/>
        </w:rPr>
        <w:t xml:space="preserve"> au site</w:t>
      </w:r>
      <w:r w:rsidR="00183AF6" w:rsidRPr="000B17C7">
        <w:rPr>
          <w:color w:val="747678"/>
        </w:rPr>
        <w:t>,</w:t>
      </w:r>
    </w:p>
    <w:p w:rsidR="00183AF6" w:rsidRPr="000B17C7" w:rsidRDefault="00C26654" w:rsidP="000A5B17">
      <w:pPr>
        <w:pStyle w:val="Textedesaisie"/>
        <w:numPr>
          <w:ilvl w:val="0"/>
          <w:numId w:val="34"/>
        </w:numPr>
        <w:jc w:val="both"/>
        <w:rPr>
          <w:color w:val="747678"/>
        </w:rPr>
      </w:pPr>
      <w:r w:rsidRPr="000B17C7">
        <w:rPr>
          <w:color w:val="747678"/>
        </w:rPr>
        <w:t>toute demande d’une EF relative à une modification du projet d’utilisation de mobiles devra faire l'objet d'une motivation écrite de sa part</w:t>
      </w:r>
      <w:r w:rsidR="00183AF6" w:rsidRPr="000B17C7">
        <w:rPr>
          <w:color w:val="747678"/>
        </w:rPr>
        <w:t>,</w:t>
      </w:r>
    </w:p>
    <w:p w:rsidR="00C26654" w:rsidRPr="000B17C7" w:rsidRDefault="00183AF6" w:rsidP="000A5B17">
      <w:pPr>
        <w:pStyle w:val="Textedesaisie"/>
        <w:numPr>
          <w:ilvl w:val="0"/>
          <w:numId w:val="34"/>
        </w:numPr>
        <w:jc w:val="both"/>
        <w:rPr>
          <w:color w:val="747678"/>
        </w:rPr>
      </w:pPr>
      <w:r w:rsidRPr="000B17C7">
        <w:rPr>
          <w:color w:val="747678"/>
        </w:rPr>
        <w:t>un refus éventuel de Gares &amp; Connexions sur un projet d’utilisation d’équipements mobiles en gare fera l’objet d’une réponse écrite et justifiée</w:t>
      </w:r>
      <w:ins w:id="601" w:author="MIALOT Stephane" w:date="2016-11-09T18:01:00Z">
        <w:r w:rsidR="00670556" w:rsidRPr="000B17C7">
          <w:rPr>
            <w:color w:val="747678"/>
          </w:rPr>
          <w:t>.</w:t>
        </w:r>
      </w:ins>
    </w:p>
    <w:p w:rsidR="00C26654" w:rsidRPr="000B17C7" w:rsidRDefault="00C26654" w:rsidP="00C26654">
      <w:pPr>
        <w:pStyle w:val="Textedesaisie"/>
        <w:jc w:val="both"/>
      </w:pPr>
    </w:p>
    <w:p w:rsidR="00C26654" w:rsidRPr="00DD1009" w:rsidRDefault="00C26654" w:rsidP="002D1A13">
      <w:pPr>
        <w:pStyle w:val="Titre4"/>
        <w:rPr>
          <w:rStyle w:val="Titre3Car"/>
          <w:caps w:val="0"/>
          <w:color w:val="009AA6" w:themeColor="accent1"/>
          <w:sz w:val="22"/>
        </w:rPr>
      </w:pPr>
      <w:bookmarkStart w:id="602" w:name="_Toc475985073"/>
      <w:r w:rsidRPr="000B17C7">
        <w:rPr>
          <w:rStyle w:val="Titre3Car"/>
          <w:caps w:val="0"/>
          <w:color w:val="009AA6" w:themeColor="accent1"/>
          <w:sz w:val="22"/>
        </w:rPr>
        <w:t>2.2.3 Les obligations de l’EF en matière d’information des voyageurs</w:t>
      </w:r>
      <w:bookmarkEnd w:id="602"/>
    </w:p>
    <w:p w:rsidR="00C26654" w:rsidRPr="000B17C7" w:rsidRDefault="00C26654" w:rsidP="00C26654">
      <w:pPr>
        <w:pStyle w:val="Textedesaisie"/>
        <w:jc w:val="both"/>
        <w:rPr>
          <w:color w:val="747678"/>
        </w:rPr>
      </w:pPr>
      <w:r w:rsidRPr="000B17C7">
        <w:rPr>
          <w:color w:val="747678"/>
        </w:rPr>
        <w:t>En complément des in</w:t>
      </w:r>
      <w:r w:rsidR="00CD01EA" w:rsidRPr="000B17C7">
        <w:rPr>
          <w:color w:val="747678"/>
        </w:rPr>
        <w:t>formations fournies au point 2.1</w:t>
      </w:r>
      <w:r w:rsidRPr="000B17C7">
        <w:rPr>
          <w:color w:val="747678"/>
        </w:rPr>
        <w:t xml:space="preserve">, l’EF fournit les données suivantes à </w:t>
      </w:r>
      <w:r w:rsidR="00B25546" w:rsidRPr="000B17C7">
        <w:rPr>
          <w:color w:val="747678"/>
        </w:rPr>
        <w:br/>
      </w:r>
      <w:r w:rsidR="0026008D" w:rsidRPr="000B17C7">
        <w:rPr>
          <w:color w:val="747678"/>
        </w:rPr>
        <w:t>SNCF Gares &amp; Connexions</w:t>
      </w:r>
      <w:r w:rsidRPr="000B17C7">
        <w:rPr>
          <w:color w:val="747678"/>
        </w:rPr>
        <w:t xml:space="preserve"> afin que cette dernière puisse assurer sa mission d’information des voyageurs en gare :</w:t>
      </w:r>
    </w:p>
    <w:p w:rsidR="002D2670" w:rsidRPr="000B17C7" w:rsidRDefault="00C26654" w:rsidP="000A5B17">
      <w:pPr>
        <w:pStyle w:val="Textedesaisie"/>
        <w:numPr>
          <w:ilvl w:val="0"/>
          <w:numId w:val="36"/>
        </w:numPr>
        <w:jc w:val="both"/>
        <w:rPr>
          <w:color w:val="747678"/>
        </w:rPr>
      </w:pPr>
      <w:r w:rsidRPr="000B17C7">
        <w:rPr>
          <w:color w:val="747678"/>
        </w:rPr>
        <w:t>pour la préparation des services, au plus tard en septembre précédant le début du service :</w:t>
      </w:r>
    </w:p>
    <w:p w:rsidR="00C26654" w:rsidRPr="000B17C7" w:rsidRDefault="00C26654" w:rsidP="000A5B17">
      <w:pPr>
        <w:pStyle w:val="Textedesaisie"/>
        <w:numPr>
          <w:ilvl w:val="0"/>
          <w:numId w:val="35"/>
        </w:numPr>
        <w:jc w:val="both"/>
        <w:rPr>
          <w:color w:val="747678"/>
        </w:rPr>
      </w:pPr>
      <w:r w:rsidRPr="000B17C7">
        <w:rPr>
          <w:color w:val="747678"/>
        </w:rPr>
        <w:t>pour chacun des trains de l’EF : les horaires, exprimés en heure locale, d'arrivée et de départ dans les gares concernées de la desserte ;</w:t>
      </w:r>
    </w:p>
    <w:p w:rsidR="00C26654" w:rsidRPr="000B17C7" w:rsidRDefault="00C26654" w:rsidP="000A5B17">
      <w:pPr>
        <w:pStyle w:val="Textedesaisie"/>
        <w:numPr>
          <w:ilvl w:val="0"/>
          <w:numId w:val="35"/>
        </w:numPr>
        <w:jc w:val="both"/>
        <w:rPr>
          <w:color w:val="747678"/>
        </w:rPr>
      </w:pPr>
      <w:r w:rsidRPr="000B17C7">
        <w:rPr>
          <w:color w:val="747678"/>
        </w:rPr>
        <w:t>le nom de l’EF concernée, sa marque et son régime ;</w:t>
      </w:r>
    </w:p>
    <w:p w:rsidR="00C26654" w:rsidRPr="000B17C7" w:rsidRDefault="00C26654" w:rsidP="000A5B17">
      <w:pPr>
        <w:pStyle w:val="Textedesaisie"/>
        <w:numPr>
          <w:ilvl w:val="0"/>
          <w:numId w:val="35"/>
        </w:numPr>
        <w:jc w:val="both"/>
        <w:rPr>
          <w:color w:val="747678"/>
        </w:rPr>
      </w:pPr>
      <w:r w:rsidRPr="000B17C7">
        <w:rPr>
          <w:color w:val="747678"/>
        </w:rPr>
        <w:t>le numéro commercial du train, fourni par SNCF Réseau sous la forme d'un identifiant de six caractères ;</w:t>
      </w:r>
    </w:p>
    <w:p w:rsidR="00C26654" w:rsidRPr="000B17C7" w:rsidRDefault="00C26654" w:rsidP="000A5B17">
      <w:pPr>
        <w:pStyle w:val="Textedesaisie"/>
        <w:numPr>
          <w:ilvl w:val="0"/>
          <w:numId w:val="35"/>
        </w:numPr>
        <w:jc w:val="both"/>
        <w:rPr>
          <w:color w:val="747678"/>
        </w:rPr>
      </w:pPr>
      <w:r w:rsidRPr="000B17C7">
        <w:rPr>
          <w:color w:val="747678"/>
        </w:rPr>
        <w:t>pour les trains bi-tranches, les numéros des tranches commerciales ;</w:t>
      </w:r>
    </w:p>
    <w:p w:rsidR="00C26654" w:rsidRPr="000B17C7" w:rsidRDefault="00C26654" w:rsidP="000A5B17">
      <w:pPr>
        <w:pStyle w:val="Textedesaisie"/>
        <w:numPr>
          <w:ilvl w:val="0"/>
          <w:numId w:val="35"/>
        </w:numPr>
        <w:jc w:val="both"/>
        <w:rPr>
          <w:color w:val="747678"/>
        </w:rPr>
      </w:pPr>
      <w:r w:rsidRPr="000B17C7">
        <w:rPr>
          <w:color w:val="747678"/>
        </w:rPr>
        <w:t>un identifiant désignant le type de train, à définir sous forme d’un code alphanumérique de quatre positions pour les trains d’Ile-de-France et trois positions pour les autres trains.</w:t>
      </w:r>
    </w:p>
    <w:p w:rsidR="00C26654" w:rsidRPr="000B17C7" w:rsidRDefault="00C26654" w:rsidP="00C26654">
      <w:pPr>
        <w:pStyle w:val="Textedesaisie"/>
        <w:jc w:val="both"/>
        <w:rPr>
          <w:color w:val="747678"/>
        </w:rPr>
      </w:pPr>
    </w:p>
    <w:p w:rsidR="00C26654" w:rsidRPr="000B17C7" w:rsidRDefault="00C26654" w:rsidP="000A5B17">
      <w:pPr>
        <w:pStyle w:val="Textedesaisie"/>
        <w:numPr>
          <w:ilvl w:val="0"/>
          <w:numId w:val="36"/>
        </w:numPr>
        <w:jc w:val="both"/>
        <w:rPr>
          <w:color w:val="747678"/>
        </w:rPr>
      </w:pPr>
      <w:r w:rsidRPr="000B17C7">
        <w:rPr>
          <w:color w:val="747678"/>
        </w:rPr>
        <w:t>En opérationnel, pour gérer l’information collective et continue des voyageurs :</w:t>
      </w:r>
    </w:p>
    <w:p w:rsidR="00C26654" w:rsidRPr="000B17C7" w:rsidRDefault="00C26654" w:rsidP="000A5B17">
      <w:pPr>
        <w:pStyle w:val="Textedesaisie"/>
        <w:numPr>
          <w:ilvl w:val="0"/>
          <w:numId w:val="37"/>
        </w:numPr>
        <w:jc w:val="both"/>
        <w:rPr>
          <w:color w:val="747678"/>
        </w:rPr>
      </w:pPr>
      <w:r w:rsidRPr="000B17C7">
        <w:rPr>
          <w:color w:val="747678"/>
        </w:rPr>
        <w:t>la mise à jour de toutes les informations fournies en préparation des services ;</w:t>
      </w:r>
    </w:p>
    <w:p w:rsidR="00C26654" w:rsidRPr="000B17C7" w:rsidRDefault="00C26654" w:rsidP="000A5B17">
      <w:pPr>
        <w:pStyle w:val="Textedesaisie"/>
        <w:numPr>
          <w:ilvl w:val="0"/>
          <w:numId w:val="37"/>
        </w:numPr>
        <w:jc w:val="both"/>
        <w:rPr>
          <w:color w:val="747678"/>
        </w:rPr>
      </w:pPr>
      <w:r w:rsidRPr="000B17C7">
        <w:rPr>
          <w:color w:val="747678"/>
        </w:rPr>
        <w:t>en situations perturbées, les éléments de message suivants à diffuser à l’intention de ses voyageurs : estimation du retard en nombre de minutes ou avis de la suppression, motif du retard ou de la suppression, principes retenus pour le rétablissement et le cas échéant pour la prise en charge des voyageurs.</w:t>
      </w:r>
    </w:p>
    <w:p w:rsidR="00C26654" w:rsidRPr="000B17C7" w:rsidRDefault="00C26654" w:rsidP="0097120E">
      <w:pPr>
        <w:pStyle w:val="Textedesaisie"/>
        <w:jc w:val="both"/>
        <w:rPr>
          <w:color w:val="747678"/>
        </w:rPr>
      </w:pPr>
      <w:r w:rsidRPr="000B17C7">
        <w:rPr>
          <w:color w:val="747678"/>
        </w:rPr>
        <w:t xml:space="preserve">Afin que </w:t>
      </w:r>
      <w:r w:rsidR="0026008D" w:rsidRPr="000B17C7">
        <w:rPr>
          <w:color w:val="747678"/>
        </w:rPr>
        <w:t>SNCF Gares &amp; Connexions</w:t>
      </w:r>
      <w:r w:rsidRPr="000B17C7">
        <w:rPr>
          <w:color w:val="747678"/>
        </w:rPr>
        <w:t xml:space="preserve"> puisse alimenter les systèmes d’information de chaque gare, les modalités de fourniture des informations (format, délais, interlocuteurs, etc.) sont précisées à l’EF pour chacune des gares desservies, en fonction des différents systèmes en place.</w:t>
      </w:r>
    </w:p>
    <w:p w:rsidR="00C26654" w:rsidRPr="000B17C7" w:rsidDel="009F6AC9" w:rsidRDefault="00C26654" w:rsidP="00C26654">
      <w:pPr>
        <w:pStyle w:val="Textedesaisie"/>
        <w:jc w:val="both"/>
        <w:rPr>
          <w:del w:id="603" w:author="7276693Z" w:date="2016-12-20T15:02:00Z"/>
          <w:color w:val="747678"/>
        </w:rPr>
      </w:pPr>
    </w:p>
    <w:p w:rsidR="00C26654" w:rsidRPr="00DD1009" w:rsidRDefault="00C26654" w:rsidP="002D1A13">
      <w:pPr>
        <w:pStyle w:val="Titre4"/>
        <w:rPr>
          <w:rStyle w:val="Titre3Car"/>
          <w:caps w:val="0"/>
          <w:color w:val="009AA6" w:themeColor="accent1"/>
          <w:sz w:val="22"/>
        </w:rPr>
      </w:pPr>
      <w:bookmarkStart w:id="604" w:name="_Toc475985074"/>
      <w:r w:rsidRPr="000B17C7">
        <w:rPr>
          <w:rStyle w:val="Titre3Car"/>
          <w:caps w:val="0"/>
          <w:color w:val="009AA6" w:themeColor="accent1"/>
          <w:sz w:val="22"/>
        </w:rPr>
        <w:t>2.2.4 Les obligations de l’EF en matière de prise en charge de ses voyageurs en situation perturbée</w:t>
      </w:r>
      <w:bookmarkEnd w:id="604"/>
    </w:p>
    <w:p w:rsidR="00C26654" w:rsidRPr="000B17C7" w:rsidRDefault="00C26654" w:rsidP="00C26654">
      <w:pPr>
        <w:pStyle w:val="Textedesaisie"/>
        <w:jc w:val="both"/>
        <w:rPr>
          <w:color w:val="747678"/>
        </w:rPr>
      </w:pPr>
      <w:r w:rsidRPr="000B17C7">
        <w:rPr>
          <w:color w:val="747678"/>
        </w:rPr>
        <w:t>Les EF ont le devoir de prendre en charge leurs clients lors des situations perturbées.</w:t>
      </w:r>
    </w:p>
    <w:p w:rsidR="00C26654" w:rsidRPr="000B17C7" w:rsidRDefault="00C26654" w:rsidP="00C26654">
      <w:pPr>
        <w:pStyle w:val="Textedesaisie"/>
        <w:jc w:val="both"/>
        <w:rPr>
          <w:color w:val="747678"/>
        </w:rPr>
      </w:pPr>
      <w:r w:rsidRPr="000B17C7">
        <w:rPr>
          <w:color w:val="747678"/>
        </w:rPr>
        <w:t xml:space="preserve">Il appartient donc à l’EF, le cas échéant, d’organiser la poursuite du voyage de ses clients, la restauration ou l’hébergement. </w:t>
      </w:r>
    </w:p>
    <w:p w:rsidR="00C26654" w:rsidRPr="000B17C7" w:rsidDel="009F6AC9" w:rsidRDefault="00C26654" w:rsidP="00C26654">
      <w:pPr>
        <w:pStyle w:val="Textedesaisie"/>
        <w:jc w:val="both"/>
        <w:rPr>
          <w:del w:id="605" w:author="7276693Z" w:date="2016-12-20T15:02:00Z"/>
        </w:rPr>
      </w:pPr>
    </w:p>
    <w:p w:rsidR="00C26654" w:rsidRPr="00DD1009" w:rsidRDefault="00C26654" w:rsidP="002D1A13">
      <w:pPr>
        <w:pStyle w:val="Titre4"/>
        <w:rPr>
          <w:rStyle w:val="Titre3Car"/>
          <w:caps w:val="0"/>
          <w:color w:val="009AA6" w:themeColor="accent1"/>
          <w:sz w:val="22"/>
        </w:rPr>
      </w:pPr>
      <w:bookmarkStart w:id="606" w:name="_Toc475985075"/>
      <w:r w:rsidRPr="000B17C7">
        <w:rPr>
          <w:rStyle w:val="Titre3Car"/>
          <w:caps w:val="0"/>
          <w:color w:val="009AA6" w:themeColor="accent1"/>
          <w:sz w:val="22"/>
        </w:rPr>
        <w:t xml:space="preserve">2.2.5 Les obligations de </w:t>
      </w:r>
      <w:r w:rsidR="0026008D" w:rsidRPr="000B17C7">
        <w:rPr>
          <w:rStyle w:val="Titre3Car"/>
          <w:caps w:val="0"/>
          <w:color w:val="009AA6" w:themeColor="accent1"/>
          <w:sz w:val="22"/>
        </w:rPr>
        <w:t>SNCF Gares &amp; Connexions</w:t>
      </w:r>
      <w:r w:rsidRPr="000B17C7">
        <w:rPr>
          <w:rStyle w:val="Titre3Car"/>
          <w:caps w:val="0"/>
          <w:color w:val="009AA6" w:themeColor="accent1"/>
          <w:sz w:val="22"/>
        </w:rPr>
        <w:t xml:space="preserve"> et de l’EF en matière de prise en charge des </w:t>
      </w:r>
      <w:r w:rsidR="004F4E75" w:rsidRPr="000B17C7">
        <w:rPr>
          <w:rStyle w:val="Titre3Car"/>
          <w:caps w:val="0"/>
          <w:color w:val="009AA6" w:themeColor="accent1"/>
          <w:sz w:val="22"/>
        </w:rPr>
        <w:t xml:space="preserve">personnes handicapées et des </w:t>
      </w:r>
      <w:r w:rsidRPr="000B17C7">
        <w:rPr>
          <w:rStyle w:val="Titre3Car"/>
          <w:caps w:val="0"/>
          <w:color w:val="009AA6" w:themeColor="accent1"/>
          <w:sz w:val="22"/>
        </w:rPr>
        <w:t>PMR</w:t>
      </w:r>
      <w:bookmarkEnd w:id="606"/>
    </w:p>
    <w:p w:rsidR="00C26654" w:rsidRPr="000B17C7" w:rsidRDefault="00C26654" w:rsidP="00C26654">
      <w:pPr>
        <w:pStyle w:val="Textedesaisie"/>
        <w:jc w:val="both"/>
        <w:rPr>
          <w:color w:val="747678"/>
        </w:rPr>
      </w:pPr>
      <w:r w:rsidRPr="000B17C7">
        <w:rPr>
          <w:color w:val="747678"/>
        </w:rPr>
        <w:t>Dans le cadre de la réglementation en vigueur sur le territoire français, et pour le cas des gares concernées (gares inscrites aux Schémas Directeurs Accessibilité</w:t>
      </w:r>
      <w:ins w:id="607" w:author="MIALOT Stephane" w:date="2016-11-16T18:36:00Z">
        <w:r w:rsidR="005E42D0" w:rsidRPr="000B17C7">
          <w:rPr>
            <w:color w:val="747678"/>
          </w:rPr>
          <w:t xml:space="preserve"> / Agenda d’Accessibilité Programmée</w:t>
        </w:r>
      </w:ins>
      <w:r w:rsidRPr="000B17C7">
        <w:rPr>
          <w:color w:val="747678"/>
        </w:rPr>
        <w:t xml:space="preserve">), </w:t>
      </w:r>
      <w:r w:rsidR="0026008D" w:rsidRPr="000B17C7">
        <w:rPr>
          <w:color w:val="747678"/>
        </w:rPr>
        <w:t>SNCF Gares &amp; Connexions</w:t>
      </w:r>
      <w:r w:rsidRPr="000B17C7">
        <w:rPr>
          <w:color w:val="747678"/>
        </w:rPr>
        <w:t xml:space="preserve"> et l’EF concluent une convention particulière sur les conditions de réalisation de l’assistance à l'embarquement et au débarquement des personnes à mobilité réduite réalisée par SNCF Mobilités, ainsi que sur les règles d’exploitation correspondantes. </w:t>
      </w:r>
    </w:p>
    <w:p w:rsidR="00C26654" w:rsidRPr="000B17C7" w:rsidRDefault="0026008D" w:rsidP="00C26654">
      <w:pPr>
        <w:pStyle w:val="Textedesaisie"/>
        <w:jc w:val="both"/>
        <w:rPr>
          <w:color w:val="747678"/>
        </w:rPr>
      </w:pPr>
      <w:r w:rsidRPr="000B17C7">
        <w:rPr>
          <w:color w:val="747678"/>
        </w:rPr>
        <w:t>SNCF Gares &amp; Connexions</w:t>
      </w:r>
      <w:r w:rsidR="00C26654" w:rsidRPr="000B17C7">
        <w:rPr>
          <w:color w:val="747678"/>
        </w:rPr>
        <w:t xml:space="preserve"> offre aux </w:t>
      </w:r>
      <w:r w:rsidR="004F4E75" w:rsidRPr="000B17C7">
        <w:rPr>
          <w:color w:val="747678"/>
        </w:rPr>
        <w:t xml:space="preserve">personnes handicapées et aux </w:t>
      </w:r>
      <w:r w:rsidR="00C26654" w:rsidRPr="000B17C7">
        <w:rPr>
          <w:color w:val="747678"/>
        </w:rPr>
        <w:t>PMR une prestation d’a</w:t>
      </w:r>
      <w:r w:rsidR="00DB3E48" w:rsidRPr="000B17C7">
        <w:rPr>
          <w:color w:val="747678"/>
        </w:rPr>
        <w:t>ssistance en gare décrite au 1.2</w:t>
      </w:r>
      <w:r w:rsidR="00C26654" w:rsidRPr="000B17C7">
        <w:rPr>
          <w:color w:val="747678"/>
        </w:rPr>
        <w:t>.1. Cette prestation n’est pas facturée mais elle est incluse dans la prestation de base.</w:t>
      </w:r>
    </w:p>
    <w:p w:rsidR="00C26654" w:rsidRPr="000B17C7" w:rsidRDefault="00C26654" w:rsidP="00C26654">
      <w:pPr>
        <w:pStyle w:val="Textedesaisie"/>
        <w:jc w:val="both"/>
        <w:rPr>
          <w:color w:val="747678"/>
        </w:rPr>
      </w:pPr>
      <w:r w:rsidRPr="000B17C7">
        <w:rPr>
          <w:color w:val="747678"/>
        </w:rPr>
        <w:t>L’aide au portage d’un bagage d’un poids inférieur à 15 kg est comprise dans la prestation d’assistance. Pour les bagages à main dont le poids est supérieur à 15 kg, l’EF fera son affaire de la prise en charge de ces bagages.</w:t>
      </w:r>
    </w:p>
    <w:p w:rsidR="00C26654" w:rsidRPr="000B17C7" w:rsidRDefault="00C26654" w:rsidP="00C26654">
      <w:pPr>
        <w:pStyle w:val="Textedesaisie"/>
        <w:jc w:val="both"/>
        <w:rPr>
          <w:color w:val="747678"/>
        </w:rPr>
      </w:pPr>
      <w:r w:rsidRPr="000B17C7">
        <w:rPr>
          <w:color w:val="747678"/>
        </w:rPr>
        <w:t>Tout autre complémen</w:t>
      </w:r>
      <w:r w:rsidR="00DB3E48" w:rsidRPr="000B17C7">
        <w:rPr>
          <w:color w:val="747678"/>
        </w:rPr>
        <w:t>t à la prestation décrite au 1.2</w:t>
      </w:r>
      <w:r w:rsidRPr="000B17C7">
        <w:rPr>
          <w:color w:val="747678"/>
        </w:rPr>
        <w:t>.1 est également à la charge de l’EF.</w:t>
      </w:r>
    </w:p>
    <w:p w:rsidR="00C26654" w:rsidRPr="000B17C7" w:rsidRDefault="00C26654" w:rsidP="00C26654">
      <w:pPr>
        <w:pStyle w:val="Textedesaisie"/>
        <w:jc w:val="both"/>
        <w:rPr>
          <w:color w:val="747678"/>
        </w:rPr>
      </w:pPr>
      <w:r w:rsidRPr="000B17C7">
        <w:rPr>
          <w:color w:val="747678"/>
        </w:rPr>
        <w:t xml:space="preserve">La consistance de la prestation PMR assurée par </w:t>
      </w:r>
      <w:r w:rsidR="0026008D" w:rsidRPr="000B17C7">
        <w:rPr>
          <w:color w:val="747678"/>
        </w:rPr>
        <w:t>SNCF Gares &amp; Connexions</w:t>
      </w:r>
      <w:r w:rsidRPr="000B17C7">
        <w:rPr>
          <w:color w:val="747678"/>
        </w:rPr>
        <w:t xml:space="preserve"> dépend, dans chacune des gares concernées, du niveau des installations et équipements disponibles.</w:t>
      </w:r>
    </w:p>
    <w:p w:rsidR="00E06D48" w:rsidRPr="000B17C7" w:rsidRDefault="00C26654" w:rsidP="00C26654">
      <w:pPr>
        <w:pStyle w:val="Textedesaisie"/>
        <w:jc w:val="both"/>
        <w:rPr>
          <w:color w:val="747678"/>
        </w:rPr>
      </w:pPr>
      <w:r w:rsidRPr="000B17C7">
        <w:rPr>
          <w:color w:val="747678"/>
        </w:rPr>
        <w:t>Au départ du train, la prestation d’accompagnement du voyageur PMR est garantie sous la double condition suivante :</w:t>
      </w:r>
    </w:p>
    <w:p w:rsidR="00D91978" w:rsidRPr="000B17C7" w:rsidRDefault="00D91978" w:rsidP="000A5B17">
      <w:pPr>
        <w:pStyle w:val="Textedesaisie"/>
        <w:numPr>
          <w:ilvl w:val="0"/>
          <w:numId w:val="38"/>
        </w:numPr>
        <w:jc w:val="both"/>
        <w:rPr>
          <w:color w:val="747678"/>
        </w:rPr>
      </w:pPr>
      <w:r w:rsidRPr="000B17C7">
        <w:rPr>
          <w:color w:val="747678"/>
        </w:rPr>
        <w:t xml:space="preserve">que l’EF commande à </w:t>
      </w:r>
      <w:r w:rsidR="0026008D" w:rsidRPr="000B17C7">
        <w:rPr>
          <w:color w:val="747678"/>
        </w:rPr>
        <w:t>SNCF Gares &amp; Connexions</w:t>
      </w:r>
      <w:r w:rsidRPr="000B17C7">
        <w:rPr>
          <w:color w:val="747678"/>
        </w:rPr>
        <w:t xml:space="preserve"> au plus tard 48 heures à l’avance, la réalisation de la prestation,</w:t>
      </w:r>
    </w:p>
    <w:p w:rsidR="00D91978" w:rsidRPr="000B17C7" w:rsidRDefault="00D91978" w:rsidP="000A5B17">
      <w:pPr>
        <w:pStyle w:val="Textedesaisie"/>
        <w:numPr>
          <w:ilvl w:val="0"/>
          <w:numId w:val="38"/>
        </w:numPr>
        <w:jc w:val="both"/>
        <w:rPr>
          <w:color w:val="747678"/>
        </w:rPr>
      </w:pPr>
      <w:r w:rsidRPr="000B17C7">
        <w:rPr>
          <w:color w:val="747678"/>
        </w:rPr>
        <w:t>que la PMR se présente au plus tard 30 minutes avant le départ de son train, au point de rendez-vous accessible fixé dans la gare.</w:t>
      </w:r>
    </w:p>
    <w:p w:rsidR="00D91978" w:rsidRPr="000B17C7" w:rsidRDefault="00D91978" w:rsidP="00D91978">
      <w:pPr>
        <w:pStyle w:val="Textedesaisie"/>
        <w:jc w:val="both"/>
        <w:rPr>
          <w:color w:val="747678"/>
        </w:rPr>
      </w:pPr>
      <w:r w:rsidRPr="000B17C7">
        <w:rPr>
          <w:color w:val="747678"/>
        </w:rPr>
        <w:t>A l’arrivée du train, la prestation est due dès lors que le personnel de l’EF confirme à la gare d’arrivée la demande d’assistance, au plus tard 30 minutes avant l’arrivée du client en gare.</w:t>
      </w:r>
    </w:p>
    <w:p w:rsidR="00D91978" w:rsidRPr="000B17C7" w:rsidRDefault="00D91978" w:rsidP="00D91978">
      <w:pPr>
        <w:pStyle w:val="Textedesaisie"/>
        <w:jc w:val="both"/>
        <w:rPr>
          <w:color w:val="747678"/>
        </w:rPr>
      </w:pPr>
      <w:r w:rsidRPr="000B17C7">
        <w:rPr>
          <w:color w:val="747678"/>
        </w:rPr>
        <w:t xml:space="preserve">Dans ces conditions, </w:t>
      </w:r>
      <w:r w:rsidR="0026008D" w:rsidRPr="000B17C7">
        <w:rPr>
          <w:color w:val="747678"/>
        </w:rPr>
        <w:t>SNCF Gares &amp; Connexions</w:t>
      </w:r>
      <w:r w:rsidRPr="000B17C7">
        <w:rPr>
          <w:color w:val="747678"/>
        </w:rPr>
        <w:t xml:space="preserve"> s’engage à réaliser la prestation PMR. </w:t>
      </w:r>
    </w:p>
    <w:p w:rsidR="00D91978" w:rsidRPr="000B17C7" w:rsidRDefault="00D91978" w:rsidP="00D91978">
      <w:pPr>
        <w:pStyle w:val="Textedesaisie"/>
        <w:jc w:val="both"/>
        <w:rPr>
          <w:color w:val="747678"/>
        </w:rPr>
      </w:pPr>
      <w:r w:rsidRPr="000B17C7">
        <w:rPr>
          <w:color w:val="747678"/>
        </w:rPr>
        <w:t xml:space="preserve">A défaut pour l’EF d’avoir respecté ces délais, la prestation PMR n’est pas garantie. Toutefois, </w:t>
      </w:r>
      <w:r w:rsidR="0026008D" w:rsidRPr="000B17C7">
        <w:rPr>
          <w:color w:val="747678"/>
        </w:rPr>
        <w:t>SNCF Gares &amp; Connexions</w:t>
      </w:r>
      <w:r w:rsidRPr="000B17C7">
        <w:rPr>
          <w:color w:val="747678"/>
        </w:rPr>
        <w:t xml:space="preserve"> s’engage à faire ses meilleurs efforts, compte tenu de ses effectifs et des moyens disponibles, pour permettre à la personne de prendre son train.</w:t>
      </w:r>
    </w:p>
    <w:p w:rsidR="00D91978" w:rsidRPr="000B17C7" w:rsidRDefault="00D91978" w:rsidP="00D91978">
      <w:pPr>
        <w:pStyle w:val="Textedesaisie"/>
        <w:jc w:val="both"/>
        <w:rPr>
          <w:color w:val="747678"/>
        </w:rPr>
      </w:pPr>
      <w:r w:rsidRPr="000B17C7">
        <w:rPr>
          <w:color w:val="747678"/>
        </w:rPr>
        <w:t xml:space="preserve">L’inexécution de tout ou partie de la prestation PMR en raison du non-respect de ces délais, ne saurait engager la responsabilité de </w:t>
      </w:r>
      <w:r w:rsidR="0026008D" w:rsidRPr="000B17C7">
        <w:rPr>
          <w:color w:val="747678"/>
        </w:rPr>
        <w:t>SNCF Gares &amp; Connexions</w:t>
      </w:r>
      <w:r w:rsidRPr="000B17C7">
        <w:rPr>
          <w:color w:val="747678"/>
        </w:rPr>
        <w:t>, cet événement étant constitutif d’une défaillance de l’EF.</w:t>
      </w:r>
    </w:p>
    <w:p w:rsidR="00D91978" w:rsidRPr="000B17C7" w:rsidRDefault="00D91978" w:rsidP="00D91978">
      <w:pPr>
        <w:pStyle w:val="Textedesaisie"/>
        <w:jc w:val="both"/>
        <w:rPr>
          <w:color w:val="747678"/>
        </w:rPr>
      </w:pPr>
      <w:r w:rsidRPr="000B17C7">
        <w:rPr>
          <w:color w:val="747678"/>
        </w:rPr>
        <w:t>Dans les gares du SDNA</w:t>
      </w:r>
      <w:ins w:id="608" w:author="MIALOT Stephane" w:date="2016-11-16T18:37:00Z">
        <w:r w:rsidR="005E42D0" w:rsidRPr="000B17C7">
          <w:rPr>
            <w:color w:val="747678"/>
          </w:rPr>
          <w:t xml:space="preserve"> </w:t>
        </w:r>
        <w:proofErr w:type="spellStart"/>
        <w:r w:rsidR="005E42D0" w:rsidRPr="000B17C7">
          <w:rPr>
            <w:color w:val="747678"/>
          </w:rPr>
          <w:t>Ad’AP</w:t>
        </w:r>
      </w:ins>
      <w:proofErr w:type="spellEnd"/>
      <w:r w:rsidRPr="000B17C7">
        <w:rPr>
          <w:color w:val="747678"/>
        </w:rPr>
        <w:t>, la prestation d’assistance est proposée du premier au dernier train. Dans les gares du SDRA</w:t>
      </w:r>
      <w:ins w:id="609" w:author="MIALOT Stephane" w:date="2016-11-16T18:37:00Z">
        <w:r w:rsidR="005E42D0" w:rsidRPr="000B17C7">
          <w:rPr>
            <w:color w:val="747678"/>
          </w:rPr>
          <w:t xml:space="preserve"> </w:t>
        </w:r>
        <w:proofErr w:type="spellStart"/>
        <w:r w:rsidR="005E42D0" w:rsidRPr="000B17C7">
          <w:rPr>
            <w:color w:val="747678"/>
          </w:rPr>
          <w:t>Ad’AP</w:t>
        </w:r>
      </w:ins>
      <w:proofErr w:type="spellEnd"/>
      <w:r w:rsidRPr="000B17C7">
        <w:rPr>
          <w:color w:val="747678"/>
        </w:rPr>
        <w:t>, les modalités pratiques de réalisation du service (horaires, conditions d’acheminement au point d’arrivée,…) sont définies avec l’Autorité Organisatrice des Transports compétente sur chaque site.</w:t>
      </w:r>
    </w:p>
    <w:p w:rsidR="00D91978" w:rsidRPr="000B17C7" w:rsidRDefault="00D91978" w:rsidP="00D91978">
      <w:pPr>
        <w:pStyle w:val="Textedesaisie"/>
        <w:jc w:val="both"/>
      </w:pPr>
    </w:p>
    <w:p w:rsidR="00633B33" w:rsidRPr="000B17C7" w:rsidRDefault="00D91978" w:rsidP="002E2B07">
      <w:pPr>
        <w:pStyle w:val="Titre3"/>
        <w:rPr>
          <w:rStyle w:val="Titre3Car"/>
          <w:caps/>
        </w:rPr>
      </w:pPr>
      <w:bookmarkStart w:id="610" w:name="_Toc475985076"/>
      <w:r w:rsidRPr="000B17C7">
        <w:rPr>
          <w:rStyle w:val="Titre3Car"/>
          <w:caps/>
        </w:rPr>
        <w:t>2.</w:t>
      </w:r>
      <w:r w:rsidR="00633B33" w:rsidRPr="000B17C7">
        <w:rPr>
          <w:rStyle w:val="Titre3Car"/>
          <w:caps/>
        </w:rPr>
        <w:t>3</w:t>
      </w:r>
      <w:r w:rsidRPr="000B17C7">
        <w:rPr>
          <w:rStyle w:val="Titre3Car"/>
          <w:caps/>
        </w:rPr>
        <w:t xml:space="preserve"> Indisponibilité des installations</w:t>
      </w:r>
      <w:bookmarkEnd w:id="610"/>
    </w:p>
    <w:p w:rsidR="009B0087" w:rsidRPr="000B17C7" w:rsidDel="009F6AC9" w:rsidRDefault="009B0087" w:rsidP="009B0087">
      <w:pPr>
        <w:rPr>
          <w:del w:id="611" w:author="7276693Z" w:date="2016-12-20T15:02:00Z"/>
        </w:rPr>
      </w:pPr>
    </w:p>
    <w:p w:rsidR="00633B33" w:rsidRPr="00DD1009" w:rsidRDefault="00633B33" w:rsidP="002D1A13">
      <w:pPr>
        <w:pStyle w:val="Titre4"/>
        <w:rPr>
          <w:rStyle w:val="Titre3Car"/>
          <w:caps w:val="0"/>
          <w:color w:val="009AA6" w:themeColor="accent1"/>
          <w:sz w:val="22"/>
        </w:rPr>
      </w:pPr>
      <w:bookmarkStart w:id="612" w:name="_Toc475985077"/>
      <w:r w:rsidRPr="000B17C7">
        <w:rPr>
          <w:rStyle w:val="Titre3Car"/>
          <w:caps w:val="0"/>
          <w:color w:val="009AA6" w:themeColor="accent1"/>
          <w:sz w:val="22"/>
        </w:rPr>
        <w:t>2.3</w:t>
      </w:r>
      <w:r w:rsidR="00D91978" w:rsidRPr="000B17C7">
        <w:rPr>
          <w:rStyle w:val="Titre3Car"/>
          <w:caps w:val="0"/>
          <w:color w:val="009AA6" w:themeColor="accent1"/>
          <w:sz w:val="22"/>
        </w:rPr>
        <w:t>.1 Construction - Aménagements – Maintenance programmée</w:t>
      </w:r>
      <w:bookmarkEnd w:id="612"/>
    </w:p>
    <w:p w:rsidR="00D91978" w:rsidRPr="000B17C7" w:rsidRDefault="00D91978" w:rsidP="00D91978">
      <w:pPr>
        <w:pStyle w:val="Textedesaisie"/>
        <w:jc w:val="both"/>
        <w:rPr>
          <w:color w:val="747678"/>
        </w:rPr>
      </w:pPr>
      <w:r w:rsidRPr="000B17C7">
        <w:rPr>
          <w:color w:val="747678"/>
        </w:rPr>
        <w:t xml:space="preserve">Pour effectuer des travaux de construction, d’aménagement ou de maintenance sur ses installations </w:t>
      </w:r>
      <w:r w:rsidR="0026008D" w:rsidRPr="000B17C7">
        <w:rPr>
          <w:color w:val="747678"/>
        </w:rPr>
        <w:t>SNCF Gares &amp; Connexions</w:t>
      </w:r>
      <w:r w:rsidRPr="000B17C7">
        <w:rPr>
          <w:color w:val="747678"/>
        </w:rPr>
        <w:t xml:space="preserve"> peut ne pas mettre à disposition, temporairement, certains composants de la prestation de base.</w:t>
      </w:r>
    </w:p>
    <w:p w:rsidR="00D91978" w:rsidRPr="000B17C7" w:rsidRDefault="00D91978" w:rsidP="00D91978">
      <w:pPr>
        <w:pStyle w:val="Textedesaisie"/>
        <w:jc w:val="both"/>
        <w:rPr>
          <w:color w:val="747678"/>
        </w:rPr>
      </w:pPr>
      <w:r w:rsidRPr="000B17C7">
        <w:rPr>
          <w:color w:val="747678"/>
        </w:rPr>
        <w:t xml:space="preserve">Si ces travaux sont de nature à perturber significativement le fonctionnement de la gare, </w:t>
      </w:r>
      <w:r w:rsidR="00B25546" w:rsidRPr="000B17C7">
        <w:rPr>
          <w:color w:val="747678"/>
        </w:rPr>
        <w:br/>
      </w:r>
      <w:r w:rsidR="0026008D" w:rsidRPr="000B17C7">
        <w:rPr>
          <w:color w:val="747678"/>
        </w:rPr>
        <w:t>SNCF Gares &amp; Connexions</w:t>
      </w:r>
      <w:r w:rsidRPr="000B17C7">
        <w:rPr>
          <w:color w:val="747678"/>
        </w:rPr>
        <w:t xml:space="preserve"> s’engage à prévenir l’EF avant le démarrage des travaux, dès qu’elle a connaissance de leur calendrier, et à lui indiquer leur durée prévisible. </w:t>
      </w:r>
      <w:r w:rsidR="0026008D" w:rsidRPr="000B17C7">
        <w:rPr>
          <w:color w:val="747678"/>
        </w:rPr>
        <w:t>SNCF Gares &amp; Connexions</w:t>
      </w:r>
      <w:r w:rsidRPr="000B17C7">
        <w:rPr>
          <w:color w:val="747678"/>
        </w:rPr>
        <w:t xml:space="preserve"> recherche avec l’EF, chaque fois que cela est possible au plan technico-économique, une solution visant à minimiser les conséquences pour l’ensemble des EF.</w:t>
      </w:r>
    </w:p>
    <w:p w:rsidR="00633B33" w:rsidRPr="000B17C7" w:rsidDel="009F6AC9" w:rsidRDefault="00633B33" w:rsidP="00D91978">
      <w:pPr>
        <w:pStyle w:val="Textedesaisie"/>
        <w:jc w:val="both"/>
        <w:rPr>
          <w:del w:id="613" w:author="7276693Z" w:date="2016-12-20T15:02:00Z"/>
        </w:rPr>
      </w:pPr>
    </w:p>
    <w:p w:rsidR="00D91978" w:rsidRPr="00DD1009" w:rsidRDefault="00633B33" w:rsidP="002D1A13">
      <w:pPr>
        <w:pStyle w:val="Titre4"/>
        <w:rPr>
          <w:rStyle w:val="Titre3Car"/>
          <w:caps w:val="0"/>
          <w:color w:val="009AA6" w:themeColor="accent1"/>
          <w:sz w:val="22"/>
        </w:rPr>
      </w:pPr>
      <w:bookmarkStart w:id="614" w:name="_Toc475985078"/>
      <w:r w:rsidRPr="000B17C7">
        <w:rPr>
          <w:rStyle w:val="Titre3Car"/>
          <w:caps w:val="0"/>
          <w:color w:val="009AA6" w:themeColor="accent1"/>
          <w:sz w:val="22"/>
        </w:rPr>
        <w:t>2.3</w:t>
      </w:r>
      <w:r w:rsidR="00D91978" w:rsidRPr="000B17C7">
        <w:rPr>
          <w:rStyle w:val="Titre3Car"/>
          <w:caps w:val="0"/>
          <w:color w:val="009AA6" w:themeColor="accent1"/>
          <w:sz w:val="22"/>
        </w:rPr>
        <w:t>.2 Remise en état non programmée</w:t>
      </w:r>
      <w:bookmarkEnd w:id="614"/>
    </w:p>
    <w:p w:rsidR="00D91978" w:rsidRPr="000B17C7" w:rsidRDefault="00D91978" w:rsidP="00D91978">
      <w:pPr>
        <w:pStyle w:val="Textedesaisie"/>
        <w:jc w:val="both"/>
        <w:rPr>
          <w:color w:val="747678"/>
        </w:rPr>
      </w:pPr>
      <w:r w:rsidRPr="000B17C7">
        <w:rPr>
          <w:color w:val="747678"/>
        </w:rPr>
        <w:t xml:space="preserve">En cas de défaillance d’une installation empêchant son utilisation, dans des conditions normales de fonctionnement, </w:t>
      </w:r>
      <w:r w:rsidR="0026008D" w:rsidRPr="000B17C7">
        <w:rPr>
          <w:color w:val="747678"/>
        </w:rPr>
        <w:t>SNCF Gares &amp; Connexions</w:t>
      </w:r>
      <w:r w:rsidRPr="000B17C7">
        <w:rPr>
          <w:color w:val="747678"/>
        </w:rPr>
        <w:t xml:space="preserve"> peut être contrainte sans préavis de fermer celle-ci au public (notamment des escalators, des accès, des systèmes d’information voyageurs, etc.) pendant le temps nécessaire à sa remise en état. </w:t>
      </w:r>
      <w:r w:rsidR="0026008D" w:rsidRPr="000B17C7">
        <w:rPr>
          <w:color w:val="747678"/>
        </w:rPr>
        <w:t>SNCF Gares &amp; Connexions</w:t>
      </w:r>
      <w:r w:rsidRPr="000B17C7">
        <w:rPr>
          <w:color w:val="747678"/>
        </w:rPr>
        <w:t xml:space="preserve"> s’engage à informer sur les délais de remise en service des installations.</w:t>
      </w:r>
    </w:p>
    <w:p w:rsidR="006F0B1D" w:rsidRPr="000B17C7" w:rsidDel="009F6AC9" w:rsidRDefault="006F0B1D" w:rsidP="00D91978">
      <w:pPr>
        <w:pStyle w:val="Textedesaisie"/>
        <w:jc w:val="both"/>
        <w:rPr>
          <w:del w:id="615" w:author="7276693Z" w:date="2016-12-20T15:02:00Z"/>
        </w:rPr>
      </w:pPr>
    </w:p>
    <w:p w:rsidR="00D91978" w:rsidRPr="00DD1009" w:rsidRDefault="006F0B1D" w:rsidP="002D1A13">
      <w:pPr>
        <w:pStyle w:val="Titre4"/>
        <w:rPr>
          <w:rStyle w:val="Titre3Car"/>
          <w:caps w:val="0"/>
          <w:color w:val="009AA6" w:themeColor="accent1"/>
          <w:sz w:val="22"/>
        </w:rPr>
      </w:pPr>
      <w:bookmarkStart w:id="616" w:name="_Toc475985079"/>
      <w:r w:rsidRPr="000B17C7">
        <w:rPr>
          <w:rStyle w:val="Titre3Car"/>
          <w:caps w:val="0"/>
          <w:color w:val="009AA6" w:themeColor="accent1"/>
          <w:sz w:val="22"/>
        </w:rPr>
        <w:t>2.3</w:t>
      </w:r>
      <w:r w:rsidR="00D91978" w:rsidRPr="000B17C7">
        <w:rPr>
          <w:rStyle w:val="Titre3Car"/>
          <w:caps w:val="0"/>
          <w:color w:val="009AA6" w:themeColor="accent1"/>
          <w:sz w:val="22"/>
        </w:rPr>
        <w:t>.3 Fermeture de la gare</w:t>
      </w:r>
      <w:bookmarkEnd w:id="616"/>
      <w:r w:rsidR="00D91978" w:rsidRPr="000B17C7">
        <w:rPr>
          <w:rStyle w:val="Titre3Car"/>
          <w:caps w:val="0"/>
          <w:color w:val="009AA6" w:themeColor="accent1"/>
          <w:sz w:val="22"/>
        </w:rPr>
        <w:t xml:space="preserve"> </w:t>
      </w:r>
    </w:p>
    <w:p w:rsidR="00351EE5" w:rsidRPr="000B17C7" w:rsidRDefault="00D91978" w:rsidP="00D91978">
      <w:pPr>
        <w:pStyle w:val="Textedesaisie"/>
        <w:jc w:val="both"/>
        <w:rPr>
          <w:ins w:id="617" w:author="7276693Z" w:date="2016-12-13T15:11:00Z"/>
          <w:color w:val="747678"/>
        </w:rPr>
      </w:pPr>
      <w:r w:rsidRPr="000B17C7">
        <w:rPr>
          <w:color w:val="747678"/>
        </w:rPr>
        <w:t>Dans des circonstances exceptionnelles, notamment à la demande des services de police ou en cas de danger avéré pour la sécurité des passagers, une partie ou la totalité de la gare peut être fermée.</w:t>
      </w:r>
    </w:p>
    <w:p w:rsidR="0040769E" w:rsidRPr="000B17C7" w:rsidRDefault="0040769E" w:rsidP="00D91978">
      <w:pPr>
        <w:pStyle w:val="Textedesaisie"/>
        <w:jc w:val="both"/>
        <w:rPr>
          <w:color w:val="747678"/>
        </w:rPr>
        <w:sectPr w:rsidR="0040769E" w:rsidRPr="000B17C7" w:rsidSect="00472908">
          <w:type w:val="continuous"/>
          <w:pgSz w:w="11906" w:h="16838" w:code="9"/>
          <w:pgMar w:top="567" w:right="1134" w:bottom="567" w:left="1134" w:header="567" w:footer="567" w:gutter="0"/>
          <w:cols w:space="708"/>
          <w:titlePg/>
          <w:docGrid w:linePitch="360"/>
        </w:sectPr>
      </w:pPr>
    </w:p>
    <w:p w:rsidR="00D91978" w:rsidRPr="000B17C7" w:rsidRDefault="00D91978" w:rsidP="00D91978">
      <w:pPr>
        <w:pStyle w:val="Textedesaisie"/>
        <w:jc w:val="both"/>
        <w:rPr>
          <w:color w:val="747678"/>
        </w:rPr>
      </w:pPr>
    </w:p>
    <w:p w:rsidR="006F0B1D" w:rsidRPr="000B17C7" w:rsidRDefault="006F0B1D" w:rsidP="006B0302">
      <w:pPr>
        <w:pStyle w:val="Titre2"/>
        <w:numPr>
          <w:ilvl w:val="0"/>
          <w:numId w:val="153"/>
        </w:numPr>
      </w:pPr>
      <w:bookmarkStart w:id="618" w:name="_Toc475985080"/>
      <w:r w:rsidRPr="000B17C7">
        <w:t>PRINCIPES DE TARIFICATION ET DE FACTURATION DE L’ACC</w:t>
      </w:r>
      <w:r w:rsidR="00A020E5" w:rsidRPr="000B17C7">
        <w:t>È</w:t>
      </w:r>
      <w:r w:rsidRPr="000B17C7">
        <w:t>S ET DES SERVICES EN GARES</w:t>
      </w:r>
      <w:bookmarkEnd w:id="618"/>
    </w:p>
    <w:p w:rsidR="00351EE5" w:rsidRPr="000B17C7" w:rsidRDefault="00351EE5" w:rsidP="00351EE5"/>
    <w:p w:rsidR="00351EE5" w:rsidRPr="000B17C7" w:rsidRDefault="00351EE5" w:rsidP="00351EE5">
      <w:pPr>
        <w:sectPr w:rsidR="00351EE5" w:rsidRPr="000B17C7" w:rsidSect="00472908">
          <w:pgSz w:w="11906" w:h="16838" w:code="9"/>
          <w:pgMar w:top="567" w:right="1134" w:bottom="567" w:left="1134" w:header="567" w:footer="567" w:gutter="0"/>
          <w:cols w:space="708"/>
          <w:titlePg/>
          <w:docGrid w:linePitch="360"/>
        </w:sectPr>
      </w:pPr>
    </w:p>
    <w:p w:rsidR="006F0B1D" w:rsidRPr="00DD1009" w:rsidRDefault="006F0B1D" w:rsidP="002E2B07">
      <w:pPr>
        <w:pStyle w:val="Titre3"/>
        <w:rPr>
          <w:rStyle w:val="Titre3Car"/>
          <w:caps/>
        </w:rPr>
      </w:pPr>
      <w:bookmarkStart w:id="619" w:name="_Toc475985081"/>
      <w:r w:rsidRPr="000B17C7">
        <w:rPr>
          <w:rStyle w:val="Titre3Car"/>
          <w:caps/>
        </w:rPr>
        <w:t>Informations préliminaires</w:t>
      </w:r>
      <w:bookmarkEnd w:id="619"/>
    </w:p>
    <w:p w:rsidR="00670556" w:rsidRPr="000B17C7" w:rsidRDefault="006F0B1D" w:rsidP="006F1DCE">
      <w:pPr>
        <w:pStyle w:val="Textedesaisie"/>
        <w:rPr>
          <w:ins w:id="620" w:author="MIALOT Stephane" w:date="2016-11-17T12:29:00Z"/>
          <w:color w:val="747678"/>
        </w:rPr>
      </w:pPr>
      <w:r w:rsidRPr="000B17C7">
        <w:rPr>
          <w:color w:val="747678"/>
        </w:rPr>
        <w:t xml:space="preserve">Les tarifs figurant dans le présent document et ses différentes parties et annexes sont </w:t>
      </w:r>
      <w:del w:id="621" w:author="MIALOT Stephane" w:date="2016-11-07T15:16:00Z">
        <w:r w:rsidRPr="000B17C7" w:rsidDel="00EE7256">
          <w:rPr>
            <w:color w:val="747678"/>
          </w:rPr>
          <w:delText xml:space="preserve">des </w:delText>
        </w:r>
      </w:del>
      <w:ins w:id="622" w:author="MIALOT Stephane" w:date="2016-11-07T15:16:00Z">
        <w:r w:rsidR="00EE7256" w:rsidRPr="000B17C7">
          <w:rPr>
            <w:color w:val="747678"/>
          </w:rPr>
          <w:t xml:space="preserve">les </w:t>
        </w:r>
      </w:ins>
      <w:r w:rsidRPr="000B17C7">
        <w:rPr>
          <w:color w:val="747678"/>
        </w:rPr>
        <w:t xml:space="preserve">tarifs </w:t>
      </w:r>
      <w:del w:id="623" w:author="MIALOT Stephane" w:date="2016-11-07T15:16:00Z">
        <w:r w:rsidRPr="000B17C7" w:rsidDel="00EE7256">
          <w:rPr>
            <w:color w:val="747678"/>
          </w:rPr>
          <w:delText xml:space="preserve">prévisionnels </w:delText>
        </w:r>
      </w:del>
      <w:r w:rsidRPr="000B17C7">
        <w:rPr>
          <w:color w:val="747678"/>
        </w:rPr>
        <w:t xml:space="preserve">pour le service horaire 2017 (du 13.12.2016 au 11.12.2017). </w:t>
      </w:r>
      <w:del w:id="624" w:author="MIALOT Stephane" w:date="2016-11-07T15:16:00Z">
        <w:r w:rsidRPr="000B17C7" w:rsidDel="00EE7256">
          <w:rPr>
            <w:color w:val="747678"/>
          </w:rPr>
          <w:delText>Ils sont établis avec les données disponibles en mai 2015.</w:delText>
        </w:r>
      </w:del>
      <w:ins w:id="625" w:author="5807556L" w:date="2016-09-07T18:03:00Z">
        <w:del w:id="626" w:author="MIALOT Stephane" w:date="2016-11-07T15:16:00Z">
          <w:r w:rsidR="00650A07" w:rsidRPr="000B17C7" w:rsidDel="00EE7256">
            <w:rPr>
              <w:color w:val="747678"/>
            </w:rPr>
            <w:delText xml:space="preserve"> </w:delText>
          </w:r>
        </w:del>
      </w:ins>
      <w:ins w:id="627" w:author="MIALOT Stephane" w:date="2016-11-09T18:05:00Z">
        <w:r w:rsidR="00670556" w:rsidRPr="000B17C7">
          <w:rPr>
            <w:color w:val="747678"/>
          </w:rPr>
          <w:t>Leur caractère exécutoire est subordonné à l’avis conforme de l</w:t>
        </w:r>
      </w:ins>
      <w:ins w:id="628" w:author="MIALOT Stephane" w:date="2016-11-09T18:06:00Z">
        <w:r w:rsidR="00670556" w:rsidRPr="000B17C7">
          <w:rPr>
            <w:color w:val="747678"/>
          </w:rPr>
          <w:t>’ARAFER, conformément au II de l’article L. 2133-5 du code des transports</w:t>
        </w:r>
      </w:ins>
      <w:ins w:id="629" w:author="MIALOT Stephane" w:date="2016-11-09T18:07:00Z">
        <w:r w:rsidR="00670556" w:rsidRPr="000B17C7">
          <w:rPr>
            <w:color w:val="747678"/>
          </w:rPr>
          <w:t>.</w:t>
        </w:r>
      </w:ins>
    </w:p>
    <w:p w:rsidR="006F0B1D" w:rsidRPr="000B17C7" w:rsidRDefault="006F0B1D" w:rsidP="006F1DCE">
      <w:pPr>
        <w:pStyle w:val="Textedesaisie"/>
        <w:rPr>
          <w:color w:val="747678"/>
        </w:rPr>
      </w:pPr>
      <w:r w:rsidRPr="000B17C7">
        <w:rPr>
          <w:color w:val="747678"/>
        </w:rPr>
        <w:t>Les tarifs mentionnés dans le présent document et ses différentes parties s’entendent hors TVA. Ils sont exprimés en euros (€).</w:t>
      </w:r>
    </w:p>
    <w:p w:rsidR="006F0B1D" w:rsidRPr="000B17C7" w:rsidRDefault="006F0B1D" w:rsidP="002E2B07">
      <w:pPr>
        <w:pStyle w:val="Titre3"/>
        <w:rPr>
          <w:rStyle w:val="Titre3Car"/>
          <w:caps/>
        </w:rPr>
      </w:pPr>
      <w:bookmarkStart w:id="630" w:name="_Toc475985082"/>
      <w:r w:rsidRPr="000B17C7">
        <w:rPr>
          <w:rStyle w:val="Titre3Car"/>
          <w:caps/>
        </w:rPr>
        <w:t>3.</w:t>
      </w:r>
      <w:r w:rsidR="009B0087" w:rsidRPr="000B17C7">
        <w:rPr>
          <w:rStyle w:val="Titre3Car"/>
          <w:caps/>
        </w:rPr>
        <w:t>1</w:t>
      </w:r>
      <w:r w:rsidRPr="000B17C7">
        <w:rPr>
          <w:rStyle w:val="Titre3Car"/>
          <w:caps/>
        </w:rPr>
        <w:t xml:space="preserve"> Principes de tarification du service de base en gare</w:t>
      </w:r>
      <w:bookmarkEnd w:id="630"/>
    </w:p>
    <w:p w:rsidR="006F0B1D" w:rsidRPr="000B17C7" w:rsidRDefault="006F0B1D" w:rsidP="006F0B1D">
      <w:pPr>
        <w:pStyle w:val="Textedesaisie"/>
        <w:jc w:val="both"/>
        <w:rPr>
          <w:color w:val="747678"/>
        </w:rPr>
      </w:pPr>
      <w:r w:rsidRPr="000B17C7">
        <w:rPr>
          <w:color w:val="747678"/>
        </w:rPr>
        <w:t>Le service de base est qualifié de prestation régulée.</w:t>
      </w:r>
    </w:p>
    <w:p w:rsidR="005E42D0" w:rsidRPr="000B17C7" w:rsidRDefault="005E42D0" w:rsidP="006F1DCE">
      <w:pPr>
        <w:pStyle w:val="Textedesaisie"/>
        <w:rPr>
          <w:ins w:id="631" w:author="MIALOT Stephane" w:date="2016-11-16T18:38:00Z"/>
          <w:color w:val="747678"/>
        </w:rPr>
      </w:pPr>
      <w:ins w:id="632" w:author="MIALOT Stephane" w:date="2016-11-16T18:38:00Z">
        <w:r w:rsidRPr="000B17C7">
          <w:rPr>
            <w:color w:val="747678"/>
          </w:rPr>
          <w:t>Aux termes des dispositions du décret n°2003-194 du 7 mars 2003 modifié par décret n° 2012-70 du 22 janvier 2012 en son article 13-1 –II :</w:t>
        </w:r>
      </w:ins>
    </w:p>
    <w:p w:rsidR="008A3600" w:rsidRPr="000B17C7" w:rsidRDefault="005E42D0" w:rsidP="006F1DCE">
      <w:pPr>
        <w:pStyle w:val="Textedesaisie"/>
        <w:rPr>
          <w:ins w:id="633" w:author="7809196g" w:date="2016-12-13T11:24:00Z"/>
          <w:i/>
          <w:color w:val="747678"/>
        </w:rPr>
      </w:pPr>
      <w:ins w:id="634" w:author="MIALOT Stephane" w:date="2016-11-16T18:38:00Z">
        <w:r w:rsidRPr="000B17C7">
          <w:rPr>
            <w:color w:val="747678"/>
          </w:rPr>
          <w:t xml:space="preserve">« </w:t>
        </w:r>
        <w:r w:rsidRPr="000B17C7">
          <w:rPr>
            <w:i/>
            <w:color w:val="747678"/>
          </w:rPr>
          <w:t xml:space="preserve">Les redevances liées aux prestations régulées mentionnées à l’article 4 du décret n°2012-70 du 20 janvier 2012 relatif aux installations de service du réseau ferroviaire sont établies annuellement par SNCF Réseau d’une part, et par la direction autonome mentionnée à l’article 25 du décret n° 2015-138 du 10 février 2015 relatif aux missions et aux statuts de SNCF Mobilités, d’autre part, chacun pour les biens et services qu’il gère, aux fins de couvrir l’ensemble des charges prévisionnelles correspondant à la réalisation de ces </w:t>
        </w:r>
      </w:ins>
      <w:ins w:id="635" w:author="7809196g" w:date="2016-12-13T11:24:00Z">
        <w:r w:rsidR="008A3600" w:rsidRPr="000B17C7">
          <w:rPr>
            <w:i/>
            <w:color w:val="747678"/>
          </w:rPr>
          <w:t xml:space="preserve"> </w:t>
        </w:r>
      </w:ins>
    </w:p>
    <w:p w:rsidR="005E42D0" w:rsidRPr="000B17C7" w:rsidRDefault="005E42D0" w:rsidP="006F1DCE">
      <w:pPr>
        <w:pStyle w:val="Textedesaisie"/>
        <w:rPr>
          <w:ins w:id="636" w:author="MIALOT Stephane" w:date="2016-11-16T18:38:00Z"/>
          <w:color w:val="747678"/>
        </w:rPr>
      </w:pPr>
      <w:ins w:id="637" w:author="MIALOT Stephane" w:date="2016-11-16T18:38:00Z">
        <w:r w:rsidRPr="000B17C7">
          <w:rPr>
            <w:i/>
            <w:color w:val="747678"/>
          </w:rPr>
          <w:t xml:space="preserve">prestations pour chacun des périmètres de gestion des gares définis au </w:t>
        </w:r>
        <w:proofErr w:type="gramStart"/>
        <w:r w:rsidRPr="000B17C7">
          <w:rPr>
            <w:i/>
            <w:color w:val="747678"/>
          </w:rPr>
          <w:t>I .</w:t>
        </w:r>
        <w:r w:rsidRPr="000B17C7">
          <w:rPr>
            <w:color w:val="747678"/>
          </w:rPr>
          <w:t> </w:t>
        </w:r>
        <w:proofErr w:type="gramEnd"/>
        <w:r w:rsidRPr="000B17C7">
          <w:rPr>
            <w:color w:val="747678"/>
          </w:rPr>
          <w:t>»</w:t>
        </w:r>
      </w:ins>
      <w:del w:id="638" w:author="7276693Z" w:date="2016-12-13T09:14:00Z">
        <w:r w:rsidR="00351EE5" w:rsidRPr="000B17C7" w:rsidDel="008B3657">
          <w:rPr>
            <w:color w:val="747678"/>
          </w:rPr>
          <w:br w:type="column"/>
        </w:r>
      </w:del>
    </w:p>
    <w:p w:rsidR="006F0B1D" w:rsidRPr="000B17C7" w:rsidDel="005E42D0" w:rsidRDefault="006F0B1D" w:rsidP="006F1DCE">
      <w:pPr>
        <w:pStyle w:val="Textedesaisie"/>
        <w:rPr>
          <w:del w:id="639" w:author="MIALOT Stephane" w:date="2016-11-16T18:38:00Z"/>
          <w:color w:val="747678"/>
        </w:rPr>
      </w:pPr>
      <w:del w:id="640" w:author="MIALOT Stephane" w:date="2016-11-16T18:38:00Z">
        <w:r w:rsidRPr="000B17C7" w:rsidDel="005E42D0">
          <w:rPr>
            <w:color w:val="747678"/>
          </w:rPr>
          <w:delText>Aux termes des dispositions du décret 2012-70 du 22 janvier 2012 en son article 13-1 –II :</w:delText>
        </w:r>
      </w:del>
    </w:p>
    <w:p w:rsidR="006F0B1D" w:rsidRPr="000B17C7" w:rsidDel="005E42D0" w:rsidRDefault="006F0B1D" w:rsidP="006F1DCE">
      <w:pPr>
        <w:pStyle w:val="Textedesaisie"/>
        <w:rPr>
          <w:del w:id="641" w:author="MIALOT Stephane" w:date="2016-11-16T18:38:00Z"/>
          <w:color w:val="747678"/>
        </w:rPr>
      </w:pPr>
      <w:del w:id="642" w:author="MIALOT Stephane" w:date="2016-11-16T18:38:00Z">
        <w:r w:rsidRPr="000B17C7" w:rsidDel="005E42D0">
          <w:rPr>
            <w:color w:val="747678"/>
          </w:rPr>
          <w:delText xml:space="preserve">« </w:delText>
        </w:r>
        <w:r w:rsidRPr="000B17C7" w:rsidDel="005E42D0">
          <w:rPr>
            <w:i/>
            <w:color w:val="747678"/>
          </w:rPr>
          <w:delText>Les redevances liées aux prestations régulées sont établies annuellement aux fins de couvrir l’ensemble des charges prévisionnelles correspondant à la réalisation de ces prestations pour le périmètre concerné.</w:delText>
        </w:r>
        <w:r w:rsidR="00DA5F9F" w:rsidRPr="000B17C7" w:rsidDel="005E42D0">
          <w:rPr>
            <w:color w:val="747678"/>
          </w:rPr>
          <w:delText> »</w:delText>
        </w:r>
      </w:del>
    </w:p>
    <w:p w:rsidR="00AF3834" w:rsidRPr="000B17C7" w:rsidDel="005E42D0" w:rsidRDefault="00AF3834" w:rsidP="006F1DCE">
      <w:pPr>
        <w:pStyle w:val="Textedesaisie"/>
        <w:rPr>
          <w:del w:id="643" w:author="MIALOT Stephane" w:date="2016-11-16T18:38:00Z"/>
          <w:color w:val="747678"/>
        </w:rPr>
      </w:pPr>
    </w:p>
    <w:p w:rsidR="006F0B1D" w:rsidRPr="000B17C7" w:rsidRDefault="006F0B1D" w:rsidP="006F1DCE">
      <w:pPr>
        <w:pStyle w:val="Textedesaisie"/>
        <w:rPr>
          <w:b/>
          <w:color w:val="747678"/>
        </w:rPr>
      </w:pPr>
      <w:r w:rsidRPr="000B17C7">
        <w:rPr>
          <w:b/>
          <w:color w:val="747678"/>
        </w:rPr>
        <w:t>Ces charges comprennent :</w:t>
      </w:r>
    </w:p>
    <w:p w:rsidR="006F0B1D" w:rsidRPr="000B17C7" w:rsidRDefault="006F0B1D" w:rsidP="006F1DCE">
      <w:pPr>
        <w:pStyle w:val="Textedesaisie"/>
        <w:numPr>
          <w:ilvl w:val="0"/>
          <w:numId w:val="188"/>
        </w:numPr>
        <w:rPr>
          <w:color w:val="747678"/>
        </w:rPr>
      </w:pPr>
      <w:r w:rsidRPr="000B17C7">
        <w:rPr>
          <w:color w:val="747678"/>
        </w:rPr>
        <w:t>l’ensemble des charges courantes d’entretien et d’exploitation ;</w:t>
      </w:r>
    </w:p>
    <w:p w:rsidR="006F0B1D" w:rsidRPr="000B17C7" w:rsidRDefault="006F0B1D" w:rsidP="006F1DCE">
      <w:pPr>
        <w:pStyle w:val="Textedesaisie"/>
        <w:numPr>
          <w:ilvl w:val="0"/>
          <w:numId w:val="188"/>
        </w:numPr>
        <w:rPr>
          <w:color w:val="747678"/>
        </w:rPr>
      </w:pPr>
      <w:r w:rsidRPr="000B17C7">
        <w:rPr>
          <w:color w:val="747678"/>
        </w:rPr>
        <w:t>le financement de la dotation aux amortissements des investissements, y compris les investissements de renouvellement et de mise aux normes, nets des subventions reçues ;</w:t>
      </w:r>
    </w:p>
    <w:p w:rsidR="006F0B1D" w:rsidRPr="000B17C7" w:rsidRDefault="006F0B1D" w:rsidP="006F1DCE">
      <w:pPr>
        <w:pStyle w:val="Textedesaisie"/>
        <w:numPr>
          <w:ilvl w:val="0"/>
          <w:numId w:val="188"/>
        </w:numPr>
        <w:rPr>
          <w:color w:val="747678"/>
        </w:rPr>
      </w:pPr>
      <w:r w:rsidRPr="000B17C7">
        <w:rPr>
          <w:color w:val="747678"/>
        </w:rPr>
        <w:t>le coût des capitaux engagés correspondant aux charges d’emprunt et frais financiers y afférents et au coût d’immobilisation du capital pour la partie autofinancée, nécessaire au financement pérenne des investissements. »</w:t>
      </w:r>
    </w:p>
    <w:p w:rsidR="006F0B1D" w:rsidRPr="000B17C7" w:rsidRDefault="006F0B1D" w:rsidP="006F1DCE">
      <w:pPr>
        <w:pStyle w:val="Textedesaisie"/>
        <w:rPr>
          <w:color w:val="747678"/>
        </w:rPr>
      </w:pPr>
      <w:r w:rsidRPr="000B17C7">
        <w:rPr>
          <w:color w:val="747678"/>
        </w:rPr>
        <w:t xml:space="preserve">Le principe de tarification est appliqué pour chacun des périmètres de gestion correspondant à la segmentation des gares définies en introduction du présent document. </w:t>
      </w:r>
    </w:p>
    <w:p w:rsidR="006F0B1D" w:rsidRPr="00DD1009" w:rsidRDefault="00AF3834" w:rsidP="002D1A13">
      <w:pPr>
        <w:pStyle w:val="Titre4"/>
        <w:rPr>
          <w:rStyle w:val="Titre3Car"/>
          <w:caps w:val="0"/>
          <w:color w:val="009AA6" w:themeColor="accent1"/>
          <w:sz w:val="22"/>
        </w:rPr>
      </w:pPr>
      <w:bookmarkStart w:id="644" w:name="_Toc475985083"/>
      <w:r w:rsidRPr="000B17C7">
        <w:rPr>
          <w:rStyle w:val="Titre3Car"/>
          <w:caps w:val="0"/>
          <w:color w:val="009AA6" w:themeColor="accent1"/>
          <w:sz w:val="22"/>
        </w:rPr>
        <w:t>3.1</w:t>
      </w:r>
      <w:r w:rsidR="006F0B1D" w:rsidRPr="000B17C7">
        <w:rPr>
          <w:rStyle w:val="Titre3Car"/>
          <w:caps w:val="0"/>
          <w:color w:val="009AA6" w:themeColor="accent1"/>
          <w:sz w:val="22"/>
        </w:rPr>
        <w:t>.1 Tarification de la prestation de base</w:t>
      </w:r>
      <w:bookmarkEnd w:id="644"/>
      <w:del w:id="645" w:author="7276693Z" w:date="2016-12-13T10:03:00Z">
        <w:r w:rsidR="006F0B1D" w:rsidRPr="000B17C7" w:rsidDel="007039B6">
          <w:rPr>
            <w:rStyle w:val="Titre3Car"/>
            <w:caps w:val="0"/>
            <w:color w:val="009AA6" w:themeColor="accent1"/>
            <w:sz w:val="22"/>
          </w:rPr>
          <w:delText xml:space="preserve"> </w:delText>
        </w:r>
      </w:del>
    </w:p>
    <w:p w:rsidR="006F0B1D" w:rsidRPr="000B17C7" w:rsidRDefault="006F0B1D" w:rsidP="006F1DCE">
      <w:pPr>
        <w:pStyle w:val="Textedesaisie"/>
        <w:rPr>
          <w:color w:val="747678"/>
        </w:rPr>
      </w:pPr>
      <w:r w:rsidRPr="000B17C7">
        <w:rPr>
          <w:color w:val="747678"/>
        </w:rPr>
        <w:t>Cette tarification prend en compte les charges liées aux services et invest</w:t>
      </w:r>
      <w:r w:rsidR="00DB3E48" w:rsidRPr="000B17C7">
        <w:rPr>
          <w:color w:val="747678"/>
        </w:rPr>
        <w:t>issements décrits aux points 1.2.1, 1.2.2 et 1.2.</w:t>
      </w:r>
      <w:r w:rsidRPr="000B17C7">
        <w:rPr>
          <w:color w:val="747678"/>
        </w:rPr>
        <w:t>3.</w:t>
      </w:r>
    </w:p>
    <w:p w:rsidR="006F0B1D" w:rsidRPr="000B17C7" w:rsidRDefault="006F0B1D" w:rsidP="006F1DCE">
      <w:pPr>
        <w:pStyle w:val="Textedesaisie"/>
        <w:rPr>
          <w:color w:val="747678"/>
        </w:rPr>
      </w:pPr>
      <w:r w:rsidRPr="000B17C7">
        <w:rPr>
          <w:color w:val="747678"/>
        </w:rPr>
        <w:t>La prestation de base est facturée à chaque EF, par gare, au nombre de départs de trains commerciaux. Le tarif de la prestation de base comporte :</w:t>
      </w:r>
    </w:p>
    <w:p w:rsidR="006F0B1D" w:rsidRPr="000B17C7" w:rsidRDefault="006F0B1D" w:rsidP="006F0B1D">
      <w:pPr>
        <w:pStyle w:val="Textedesaisie"/>
        <w:jc w:val="both"/>
        <w:rPr>
          <w:color w:val="747678"/>
        </w:rPr>
      </w:pPr>
      <w:r w:rsidRPr="000B17C7">
        <w:rPr>
          <w:color w:val="747678"/>
        </w:rPr>
        <w:t xml:space="preserve">- </w:t>
      </w:r>
      <w:r w:rsidRPr="000B17C7">
        <w:rPr>
          <w:b/>
          <w:color w:val="747678"/>
        </w:rPr>
        <w:t>une part f</w:t>
      </w:r>
      <w:r w:rsidRPr="000B17C7">
        <w:rPr>
          <w:color w:val="747678"/>
        </w:rPr>
        <w:t>, fixe par départ de train, quel que soit le type de train,</w:t>
      </w:r>
    </w:p>
    <w:p w:rsidR="006F0B1D" w:rsidRPr="000B17C7" w:rsidRDefault="006F0B1D" w:rsidP="006F0B1D">
      <w:pPr>
        <w:pStyle w:val="Textedesaisie"/>
        <w:jc w:val="both"/>
        <w:rPr>
          <w:color w:val="747678"/>
        </w:rPr>
      </w:pPr>
      <w:r w:rsidRPr="000B17C7">
        <w:rPr>
          <w:color w:val="747678"/>
        </w:rPr>
        <w:t xml:space="preserve">- </w:t>
      </w:r>
      <w:r w:rsidRPr="000B17C7">
        <w:rPr>
          <w:b/>
          <w:color w:val="747678"/>
        </w:rPr>
        <w:t>une part p</w:t>
      </w:r>
      <w:r w:rsidRPr="000B17C7">
        <w:rPr>
          <w:color w:val="747678"/>
        </w:rPr>
        <w:t>, pondérée par deux coefficients multiplicateurs, c1 et c2.</w:t>
      </w:r>
    </w:p>
    <w:p w:rsidR="006F0B1D" w:rsidRPr="000B17C7" w:rsidRDefault="006F0B1D" w:rsidP="006F1DCE">
      <w:pPr>
        <w:pStyle w:val="Textedesaisie"/>
        <w:rPr>
          <w:color w:val="747678"/>
        </w:rPr>
      </w:pPr>
      <w:r w:rsidRPr="000B17C7">
        <w:rPr>
          <w:color w:val="747678"/>
        </w:rPr>
        <w:t>La part pondérée correspond aux services qui, au sein de la prestation de base, sont plus particulièrement destinés au confort et à l’accueil du voyageur et donc dépendent du nombre de voyageurs accueillis en gare et de la typologie du trafic.</w:t>
      </w:r>
    </w:p>
    <w:p w:rsidR="006F0B1D" w:rsidRPr="000B17C7" w:rsidRDefault="006F0B1D" w:rsidP="006F1DCE">
      <w:pPr>
        <w:pStyle w:val="Textedesaisie"/>
        <w:rPr>
          <w:color w:val="747678"/>
        </w:rPr>
      </w:pPr>
      <w:r w:rsidRPr="000B17C7">
        <w:rPr>
          <w:color w:val="747678"/>
        </w:rPr>
        <w:t xml:space="preserve">Le coefficient c1 est un indicateur de la capacité du train. A partir de l’horaire de service 2015, le coefficient c1 n’est plus basé sur une déclaration des transporteurs mais est collecté directement dans </w:t>
      </w:r>
      <w:ins w:id="646" w:author="7276693Z" w:date="2016-12-02T17:49:00Z">
        <w:r w:rsidR="00E804DB" w:rsidRPr="000B17C7">
          <w:rPr>
            <w:color w:val="747678"/>
          </w:rPr>
          <w:t xml:space="preserve">l’application </w:t>
        </w:r>
      </w:ins>
      <w:r w:rsidRPr="000B17C7">
        <w:rPr>
          <w:color w:val="747678"/>
        </w:rPr>
        <w:t>Houat.</w:t>
      </w:r>
    </w:p>
    <w:p w:rsidR="00AF3834" w:rsidRPr="000B17C7" w:rsidRDefault="00AF3834" w:rsidP="006F1DCE">
      <w:pPr>
        <w:pStyle w:val="Textedesaisie"/>
        <w:rPr>
          <w:color w:val="747678"/>
        </w:rPr>
      </w:pPr>
      <w:r w:rsidRPr="000B17C7">
        <w:rPr>
          <w:color w:val="747678"/>
        </w:rPr>
        <w:t>Il repose sur une classification des trains en trois catégories, selon les caractéristiques enregistrées dans Houat, avec l’objectif de mesurer le nombre de places assises offertes :</w:t>
      </w:r>
      <w:r w:rsidR="00D6299A" w:rsidRPr="000B17C7">
        <w:rPr>
          <w:color w:val="747678"/>
        </w:rPr>
        <w:t xml:space="preserve"> </w:t>
      </w:r>
    </w:p>
    <w:p w:rsidR="00AF3834" w:rsidRPr="000B17C7" w:rsidRDefault="00AF3834" w:rsidP="00584C52">
      <w:pPr>
        <w:pStyle w:val="Paragraphedeliste"/>
        <w:numPr>
          <w:ilvl w:val="0"/>
          <w:numId w:val="211"/>
        </w:numPr>
        <w:spacing w:after="200" w:line="276" w:lineRule="auto"/>
        <w:rPr>
          <w:color w:val="747678"/>
        </w:rPr>
      </w:pPr>
      <w:r w:rsidRPr="000B17C7">
        <w:rPr>
          <w:color w:val="747678"/>
        </w:rPr>
        <w:t xml:space="preserve">train de petite capacité (PC) : train offrant une capacité inférieure ou égale à 280 places assises, coefficient c1 = 1 ; </w:t>
      </w:r>
    </w:p>
    <w:p w:rsidR="00AF3834" w:rsidRPr="000B17C7" w:rsidRDefault="00AF3834" w:rsidP="00584C52">
      <w:pPr>
        <w:pStyle w:val="Paragraphedeliste"/>
        <w:numPr>
          <w:ilvl w:val="0"/>
          <w:numId w:val="211"/>
        </w:numPr>
        <w:spacing w:after="200" w:line="276" w:lineRule="auto"/>
        <w:rPr>
          <w:color w:val="747678"/>
        </w:rPr>
      </w:pPr>
      <w:r w:rsidRPr="000B17C7">
        <w:rPr>
          <w:color w:val="747678"/>
        </w:rPr>
        <w:t xml:space="preserve">train de moyenne capacité (MC) : train offrant une capacité comprise entre 281 et 560 places assises, coefficient c1 = 2 ; </w:t>
      </w:r>
    </w:p>
    <w:p w:rsidR="00AF3834" w:rsidRPr="000B17C7" w:rsidRDefault="00AF3834" w:rsidP="00584C52">
      <w:pPr>
        <w:pStyle w:val="Paragraphedeliste"/>
        <w:numPr>
          <w:ilvl w:val="0"/>
          <w:numId w:val="211"/>
        </w:numPr>
        <w:spacing w:after="200" w:line="276" w:lineRule="auto"/>
        <w:rPr>
          <w:color w:val="747678"/>
        </w:rPr>
      </w:pPr>
      <w:r w:rsidRPr="000B17C7">
        <w:rPr>
          <w:color w:val="747678"/>
        </w:rPr>
        <w:t>train de grande capacité (GC) : train offrant une capacité supérieure ou égale à 561 places assises, coefficient c1 = 4.</w:t>
      </w:r>
    </w:p>
    <w:p w:rsidR="00BE4DAA" w:rsidRPr="000B17C7" w:rsidDel="00936D8D" w:rsidRDefault="00936D8D" w:rsidP="006F1DCE">
      <w:pPr>
        <w:rPr>
          <w:ins w:id="647" w:author="5807556L" w:date="2016-11-14T14:37:00Z"/>
          <w:del w:id="648" w:author="7276693Z" w:date="2016-12-11T21:52:00Z"/>
          <w:rFonts w:ascii="Avenir LT Std 35 Light" w:hAnsi="Avenir LT Std 35 Light"/>
        </w:rPr>
      </w:pPr>
      <w:del w:id="649" w:author="7276693Z" w:date="2016-12-11T21:52:00Z">
        <w:r w:rsidRPr="000B17C7" w:rsidDel="00936D8D">
          <w:rPr>
            <w:rFonts w:ascii="Avenir LT Std 35 Light" w:hAnsi="Avenir LT Std 35 Light"/>
          </w:rPr>
          <w:delText>A défaut de capacité en places offertes directement récupérable à partir de la composition reprise dans la base Houat, le train est affecté à l’une des trois catégories à partir de son tonnage ou du nombre de voitures.</w:delText>
        </w:r>
      </w:del>
    </w:p>
    <w:p w:rsidR="00263D19" w:rsidRPr="000B17C7" w:rsidRDefault="00263D19" w:rsidP="006F1DCE">
      <w:pPr>
        <w:pStyle w:val="Textedesaisie"/>
        <w:rPr>
          <w:ins w:id="650" w:author="7276693Z" w:date="2016-12-02T17:53:00Z"/>
          <w:color w:val="747678"/>
        </w:rPr>
      </w:pPr>
      <w:ins w:id="651" w:author="7276693Z" w:date="2016-12-02T17:59:00Z">
        <w:r w:rsidRPr="000B17C7">
          <w:rPr>
            <w:color w:val="747678"/>
          </w:rPr>
          <w:t xml:space="preserve">Les règles appliquées pour le calcul de la capacité d’emport </w:t>
        </w:r>
      </w:ins>
      <w:ins w:id="652" w:author="7276693Z" w:date="2016-12-02T17:49:00Z">
        <w:r w:rsidR="00E804DB" w:rsidRPr="000B17C7">
          <w:rPr>
            <w:color w:val="747678"/>
          </w:rPr>
          <w:t>sont les suivantes</w:t>
        </w:r>
      </w:ins>
      <w:ins w:id="653" w:author="7276693Z" w:date="2016-12-02T17:53:00Z">
        <w:r w:rsidRPr="000B17C7">
          <w:rPr>
            <w:color w:val="747678"/>
          </w:rPr>
          <w:t>.</w:t>
        </w:r>
      </w:ins>
    </w:p>
    <w:p w:rsidR="00263D19" w:rsidRPr="000B17C7" w:rsidRDefault="00263D19" w:rsidP="006F1DCE">
      <w:pPr>
        <w:pStyle w:val="Textedesaisie"/>
        <w:rPr>
          <w:ins w:id="654" w:author="7276693Z" w:date="2016-12-02T18:00:00Z"/>
          <w:color w:val="747678"/>
        </w:rPr>
      </w:pPr>
      <w:ins w:id="655" w:author="7276693Z" w:date="2016-12-02T17:53:00Z">
        <w:r w:rsidRPr="000B17C7">
          <w:rPr>
            <w:color w:val="747678"/>
          </w:rPr>
          <w:t>Une table en annexe</w:t>
        </w:r>
      </w:ins>
      <w:ins w:id="656" w:author="7276693Z" w:date="2016-12-02T17:56:00Z">
        <w:r w:rsidRPr="000B17C7">
          <w:rPr>
            <w:color w:val="747678"/>
          </w:rPr>
          <w:t xml:space="preserve"> </w:t>
        </w:r>
      </w:ins>
      <w:ins w:id="657" w:author="7276693Z" w:date="2016-12-13T10:05:00Z">
        <w:r w:rsidR="007039B6" w:rsidRPr="000B17C7">
          <w:rPr>
            <w:color w:val="747678"/>
          </w:rPr>
          <w:t>A</w:t>
        </w:r>
      </w:ins>
      <w:ins w:id="658" w:author="7276693Z" w:date="2017-02-14T11:13:00Z">
        <w:r w:rsidR="00584C52" w:rsidRPr="000B17C7">
          <w:rPr>
            <w:color w:val="747678"/>
          </w:rPr>
          <w:t>13</w:t>
        </w:r>
      </w:ins>
      <w:ins w:id="659" w:author="7276693Z" w:date="2016-12-02T17:53:00Z">
        <w:r w:rsidRPr="000B17C7">
          <w:rPr>
            <w:color w:val="747678"/>
          </w:rPr>
          <w:t xml:space="preserve"> permet d’établir une correspondance entre le type de matériel </w:t>
        </w:r>
      </w:ins>
      <w:ins w:id="660" w:author="7276693Z" w:date="2016-12-13T10:05:00Z">
        <w:r w:rsidR="007039B6" w:rsidRPr="000B17C7">
          <w:rPr>
            <w:color w:val="747678"/>
          </w:rPr>
          <w:t xml:space="preserve">et le nombre de rames </w:t>
        </w:r>
      </w:ins>
      <w:ins w:id="661" w:author="7276693Z" w:date="2016-12-02T17:53:00Z">
        <w:r w:rsidRPr="000B17C7">
          <w:rPr>
            <w:color w:val="747678"/>
          </w:rPr>
          <w:t>renseigné</w:t>
        </w:r>
      </w:ins>
      <w:ins w:id="662" w:author="7276693Z" w:date="2016-12-13T10:05:00Z">
        <w:r w:rsidR="007039B6" w:rsidRPr="000B17C7">
          <w:rPr>
            <w:color w:val="747678"/>
          </w:rPr>
          <w:t>s</w:t>
        </w:r>
      </w:ins>
      <w:ins w:id="663" w:author="7276693Z" w:date="2016-12-02T17:53:00Z">
        <w:r w:rsidRPr="000B17C7">
          <w:rPr>
            <w:color w:val="747678"/>
          </w:rPr>
          <w:t xml:space="preserve"> </w:t>
        </w:r>
      </w:ins>
      <w:ins w:id="664" w:author="7276693Z" w:date="2016-12-02T17:54:00Z">
        <w:r w:rsidRPr="000B17C7">
          <w:rPr>
            <w:color w:val="747678"/>
          </w:rPr>
          <w:t>par le tran</w:t>
        </w:r>
      </w:ins>
      <w:ins w:id="665" w:author="7276693Z" w:date="2016-12-02T17:57:00Z">
        <w:r w:rsidRPr="000B17C7">
          <w:rPr>
            <w:color w:val="747678"/>
          </w:rPr>
          <w:t>s</w:t>
        </w:r>
      </w:ins>
      <w:ins w:id="666" w:author="7276693Z" w:date="2016-12-02T17:54:00Z">
        <w:r w:rsidRPr="000B17C7">
          <w:rPr>
            <w:color w:val="747678"/>
          </w:rPr>
          <w:t xml:space="preserve">porteur </w:t>
        </w:r>
      </w:ins>
      <w:ins w:id="667" w:author="7276693Z" w:date="2016-12-02T17:53:00Z">
        <w:r w:rsidRPr="000B17C7">
          <w:rPr>
            <w:color w:val="747678"/>
          </w:rPr>
          <w:t>dans HOUAT</w:t>
        </w:r>
      </w:ins>
      <w:ins w:id="668" w:author="7276693Z" w:date="2016-12-02T17:59:00Z">
        <w:r w:rsidRPr="000B17C7">
          <w:rPr>
            <w:color w:val="747678"/>
          </w:rPr>
          <w:t xml:space="preserve"> et la capacité d’emport</w:t>
        </w:r>
      </w:ins>
      <w:ins w:id="669" w:author="7276693Z" w:date="2016-12-02T17:54:00Z">
        <w:r w:rsidRPr="000B17C7">
          <w:rPr>
            <w:color w:val="747678"/>
          </w:rPr>
          <w:t>. A défaut d</w:t>
        </w:r>
      </w:ins>
      <w:ins w:id="670" w:author="7276693Z" w:date="2016-12-13T10:05:00Z">
        <w:r w:rsidR="007039B6" w:rsidRPr="000B17C7">
          <w:rPr>
            <w:color w:val="747678"/>
          </w:rPr>
          <w:t xml:space="preserve">’informations renseignées </w:t>
        </w:r>
      </w:ins>
      <w:ins w:id="671" w:author="7276693Z" w:date="2016-12-02T17:54:00Z">
        <w:r w:rsidRPr="000B17C7">
          <w:rPr>
            <w:color w:val="747678"/>
          </w:rPr>
          <w:t xml:space="preserve">ou si le matériel renseigné n’est pas reconnu, </w:t>
        </w:r>
      </w:ins>
      <w:ins w:id="672" w:author="7276693Z" w:date="2016-12-13T10:35:00Z">
        <w:r w:rsidR="002B59EF" w:rsidRPr="000B17C7">
          <w:rPr>
            <w:color w:val="747678"/>
          </w:rPr>
          <w:t xml:space="preserve">la capacité est déterminée en fonction du nombre de voitures renseignées </w:t>
        </w:r>
      </w:ins>
      <w:ins w:id="673" w:author="7276693Z" w:date="2016-12-02T17:54:00Z">
        <w:r w:rsidRPr="000B17C7">
          <w:rPr>
            <w:color w:val="747678"/>
          </w:rPr>
          <w:t>:</w:t>
        </w:r>
      </w:ins>
      <w:ins w:id="674" w:author="7276693Z" w:date="2016-12-02T17:55:00Z">
        <w:r w:rsidRPr="000B17C7">
          <w:rPr>
            <w:color w:val="747678"/>
          </w:rPr>
          <w:t xml:space="preserve"> </w:t>
        </w:r>
      </w:ins>
    </w:p>
    <w:p w:rsidR="00276F91" w:rsidRPr="000B17C7" w:rsidDel="002B59EF" w:rsidRDefault="00276F91" w:rsidP="0040769E">
      <w:pPr>
        <w:numPr>
          <w:ilvl w:val="0"/>
          <w:numId w:val="211"/>
        </w:numPr>
        <w:rPr>
          <w:del w:id="675" w:author="7276693Z" w:date="2016-12-13T10:37:00Z"/>
          <w:color w:val="747678"/>
        </w:rPr>
      </w:pPr>
    </w:p>
    <w:p w:rsidR="00263D19" w:rsidRPr="000B17C7" w:rsidRDefault="002B59EF" w:rsidP="0040769E">
      <w:pPr>
        <w:pStyle w:val="Paragraphedeliste"/>
        <w:numPr>
          <w:ilvl w:val="0"/>
          <w:numId w:val="211"/>
        </w:numPr>
        <w:spacing w:after="200" w:line="276" w:lineRule="auto"/>
        <w:rPr>
          <w:ins w:id="676" w:author="7276693Z" w:date="2016-12-02T18:00:00Z"/>
          <w:color w:val="747678"/>
        </w:rPr>
      </w:pPr>
      <w:ins w:id="677" w:author="7276693Z" w:date="2016-12-13T10:36:00Z">
        <w:r w:rsidRPr="000B17C7">
          <w:rPr>
            <w:color w:val="747678"/>
          </w:rPr>
          <w:t xml:space="preserve">Inférieur à </w:t>
        </w:r>
      </w:ins>
      <w:ins w:id="678" w:author="7276693Z" w:date="2016-12-02T18:00:00Z">
        <w:r w:rsidR="00263D19" w:rsidRPr="000B17C7">
          <w:rPr>
            <w:color w:val="747678"/>
          </w:rPr>
          <w:t>4 vo</w:t>
        </w:r>
        <w:r w:rsidRPr="000B17C7">
          <w:rPr>
            <w:color w:val="747678"/>
          </w:rPr>
          <w:t>itures</w:t>
        </w:r>
      </w:ins>
      <w:ins w:id="679" w:author="7276693Z" w:date="2016-12-13T10:36:00Z">
        <w:r w:rsidRPr="000B17C7">
          <w:rPr>
            <w:color w:val="747678"/>
          </w:rPr>
          <w:t> :</w:t>
        </w:r>
      </w:ins>
      <w:ins w:id="680" w:author="7276693Z" w:date="2016-12-02T18:00:00Z">
        <w:r w:rsidR="00263D19" w:rsidRPr="000B17C7">
          <w:rPr>
            <w:color w:val="747678"/>
          </w:rPr>
          <w:t xml:space="preserve"> Petite Capacité</w:t>
        </w:r>
      </w:ins>
    </w:p>
    <w:p w:rsidR="00263D19" w:rsidRPr="000B17C7" w:rsidRDefault="00263D19" w:rsidP="0040769E">
      <w:pPr>
        <w:pStyle w:val="Paragraphedeliste"/>
        <w:numPr>
          <w:ilvl w:val="0"/>
          <w:numId w:val="211"/>
        </w:numPr>
        <w:spacing w:after="200" w:line="276" w:lineRule="auto"/>
        <w:rPr>
          <w:ins w:id="681" w:author="7276693Z" w:date="2016-12-02T18:00:00Z"/>
          <w:color w:val="747678"/>
        </w:rPr>
      </w:pPr>
      <w:ins w:id="682" w:author="7276693Z" w:date="2016-12-02T18:00:00Z">
        <w:r w:rsidRPr="000B17C7">
          <w:rPr>
            <w:color w:val="747678"/>
          </w:rPr>
          <w:t>Entre 4 et 7 voitures inclus</w:t>
        </w:r>
      </w:ins>
      <w:ins w:id="683" w:author="7276693Z" w:date="2016-12-13T10:36:00Z">
        <w:r w:rsidR="002B59EF" w:rsidRPr="000B17C7">
          <w:rPr>
            <w:color w:val="747678"/>
          </w:rPr>
          <w:t> :</w:t>
        </w:r>
      </w:ins>
      <w:ins w:id="684" w:author="7276693Z" w:date="2016-12-02T18:00:00Z">
        <w:r w:rsidRPr="000B17C7">
          <w:rPr>
            <w:color w:val="747678"/>
          </w:rPr>
          <w:t xml:space="preserve"> Moyenne Capacité</w:t>
        </w:r>
      </w:ins>
    </w:p>
    <w:p w:rsidR="00263D19" w:rsidRPr="000B17C7" w:rsidRDefault="002B59EF" w:rsidP="0040769E">
      <w:pPr>
        <w:pStyle w:val="Paragraphedeliste"/>
        <w:numPr>
          <w:ilvl w:val="0"/>
          <w:numId w:val="211"/>
        </w:numPr>
        <w:spacing w:after="200" w:line="276" w:lineRule="auto"/>
        <w:rPr>
          <w:color w:val="747678"/>
        </w:rPr>
      </w:pPr>
      <w:ins w:id="685" w:author="7276693Z" w:date="2016-12-13T10:36:00Z">
        <w:r w:rsidRPr="000B17C7">
          <w:rPr>
            <w:color w:val="747678"/>
          </w:rPr>
          <w:t xml:space="preserve">Supérieur à </w:t>
        </w:r>
      </w:ins>
      <w:ins w:id="686" w:author="7276693Z" w:date="2016-12-02T18:00:00Z">
        <w:r w:rsidR="00263D19" w:rsidRPr="000B17C7">
          <w:rPr>
            <w:color w:val="747678"/>
          </w:rPr>
          <w:t>7 voitures</w:t>
        </w:r>
      </w:ins>
      <w:ins w:id="687" w:author="7276693Z" w:date="2016-12-13T10:36:00Z">
        <w:r w:rsidRPr="000B17C7">
          <w:rPr>
            <w:color w:val="747678"/>
          </w:rPr>
          <w:t> :</w:t>
        </w:r>
      </w:ins>
      <w:ins w:id="688" w:author="7276693Z" w:date="2016-12-02T18:00:00Z">
        <w:r w:rsidR="00263D19" w:rsidRPr="000B17C7">
          <w:rPr>
            <w:color w:val="747678"/>
          </w:rPr>
          <w:t xml:space="preserve"> Grande Capacité</w:t>
        </w:r>
      </w:ins>
    </w:p>
    <w:p w:rsidR="00276F91" w:rsidRPr="000B17C7" w:rsidRDefault="00263D19" w:rsidP="006F1DCE">
      <w:pPr>
        <w:pStyle w:val="Textedesaisie"/>
        <w:rPr>
          <w:ins w:id="689" w:author="5807556L" w:date="2016-11-14T15:20:00Z"/>
          <w:color w:val="747678"/>
        </w:rPr>
      </w:pPr>
      <w:ins w:id="690" w:author="7276693Z" w:date="2016-12-02T17:55:00Z">
        <w:r w:rsidRPr="000B17C7">
          <w:rPr>
            <w:color w:val="747678"/>
          </w:rPr>
          <w:t xml:space="preserve">A défaut de nombre de voitures renseignées, c’est le tonnage du train qui est utilisé pour déterminer la capacité d’emport suivant la règle suivante : </w:t>
        </w:r>
      </w:ins>
    </w:p>
    <w:p w:rsidR="00263D19" w:rsidRPr="000B17C7" w:rsidRDefault="002B59EF" w:rsidP="0040769E">
      <w:pPr>
        <w:pStyle w:val="Paragraphedeliste"/>
        <w:numPr>
          <w:ilvl w:val="0"/>
          <w:numId w:val="211"/>
        </w:numPr>
        <w:spacing w:after="200" w:line="276" w:lineRule="auto"/>
        <w:rPr>
          <w:ins w:id="691" w:author="7276693Z" w:date="2016-12-02T18:00:00Z"/>
          <w:color w:val="747678"/>
        </w:rPr>
      </w:pPr>
      <w:ins w:id="692" w:author="7276693Z" w:date="2016-12-13T10:36:00Z">
        <w:r w:rsidRPr="000B17C7">
          <w:rPr>
            <w:color w:val="747678"/>
          </w:rPr>
          <w:t xml:space="preserve">Inférieur à </w:t>
        </w:r>
      </w:ins>
      <w:ins w:id="693" w:author="7276693Z" w:date="2016-12-02T18:00:00Z">
        <w:r w:rsidR="00263D19" w:rsidRPr="000B17C7">
          <w:rPr>
            <w:color w:val="747678"/>
          </w:rPr>
          <w:t>200t</w:t>
        </w:r>
      </w:ins>
      <w:ins w:id="694" w:author="7276693Z" w:date="2016-12-13T10:36:00Z">
        <w:r w:rsidRPr="000B17C7">
          <w:rPr>
            <w:color w:val="747678"/>
          </w:rPr>
          <w:t> :</w:t>
        </w:r>
      </w:ins>
      <w:ins w:id="695" w:author="7276693Z" w:date="2016-12-02T18:00:00Z">
        <w:r w:rsidR="00263D19" w:rsidRPr="000B17C7">
          <w:rPr>
            <w:color w:val="747678"/>
          </w:rPr>
          <w:t xml:space="preserve"> Petite Capacité</w:t>
        </w:r>
      </w:ins>
    </w:p>
    <w:p w:rsidR="00263D19" w:rsidRPr="000B17C7" w:rsidRDefault="00263D19" w:rsidP="0040769E">
      <w:pPr>
        <w:pStyle w:val="Paragraphedeliste"/>
        <w:numPr>
          <w:ilvl w:val="0"/>
          <w:numId w:val="211"/>
        </w:numPr>
        <w:spacing w:after="200" w:line="276" w:lineRule="auto"/>
        <w:rPr>
          <w:ins w:id="696" w:author="7276693Z" w:date="2016-12-02T18:00:00Z"/>
          <w:color w:val="747678"/>
        </w:rPr>
      </w:pPr>
      <w:ins w:id="697" w:author="7276693Z" w:date="2016-12-02T18:00:00Z">
        <w:r w:rsidRPr="000B17C7">
          <w:rPr>
            <w:color w:val="747678"/>
          </w:rPr>
          <w:t>Entre 200 et 400t inclus</w:t>
        </w:r>
      </w:ins>
      <w:ins w:id="698" w:author="7276693Z" w:date="2016-12-13T10:36:00Z">
        <w:r w:rsidR="002B59EF" w:rsidRPr="000B17C7">
          <w:rPr>
            <w:color w:val="747678"/>
          </w:rPr>
          <w:t> :</w:t>
        </w:r>
      </w:ins>
      <w:ins w:id="699" w:author="7276693Z" w:date="2016-12-02T18:00:00Z">
        <w:r w:rsidRPr="000B17C7">
          <w:rPr>
            <w:color w:val="747678"/>
          </w:rPr>
          <w:t xml:space="preserve"> Moyenne Capacité</w:t>
        </w:r>
      </w:ins>
    </w:p>
    <w:p w:rsidR="00263D19" w:rsidRPr="000B17C7" w:rsidRDefault="002B59EF" w:rsidP="0040769E">
      <w:pPr>
        <w:pStyle w:val="Paragraphedeliste"/>
        <w:numPr>
          <w:ilvl w:val="0"/>
          <w:numId w:val="211"/>
        </w:numPr>
        <w:spacing w:after="200" w:line="276" w:lineRule="auto"/>
        <w:rPr>
          <w:ins w:id="700" w:author="7276693Z" w:date="2016-12-13T10:37:00Z"/>
          <w:color w:val="747678"/>
        </w:rPr>
      </w:pPr>
      <w:ins w:id="701" w:author="7276693Z" w:date="2016-12-13T10:36:00Z">
        <w:r w:rsidRPr="000B17C7">
          <w:rPr>
            <w:color w:val="747678"/>
          </w:rPr>
          <w:t>Supérieur à</w:t>
        </w:r>
      </w:ins>
      <w:ins w:id="702" w:author="7276693Z" w:date="2016-12-02T18:00:00Z">
        <w:r w:rsidR="00263D19" w:rsidRPr="000B17C7">
          <w:rPr>
            <w:color w:val="747678"/>
          </w:rPr>
          <w:t xml:space="preserve"> 400t</w:t>
        </w:r>
      </w:ins>
      <w:ins w:id="703" w:author="7276693Z" w:date="2016-12-13T10:37:00Z">
        <w:r w:rsidRPr="000B17C7">
          <w:rPr>
            <w:color w:val="747678"/>
          </w:rPr>
          <w:t> :</w:t>
        </w:r>
      </w:ins>
      <w:ins w:id="704" w:author="7276693Z" w:date="2016-12-02T18:00:00Z">
        <w:r w:rsidR="00263D19" w:rsidRPr="000B17C7">
          <w:rPr>
            <w:color w:val="747678"/>
          </w:rPr>
          <w:t xml:space="preserve"> Grande Capacité</w:t>
        </w:r>
      </w:ins>
    </w:p>
    <w:p w:rsidR="002B59EF" w:rsidRPr="000B17C7" w:rsidRDefault="002B59EF" w:rsidP="0040769E">
      <w:pPr>
        <w:spacing w:after="200" w:line="276" w:lineRule="auto"/>
        <w:rPr>
          <w:ins w:id="705" w:author="7276693Z" w:date="2016-12-02T18:00:00Z"/>
          <w:color w:val="747678"/>
        </w:rPr>
      </w:pPr>
      <w:ins w:id="706" w:author="7276693Z" w:date="2016-12-13T10:37:00Z">
        <w:r w:rsidRPr="000B17C7">
          <w:rPr>
            <w:color w:val="747678"/>
          </w:rPr>
          <w:t>Enfin, à défaut de tonnage renseigné, c</w:t>
        </w:r>
      </w:ins>
      <w:ins w:id="707" w:author="7276693Z" w:date="2016-12-13T10:38:00Z">
        <w:r w:rsidRPr="000B17C7">
          <w:rPr>
            <w:color w:val="747678"/>
          </w:rPr>
          <w:t>’est la capacité moyenne  qui est appliquée.</w:t>
        </w:r>
      </w:ins>
    </w:p>
    <w:p w:rsidR="00AF3834" w:rsidRPr="000B17C7" w:rsidRDefault="00AF3834" w:rsidP="006F1DCE">
      <w:pPr>
        <w:pStyle w:val="Textedesaisie"/>
        <w:rPr>
          <w:color w:val="747678"/>
        </w:rPr>
      </w:pPr>
      <w:r w:rsidRPr="000B17C7">
        <w:rPr>
          <w:color w:val="747678"/>
        </w:rPr>
        <w:t>Le coefficient c2 est fonction du parcours du train.</w:t>
      </w:r>
      <w:ins w:id="708" w:author="7276693Z" w:date="2016-12-02T17:50:00Z">
        <w:r w:rsidR="00E804DB" w:rsidRPr="000B17C7">
          <w:rPr>
            <w:color w:val="747678"/>
          </w:rPr>
          <w:t xml:space="preserve"> Il est établi sur la base des anciennes régions administratives (avant la loi Notre).</w:t>
        </w:r>
      </w:ins>
      <w:del w:id="709" w:author="7276693Z" w:date="2016-12-02T17:50:00Z">
        <w:r w:rsidRPr="000B17C7" w:rsidDel="00E804DB">
          <w:rPr>
            <w:color w:val="747678"/>
          </w:rPr>
          <w:delText xml:space="preserve"> </w:delText>
        </w:r>
      </w:del>
      <w:ins w:id="710" w:author="7276693Z" w:date="2016-12-02T17:50:00Z">
        <w:r w:rsidR="00E804DB" w:rsidRPr="000B17C7">
          <w:rPr>
            <w:color w:val="747678"/>
          </w:rPr>
          <w:t xml:space="preserve">En effet, la prise en compte des nouvelles régions administratives aurait </w:t>
        </w:r>
      </w:ins>
      <w:ins w:id="711" w:author="7276693Z" w:date="2016-12-02T17:51:00Z">
        <w:r w:rsidR="00E804DB" w:rsidRPr="000B17C7">
          <w:rPr>
            <w:color w:val="747678"/>
          </w:rPr>
          <w:t xml:space="preserve">pu avoir des effets </w:t>
        </w:r>
      </w:ins>
      <w:ins w:id="712" w:author="7276693Z" w:date="2016-12-02T17:50:00Z">
        <w:r w:rsidR="00E804DB" w:rsidRPr="000B17C7">
          <w:rPr>
            <w:color w:val="747678"/>
          </w:rPr>
          <w:t xml:space="preserve">importants </w:t>
        </w:r>
      </w:ins>
      <w:ins w:id="713" w:author="7276693Z" w:date="2016-12-02T17:51:00Z">
        <w:r w:rsidR="00E804DB" w:rsidRPr="000B17C7">
          <w:rPr>
            <w:color w:val="747678"/>
          </w:rPr>
          <w:t xml:space="preserve">sur les différentes factures des transporteurs en 2017, alors même qu’un nouveau système de modulation devrait </w:t>
        </w:r>
      </w:ins>
      <w:ins w:id="714" w:author="7276693Z" w:date="2016-12-02T17:52:00Z">
        <w:r w:rsidR="00E804DB" w:rsidRPr="000B17C7">
          <w:rPr>
            <w:color w:val="747678"/>
          </w:rPr>
          <w:t xml:space="preserve">être implémenté à partir de 2018. La modulation appliquée en 2017 est la suivante : </w:t>
        </w:r>
      </w:ins>
    </w:p>
    <w:p w:rsidR="00AF3834" w:rsidRPr="000B17C7" w:rsidRDefault="00AF3834" w:rsidP="0040769E">
      <w:pPr>
        <w:pStyle w:val="Paragraphedeliste"/>
        <w:numPr>
          <w:ilvl w:val="0"/>
          <w:numId w:val="211"/>
        </w:numPr>
        <w:spacing w:after="200" w:line="276" w:lineRule="auto"/>
        <w:rPr>
          <w:color w:val="747678"/>
        </w:rPr>
      </w:pPr>
      <w:r w:rsidRPr="000B17C7">
        <w:rPr>
          <w:color w:val="747678"/>
        </w:rPr>
        <w:t>train « urbain » : train parcourant une distance inférieure à 50km, et traversant deux régions administratives au maximum, coefficient c2 = 1 ;</w:t>
      </w:r>
    </w:p>
    <w:p w:rsidR="00AF3834" w:rsidRPr="000B17C7" w:rsidRDefault="00AF3834" w:rsidP="0040769E">
      <w:pPr>
        <w:pStyle w:val="Paragraphedeliste"/>
        <w:numPr>
          <w:ilvl w:val="0"/>
          <w:numId w:val="211"/>
        </w:numPr>
        <w:spacing w:after="200" w:line="276" w:lineRule="auto"/>
        <w:rPr>
          <w:color w:val="747678"/>
        </w:rPr>
      </w:pPr>
      <w:r w:rsidRPr="000B17C7">
        <w:rPr>
          <w:color w:val="747678"/>
        </w:rPr>
        <w:t>train « régional » : train parcourant une distance supérieure ou égale à 50km, et traversant deux régions administratives au maximum,</w:t>
      </w:r>
      <w:r w:rsidR="00D6299A" w:rsidRPr="000B17C7">
        <w:rPr>
          <w:color w:val="747678"/>
        </w:rPr>
        <w:t xml:space="preserve"> </w:t>
      </w:r>
      <w:r w:rsidRPr="000B17C7">
        <w:rPr>
          <w:color w:val="747678"/>
        </w:rPr>
        <w:t>coefficient c2 = 2 ;</w:t>
      </w:r>
    </w:p>
    <w:p w:rsidR="00AF3834" w:rsidRPr="000B17C7" w:rsidRDefault="00AF3834" w:rsidP="0040769E">
      <w:pPr>
        <w:pStyle w:val="Paragraphedeliste"/>
        <w:numPr>
          <w:ilvl w:val="0"/>
          <w:numId w:val="211"/>
        </w:numPr>
        <w:spacing w:after="200" w:line="276" w:lineRule="auto"/>
        <w:rPr>
          <w:color w:val="747678"/>
        </w:rPr>
      </w:pPr>
      <w:r w:rsidRPr="000B17C7">
        <w:rPr>
          <w:color w:val="747678"/>
        </w:rPr>
        <w:t>train « longue distance » : train traversant trois régions administratives et plus, quelle que soit la distance, coefficient c2 = 4.</w:t>
      </w:r>
    </w:p>
    <w:p w:rsidR="00AF3834" w:rsidRPr="000B17C7" w:rsidRDefault="0026008D" w:rsidP="006F1DCE">
      <w:pPr>
        <w:pStyle w:val="Textedesaisie"/>
        <w:rPr>
          <w:color w:val="747678"/>
        </w:rPr>
      </w:pPr>
      <w:r w:rsidRPr="000B17C7">
        <w:rPr>
          <w:color w:val="747678"/>
        </w:rPr>
        <w:t>SNCF Gares &amp; Connexions</w:t>
      </w:r>
      <w:r w:rsidR="00AF3834" w:rsidRPr="000B17C7">
        <w:rPr>
          <w:color w:val="747678"/>
        </w:rPr>
        <w:t xml:space="preserve"> ne prend pas en considération le</w:t>
      </w:r>
      <w:r w:rsidR="00D6299A" w:rsidRPr="000B17C7">
        <w:rPr>
          <w:color w:val="747678"/>
        </w:rPr>
        <w:t xml:space="preserve"> </w:t>
      </w:r>
      <w:r w:rsidR="00AF3834" w:rsidRPr="000B17C7">
        <w:rPr>
          <w:color w:val="747678"/>
        </w:rPr>
        <w:t xml:space="preserve">parcours des trains en dehors du territoire national. Il est considéré que le passage d’un point frontière (entrée/sortie) </w:t>
      </w:r>
      <w:r w:rsidR="00E804DB" w:rsidRPr="000B17C7">
        <w:rPr>
          <w:color w:val="747678"/>
        </w:rPr>
        <w:t xml:space="preserve">correspond à  </w:t>
      </w:r>
      <w:r w:rsidR="00AF3834" w:rsidRPr="000B17C7">
        <w:rPr>
          <w:color w:val="747678"/>
        </w:rPr>
        <w:t>une région supplémentaire.</w:t>
      </w:r>
    </w:p>
    <w:p w:rsidR="00AF3834" w:rsidRPr="000B17C7" w:rsidRDefault="00AF3834" w:rsidP="006F1DCE">
      <w:pPr>
        <w:pStyle w:val="Textedesaisie"/>
        <w:rPr>
          <w:color w:val="747678"/>
        </w:rPr>
      </w:pPr>
    </w:p>
    <w:p w:rsidR="00AF3834" w:rsidRPr="000B17C7" w:rsidRDefault="00AF3834" w:rsidP="006F1DCE">
      <w:pPr>
        <w:pStyle w:val="Textedesaisie"/>
        <w:rPr>
          <w:caps/>
          <w:color w:val="747678"/>
        </w:rPr>
      </w:pPr>
      <w:r w:rsidRPr="000B17C7">
        <w:rPr>
          <w:caps/>
          <w:color w:val="747678"/>
        </w:rPr>
        <w:t xml:space="preserve">Le </w:t>
      </w:r>
      <w:r w:rsidRPr="000B17C7">
        <w:rPr>
          <w:b/>
          <w:caps/>
          <w:color w:val="747678"/>
        </w:rPr>
        <w:t xml:space="preserve">tarif global </w:t>
      </w:r>
      <w:r w:rsidRPr="000B17C7">
        <w:rPr>
          <w:caps/>
          <w:color w:val="747678"/>
        </w:rPr>
        <w:t xml:space="preserve">de la prestation de base par départ train pour une gare donnée est donc : </w:t>
      </w:r>
    </w:p>
    <w:p w:rsidR="00AF3834" w:rsidRPr="000B17C7" w:rsidRDefault="00AF3834" w:rsidP="006F1DCE">
      <w:pPr>
        <w:pStyle w:val="Textedesaisie"/>
        <w:rPr>
          <w:b/>
          <w:color w:val="747678"/>
        </w:rPr>
      </w:pPr>
      <w:r w:rsidRPr="000B17C7">
        <w:rPr>
          <w:b/>
          <w:color w:val="747678"/>
        </w:rPr>
        <w:t>P = f + c1 x c2 x p</w:t>
      </w:r>
    </w:p>
    <w:p w:rsidR="00AF3834" w:rsidRPr="000B17C7" w:rsidRDefault="00AF3834" w:rsidP="006F1DCE">
      <w:pPr>
        <w:pStyle w:val="Textedesaisie"/>
        <w:rPr>
          <w:color w:val="747678"/>
        </w:rPr>
      </w:pPr>
    </w:p>
    <w:p w:rsidR="00AF3834" w:rsidRPr="000B17C7" w:rsidRDefault="00AF3834" w:rsidP="006F1DCE">
      <w:pPr>
        <w:pStyle w:val="Textedesaisie"/>
        <w:rPr>
          <w:color w:val="747678"/>
        </w:rPr>
      </w:pPr>
      <w:r w:rsidRPr="000B17C7">
        <w:rPr>
          <w:b/>
          <w:color w:val="747678"/>
        </w:rPr>
        <w:t>Déclinaison du principe de tarification par catégorie de gare :</w:t>
      </w:r>
    </w:p>
    <w:p w:rsidR="00AF3834" w:rsidRPr="000B17C7" w:rsidRDefault="00AF3834" w:rsidP="006F1DCE">
      <w:pPr>
        <w:pStyle w:val="Textedesaisie"/>
        <w:rPr>
          <w:color w:val="747678"/>
        </w:rPr>
      </w:pPr>
      <w:r w:rsidRPr="000B17C7">
        <w:rPr>
          <w:color w:val="747678"/>
        </w:rPr>
        <w:t>Les principes de tarification ci-dessus concernent l’ensemble des gares d’intérêt national (gares de catégorie a) conformément au décret n°2012-70 et à l’arrêté du 9 juillet 2012 sur la segmentation des gares de voyageurs. Pour cette catégorie, les coefficients f et p sont donc calculés pour chaque gare ou ensemble fonctionnel de gares.</w:t>
      </w:r>
    </w:p>
    <w:p w:rsidR="00AF3834" w:rsidRPr="000B17C7" w:rsidRDefault="00AF3834" w:rsidP="006F1DCE">
      <w:pPr>
        <w:pStyle w:val="Textedesaisie"/>
        <w:rPr>
          <w:color w:val="747678"/>
        </w:rPr>
      </w:pPr>
      <w:r w:rsidRPr="000B17C7">
        <w:rPr>
          <w:color w:val="747678"/>
        </w:rPr>
        <w:t>Pour les gares d’intérêt régional (gares de catégorie b), les coefficients f et p sont des coefficients moyens, calculés, région par région. La part pondérée est modulée en fonction des coefficients c1 et c2.</w:t>
      </w:r>
    </w:p>
    <w:p w:rsidR="00AF3834" w:rsidRPr="000B17C7" w:rsidRDefault="00AF3834" w:rsidP="006F1DCE">
      <w:pPr>
        <w:pStyle w:val="Textedesaisie"/>
        <w:rPr>
          <w:color w:val="747678"/>
        </w:rPr>
      </w:pPr>
      <w:r w:rsidRPr="000B17C7">
        <w:rPr>
          <w:color w:val="747678"/>
        </w:rPr>
        <w:t xml:space="preserve">Pour les gares d’intérêt local (gares de catégorie c), le tarif est un tarif moyen, région par région ; il n’y a pas de modulation de la part pondérée. </w:t>
      </w:r>
    </w:p>
    <w:p w:rsidR="00AF3834" w:rsidRPr="000B17C7" w:rsidRDefault="00AF3834" w:rsidP="006F1DCE">
      <w:pPr>
        <w:pStyle w:val="Textedesaisie"/>
        <w:rPr>
          <w:color w:val="747678"/>
        </w:rPr>
      </w:pPr>
      <w:r w:rsidRPr="000B17C7">
        <w:rPr>
          <w:color w:val="747678"/>
        </w:rPr>
        <w:t>Les barèmes tarifaires de l’ensemble des gares de voyageurs figurent en annexe A4.</w:t>
      </w:r>
    </w:p>
    <w:p w:rsidR="00AF3834" w:rsidRPr="000B17C7" w:rsidDel="009F6AC9" w:rsidRDefault="00AF3834" w:rsidP="006F1DCE">
      <w:pPr>
        <w:pStyle w:val="Textedesaisie"/>
        <w:rPr>
          <w:del w:id="715" w:author="7276693Z" w:date="2016-12-20T15:03:00Z"/>
          <w:color w:val="747678"/>
        </w:rPr>
      </w:pPr>
    </w:p>
    <w:p w:rsidR="00AF3834" w:rsidRPr="00DD1009" w:rsidRDefault="00AF3834" w:rsidP="006F1DCE">
      <w:pPr>
        <w:pStyle w:val="Titre4"/>
        <w:rPr>
          <w:rStyle w:val="Titre3Car"/>
          <w:caps w:val="0"/>
          <w:color w:val="009AA6" w:themeColor="accent1"/>
          <w:sz w:val="22"/>
        </w:rPr>
      </w:pPr>
      <w:bookmarkStart w:id="716" w:name="_Toc475985084"/>
      <w:r w:rsidRPr="000B17C7">
        <w:rPr>
          <w:rStyle w:val="Titre3Car"/>
          <w:caps w:val="0"/>
          <w:color w:val="009AA6" w:themeColor="accent1"/>
          <w:sz w:val="22"/>
        </w:rPr>
        <w:t xml:space="preserve">3.1.2 Tarification de la prestation d’embarquement et débarquement des </w:t>
      </w:r>
      <w:r w:rsidR="00936D8D" w:rsidRPr="000B17C7">
        <w:rPr>
          <w:rStyle w:val="Titre3Car"/>
          <w:caps w:val="0"/>
          <w:color w:val="009AA6" w:themeColor="accent1"/>
          <w:sz w:val="22"/>
        </w:rPr>
        <w:t xml:space="preserve">personnes handicapées et des </w:t>
      </w:r>
      <w:r w:rsidRPr="000B17C7">
        <w:rPr>
          <w:rStyle w:val="Titre3Car"/>
          <w:caps w:val="0"/>
          <w:color w:val="009AA6" w:themeColor="accent1"/>
          <w:sz w:val="22"/>
        </w:rPr>
        <w:t>PMR</w:t>
      </w:r>
      <w:bookmarkEnd w:id="716"/>
    </w:p>
    <w:p w:rsidR="00AF3834" w:rsidRPr="000B17C7" w:rsidDel="009F6AC9" w:rsidRDefault="00AF3834" w:rsidP="006F1DCE">
      <w:pPr>
        <w:rPr>
          <w:del w:id="717" w:author="7276693Z" w:date="2016-12-20T15:03:00Z"/>
        </w:rPr>
      </w:pPr>
    </w:p>
    <w:p w:rsidR="00AF3834" w:rsidRPr="000B17C7" w:rsidRDefault="00AF3834" w:rsidP="006F1DCE">
      <w:pPr>
        <w:pStyle w:val="Textedesaisie"/>
        <w:rPr>
          <w:color w:val="747678"/>
        </w:rPr>
      </w:pPr>
      <w:r w:rsidRPr="000B17C7">
        <w:rPr>
          <w:color w:val="747678"/>
        </w:rPr>
        <w:t>L’assistance à l’embarquement et au débarquement du train ne donne pas lieu à une facturation supplémentaire.</w:t>
      </w:r>
    </w:p>
    <w:p w:rsidR="00AF3834" w:rsidRPr="000B17C7" w:rsidRDefault="00AF3834" w:rsidP="006F1DCE">
      <w:pPr>
        <w:pStyle w:val="Textedesaisie"/>
        <w:rPr>
          <w:color w:val="747678"/>
        </w:rPr>
      </w:pPr>
      <w:r w:rsidRPr="000B17C7">
        <w:rPr>
          <w:color w:val="747678"/>
        </w:rPr>
        <w:t>Conformément aux dispositions du décret n°2012-70, une EF peut souhaiter assurer elle-même la prestation.</w:t>
      </w:r>
    </w:p>
    <w:p w:rsidR="00AF3834" w:rsidRPr="000B17C7" w:rsidDel="009F6AC9" w:rsidRDefault="00AF3834" w:rsidP="006F1DCE">
      <w:pPr>
        <w:pStyle w:val="Textedesaisie"/>
        <w:rPr>
          <w:del w:id="718" w:author="7276693Z" w:date="2016-12-20T15:03:00Z"/>
          <w:color w:val="747678"/>
        </w:rPr>
      </w:pPr>
    </w:p>
    <w:p w:rsidR="00AF3834" w:rsidRPr="00DD1009" w:rsidRDefault="00AF3834" w:rsidP="006F1DCE">
      <w:pPr>
        <w:pStyle w:val="Titre4"/>
        <w:rPr>
          <w:rStyle w:val="Titre3Car"/>
          <w:caps w:val="0"/>
          <w:color w:val="009AA6" w:themeColor="accent1"/>
          <w:sz w:val="22"/>
        </w:rPr>
      </w:pPr>
      <w:bookmarkStart w:id="719" w:name="_Toc475985085"/>
      <w:r w:rsidRPr="000B17C7">
        <w:rPr>
          <w:rStyle w:val="Titre3Car"/>
          <w:caps w:val="0"/>
          <w:color w:val="009AA6" w:themeColor="accent1"/>
          <w:sz w:val="22"/>
        </w:rPr>
        <w:t>3.1.3 Tarification de la prestation Transmanche</w:t>
      </w:r>
      <w:bookmarkEnd w:id="719"/>
    </w:p>
    <w:p w:rsidR="00AF3834" w:rsidRPr="000B17C7" w:rsidDel="009F6AC9" w:rsidRDefault="00AF3834" w:rsidP="006F1DCE">
      <w:pPr>
        <w:rPr>
          <w:del w:id="720" w:author="7276693Z" w:date="2016-12-20T15:03:00Z"/>
        </w:rPr>
      </w:pPr>
    </w:p>
    <w:p w:rsidR="00AF3834" w:rsidRPr="000B17C7" w:rsidRDefault="00AF3834" w:rsidP="006F1DCE">
      <w:pPr>
        <w:pStyle w:val="Textedesaisie"/>
        <w:rPr>
          <w:color w:val="747678"/>
        </w:rPr>
      </w:pPr>
      <w:r w:rsidRPr="000B17C7">
        <w:rPr>
          <w:color w:val="747678"/>
        </w:rPr>
        <w:t>Pour les EF franchissant le tunnel sous la Manche, la prestation Transmanche est réalisée et facturée en sus de la prestation de base (accès aux surfaces, équipements et services nécessaires aux EF souhaitant emprunter le tunnel sous la Manche).</w:t>
      </w:r>
    </w:p>
    <w:p w:rsidR="00AF3834" w:rsidRPr="000B17C7" w:rsidRDefault="00AF3834" w:rsidP="006F1DCE">
      <w:pPr>
        <w:pStyle w:val="Textedesaisie"/>
        <w:rPr>
          <w:color w:val="747678"/>
        </w:rPr>
      </w:pPr>
      <w:r w:rsidRPr="000B17C7">
        <w:rPr>
          <w:color w:val="747678"/>
        </w:rPr>
        <w:t>Le tarif est établi selon deux modalités différentes :</w:t>
      </w:r>
    </w:p>
    <w:p w:rsidR="00AF3834" w:rsidRPr="000B17C7" w:rsidRDefault="00AF3834" w:rsidP="006F1DCE">
      <w:pPr>
        <w:pStyle w:val="Textedesaisie"/>
        <w:numPr>
          <w:ilvl w:val="0"/>
          <w:numId w:val="43"/>
        </w:numPr>
        <w:rPr>
          <w:color w:val="747678"/>
        </w:rPr>
      </w:pPr>
      <w:r w:rsidRPr="000B17C7">
        <w:rPr>
          <w:color w:val="747678"/>
        </w:rPr>
        <w:t>pour les gares desservies régulièrement, repérées par un astérisque en annexe 0 (Paris-Nord, Lille-Europe, Marne-La-Vallée et Calais-</w:t>
      </w:r>
      <w:proofErr w:type="spellStart"/>
      <w:r w:rsidRPr="000B17C7">
        <w:rPr>
          <w:color w:val="747678"/>
        </w:rPr>
        <w:t>Frethun</w:t>
      </w:r>
      <w:proofErr w:type="spellEnd"/>
      <w:r w:rsidRPr="000B17C7">
        <w:rPr>
          <w:color w:val="747678"/>
        </w:rPr>
        <w:t xml:space="preserve">) : la </w:t>
      </w:r>
      <w:del w:id="721" w:author="MIALOT Stephane" w:date="2016-11-04T18:28:00Z">
        <w:r w:rsidRPr="000B17C7" w:rsidDel="001D421C">
          <w:rPr>
            <w:color w:val="747678"/>
          </w:rPr>
          <w:delText xml:space="preserve">facturation </w:delText>
        </w:r>
      </w:del>
      <w:ins w:id="722" w:author="MIALOT Stephane" w:date="2016-11-04T18:28:00Z">
        <w:r w:rsidR="001D421C" w:rsidRPr="000B17C7">
          <w:rPr>
            <w:color w:val="747678"/>
          </w:rPr>
          <w:t xml:space="preserve">tarification </w:t>
        </w:r>
      </w:ins>
      <w:r w:rsidRPr="000B17C7">
        <w:rPr>
          <w:color w:val="747678"/>
        </w:rPr>
        <w:t xml:space="preserve">s’effectue au nombre de départs de trains commerciaux identifiés ; le tarif par gare et par train est fixe sans pondération ; </w:t>
      </w:r>
    </w:p>
    <w:p w:rsidR="00AF3834" w:rsidRPr="000B17C7" w:rsidRDefault="00AF3834" w:rsidP="006F1DCE">
      <w:pPr>
        <w:pStyle w:val="Textedesaisie"/>
        <w:numPr>
          <w:ilvl w:val="0"/>
          <w:numId w:val="43"/>
        </w:numPr>
        <w:rPr>
          <w:color w:val="747678"/>
        </w:rPr>
      </w:pPr>
      <w:r w:rsidRPr="000B17C7">
        <w:rPr>
          <w:color w:val="747678"/>
        </w:rPr>
        <w:t xml:space="preserve">pour les autres gares, n’étant pas repérées à l’annexe 0, la </w:t>
      </w:r>
      <w:del w:id="723" w:author="MIALOT Stephane" w:date="2016-11-04T18:28:00Z">
        <w:r w:rsidRPr="000B17C7" w:rsidDel="001D421C">
          <w:rPr>
            <w:color w:val="747678"/>
          </w:rPr>
          <w:delText xml:space="preserve">facturation </w:delText>
        </w:r>
      </w:del>
      <w:ins w:id="724" w:author="MIALOT Stephane" w:date="2016-11-04T18:28:00Z">
        <w:r w:rsidR="001D421C" w:rsidRPr="000B17C7">
          <w:rPr>
            <w:color w:val="747678"/>
          </w:rPr>
          <w:t xml:space="preserve">tarification </w:t>
        </w:r>
      </w:ins>
      <w:r w:rsidRPr="000B17C7">
        <w:rPr>
          <w:color w:val="747678"/>
        </w:rPr>
        <w:t xml:space="preserve">sera forfaitaire sur la base du devis annuel présenté par </w:t>
      </w:r>
      <w:r w:rsidR="0026008D" w:rsidRPr="000B17C7">
        <w:rPr>
          <w:color w:val="747678"/>
        </w:rPr>
        <w:t>SNCF Gares &amp; Connexions</w:t>
      </w:r>
      <w:r w:rsidRPr="000B17C7">
        <w:rPr>
          <w:color w:val="747678"/>
        </w:rPr>
        <w:t>. Ce forfait est présenté en annexe A4 pour les gares déjà équipées pour offrir une prestation Transmanche.</w:t>
      </w:r>
    </w:p>
    <w:p w:rsidR="00D84FAB" w:rsidRPr="00DD1009" w:rsidRDefault="00D84FAB" w:rsidP="006F1DCE">
      <w:pPr>
        <w:pStyle w:val="Titre4"/>
        <w:rPr>
          <w:rStyle w:val="Titre3Car"/>
          <w:caps w:val="0"/>
          <w:color w:val="009AA6" w:themeColor="accent1"/>
          <w:sz w:val="22"/>
        </w:rPr>
      </w:pPr>
      <w:bookmarkStart w:id="725" w:name="_Toc475985086"/>
      <w:ins w:id="726" w:author="MIALOT Stephane" w:date="2016-11-07T15:19:00Z">
        <w:r w:rsidRPr="000B17C7">
          <w:rPr>
            <w:rStyle w:val="Titre3Car"/>
            <w:caps w:val="0"/>
            <w:color w:val="009AA6" w:themeColor="accent1"/>
            <w:sz w:val="22"/>
          </w:rPr>
          <w:t>3.1.</w:t>
        </w:r>
      </w:ins>
      <w:ins w:id="727" w:author="MIALOT Stephane" w:date="2016-11-07T15:22:00Z">
        <w:r w:rsidRPr="000B17C7">
          <w:rPr>
            <w:rStyle w:val="Titre3Car"/>
            <w:caps w:val="0"/>
            <w:color w:val="009AA6" w:themeColor="accent1"/>
            <w:sz w:val="22"/>
          </w:rPr>
          <w:t>4</w:t>
        </w:r>
      </w:ins>
      <w:ins w:id="728" w:author="MIALOT Stephane" w:date="2016-11-07T15:19:00Z">
        <w:r w:rsidRPr="000B17C7">
          <w:rPr>
            <w:rStyle w:val="Titre3Car"/>
            <w:caps w:val="0"/>
            <w:color w:val="009AA6" w:themeColor="accent1"/>
            <w:sz w:val="22"/>
          </w:rPr>
          <w:t xml:space="preserve"> </w:t>
        </w:r>
      </w:ins>
      <w:ins w:id="729" w:author="7276693Z" w:date="2017-02-16T10:47:00Z">
        <w:r w:rsidR="00C85B8B" w:rsidRPr="000B17C7">
          <w:rPr>
            <w:rStyle w:val="Titre3Car"/>
            <w:caps w:val="0"/>
            <w:color w:val="009AA6" w:themeColor="accent1"/>
            <w:sz w:val="22"/>
          </w:rPr>
          <w:t>Tarification de la prestation pour certains trains à destination de la Belgique et des Pays-Bas</w:t>
        </w:r>
        <w:bookmarkEnd w:id="725"/>
        <w:r w:rsidR="00C85B8B" w:rsidRPr="000B17C7" w:rsidDel="00C85B8B">
          <w:rPr>
            <w:rStyle w:val="Titre3Car"/>
            <w:caps w:val="0"/>
            <w:color w:val="009AA6" w:themeColor="accent1"/>
            <w:sz w:val="22"/>
          </w:rPr>
          <w:t xml:space="preserve"> </w:t>
        </w:r>
      </w:ins>
    </w:p>
    <w:p w:rsidR="00DD1009" w:rsidRPr="000B17C7" w:rsidRDefault="00DD1009" w:rsidP="00DD1009">
      <w:pPr>
        <w:pStyle w:val="Textedesaisie"/>
        <w:rPr>
          <w:ins w:id="730" w:author="7276693Z" w:date="2017-02-24T18:13:00Z"/>
          <w:color w:val="747678"/>
        </w:rPr>
      </w:pPr>
      <w:ins w:id="731" w:author="7276693Z" w:date="2017-02-24T18:13:00Z">
        <w:r w:rsidRPr="000B17C7">
          <w:rPr>
            <w:color w:val="747678"/>
          </w:rPr>
          <w:t>Cette prestation est facturée forfaitairement pour chacune des gares concernées en sus de la prestation de base aux EF désignées par les Pouvoirs publics dont les trains sont à destination de la Belgique et des Pays-Bas (équipements et services nécessaires aux actions de filtrage requises).</w:t>
        </w:r>
      </w:ins>
    </w:p>
    <w:p w:rsidR="00D84FAB" w:rsidRPr="000B17C7" w:rsidDel="009F6AC9" w:rsidRDefault="00D84FAB" w:rsidP="003E53FA">
      <w:pPr>
        <w:rPr>
          <w:ins w:id="732" w:author="MIALOT Stephane" w:date="2016-11-07T15:22:00Z"/>
          <w:del w:id="733" w:author="7276693Z" w:date="2016-12-20T15:03:00Z"/>
        </w:rPr>
      </w:pPr>
    </w:p>
    <w:p w:rsidR="00D84FAB" w:rsidRPr="00DD1009" w:rsidRDefault="00D84FAB" w:rsidP="006F1DCE">
      <w:pPr>
        <w:pStyle w:val="Titre4"/>
        <w:rPr>
          <w:ins w:id="734" w:author="MIALOT Stephane" w:date="2016-11-07T15:23:00Z"/>
          <w:rStyle w:val="Titre3Car"/>
          <w:caps w:val="0"/>
          <w:color w:val="009AA6" w:themeColor="accent1"/>
          <w:sz w:val="22"/>
        </w:rPr>
      </w:pPr>
      <w:bookmarkStart w:id="735" w:name="_Toc475985087"/>
      <w:ins w:id="736" w:author="MIALOT Stephane" w:date="2016-11-07T15:22:00Z">
        <w:r w:rsidRPr="000B17C7">
          <w:rPr>
            <w:rStyle w:val="Titre3Car"/>
            <w:caps w:val="0"/>
            <w:color w:val="009AA6" w:themeColor="accent1"/>
            <w:sz w:val="22"/>
          </w:rPr>
          <w:t>3.1.5 Tarification de la prestation de mise à disposition d’espaces ou de locaux pour la vente de titres de transport ferroviaire</w:t>
        </w:r>
      </w:ins>
      <w:bookmarkEnd w:id="735"/>
    </w:p>
    <w:p w:rsidR="00D84FAB" w:rsidRPr="000B17C7" w:rsidRDefault="00D84FAB" w:rsidP="006F1DCE">
      <w:pPr>
        <w:pStyle w:val="Textedesaisie"/>
        <w:rPr>
          <w:ins w:id="737" w:author="MIALOT Stephane" w:date="2016-11-07T15:22:00Z"/>
          <w:color w:val="747678"/>
        </w:rPr>
      </w:pPr>
      <w:ins w:id="738" w:author="MIALOT Stephane" w:date="2016-11-07T15:23:00Z">
        <w:r w:rsidRPr="000B17C7">
          <w:rPr>
            <w:color w:val="747678"/>
          </w:rPr>
          <w:t>Les principes de tarification applicables sont identiques à ceux de la prestation de mise à disposition d’espaces et de locaux décrite au paragraphe 3.2.1</w:t>
        </w:r>
      </w:ins>
    </w:p>
    <w:p w:rsidR="00AF3834" w:rsidRPr="000B17C7" w:rsidDel="009F6AC9" w:rsidRDefault="00AF3834" w:rsidP="006F1DCE">
      <w:pPr>
        <w:pStyle w:val="Textedesaisie"/>
        <w:rPr>
          <w:del w:id="739" w:author="7276693Z" w:date="2016-12-20T15:03:00Z"/>
        </w:rPr>
      </w:pPr>
    </w:p>
    <w:p w:rsidR="00AF3834" w:rsidRPr="00DD1009" w:rsidRDefault="00AF3834" w:rsidP="006F1DCE">
      <w:pPr>
        <w:pStyle w:val="Titre4"/>
        <w:rPr>
          <w:rStyle w:val="Titre3Car"/>
          <w:caps w:val="0"/>
          <w:color w:val="009AA6" w:themeColor="accent1"/>
          <w:sz w:val="22"/>
        </w:rPr>
      </w:pPr>
      <w:bookmarkStart w:id="740" w:name="_Toc475985088"/>
      <w:r w:rsidRPr="000B17C7">
        <w:rPr>
          <w:rStyle w:val="Titre3Car"/>
          <w:caps w:val="0"/>
          <w:color w:val="009AA6" w:themeColor="accent1"/>
          <w:sz w:val="22"/>
        </w:rPr>
        <w:t>3.1</w:t>
      </w:r>
      <w:proofErr w:type="gramStart"/>
      <w:r w:rsidRPr="000B17C7">
        <w:rPr>
          <w:rStyle w:val="Titre3Car"/>
          <w:caps w:val="0"/>
          <w:color w:val="009AA6" w:themeColor="accent1"/>
          <w:sz w:val="22"/>
        </w:rPr>
        <w:t>.</w:t>
      </w:r>
      <w:proofErr w:type="gramEnd"/>
      <w:del w:id="741" w:author="MIALOT Stephane" w:date="2016-11-07T15:22:00Z">
        <w:r w:rsidRPr="000B17C7" w:rsidDel="00D84FAB">
          <w:rPr>
            <w:rStyle w:val="Titre3Car"/>
            <w:caps w:val="0"/>
            <w:color w:val="009AA6" w:themeColor="accent1"/>
            <w:sz w:val="22"/>
          </w:rPr>
          <w:delText xml:space="preserve">4 </w:delText>
        </w:r>
      </w:del>
      <w:ins w:id="742" w:author="MIALOT Stephane" w:date="2016-11-07T15:22:00Z">
        <w:r w:rsidR="00D84FAB" w:rsidRPr="000B17C7">
          <w:rPr>
            <w:rStyle w:val="Titre3Car"/>
            <w:caps w:val="0"/>
            <w:color w:val="009AA6" w:themeColor="accent1"/>
            <w:sz w:val="22"/>
          </w:rPr>
          <w:t xml:space="preserve">6 </w:t>
        </w:r>
      </w:ins>
      <w:r w:rsidRPr="000B17C7">
        <w:rPr>
          <w:rStyle w:val="Titre3Car"/>
          <w:caps w:val="0"/>
          <w:color w:val="009AA6" w:themeColor="accent1"/>
          <w:sz w:val="22"/>
        </w:rPr>
        <w:t>Tarification des arrêts en situation perturbée</w:t>
      </w:r>
      <w:bookmarkEnd w:id="740"/>
    </w:p>
    <w:p w:rsidR="00AF3834" w:rsidRPr="000B17C7" w:rsidDel="009F6AC9" w:rsidRDefault="00AF3834" w:rsidP="006F1DCE">
      <w:pPr>
        <w:rPr>
          <w:del w:id="743" w:author="7276693Z" w:date="2016-12-20T15:03:00Z"/>
        </w:rPr>
      </w:pPr>
    </w:p>
    <w:p w:rsidR="00AF3834" w:rsidRPr="000B17C7" w:rsidRDefault="00AF3834" w:rsidP="006F1DCE">
      <w:pPr>
        <w:pStyle w:val="Textedesaisie"/>
        <w:rPr>
          <w:ins w:id="744" w:author="7276693Z" w:date="2016-12-20T15:03:00Z"/>
          <w:color w:val="747678"/>
        </w:rPr>
      </w:pPr>
      <w:r w:rsidRPr="000B17C7">
        <w:rPr>
          <w:color w:val="747678"/>
        </w:rPr>
        <w:t>Les EF peuvent être conduites à un arrêt exceptionnel en gare pour cause de situation perturbée. Un tel arrêt n’est pas facturable. Seuls les arrêts commandés et non annulés dans Houat le jour de circulation du train sont facturables.</w:t>
      </w:r>
    </w:p>
    <w:p w:rsidR="009F6AC9" w:rsidRPr="000B17C7" w:rsidRDefault="009F6AC9" w:rsidP="006F1DCE">
      <w:pPr>
        <w:pStyle w:val="Textedesaisie"/>
        <w:rPr>
          <w:color w:val="747678"/>
        </w:rPr>
      </w:pPr>
    </w:p>
    <w:p w:rsidR="00AF3834" w:rsidRPr="000B17C7" w:rsidRDefault="00AF3834" w:rsidP="006F1DCE">
      <w:pPr>
        <w:pStyle w:val="Titre3"/>
        <w:jc w:val="left"/>
        <w:rPr>
          <w:rStyle w:val="Titre3Car"/>
          <w:caps/>
        </w:rPr>
      </w:pPr>
      <w:bookmarkStart w:id="745" w:name="_Toc475985089"/>
      <w:r w:rsidRPr="000B17C7">
        <w:rPr>
          <w:rStyle w:val="Titre3Car"/>
          <w:caps/>
        </w:rPr>
        <w:t>3.2 Principes de tarification des prestations complémentaires</w:t>
      </w:r>
      <w:bookmarkEnd w:id="745"/>
    </w:p>
    <w:p w:rsidR="00AF3834" w:rsidRPr="00DD1009" w:rsidRDefault="00AF3834" w:rsidP="006F1DCE">
      <w:pPr>
        <w:pStyle w:val="Titre4"/>
        <w:rPr>
          <w:ins w:id="746" w:author="7276693Z" w:date="2017-01-10T13:39:00Z"/>
          <w:rStyle w:val="Titre3Car"/>
          <w:caps w:val="0"/>
          <w:color w:val="009AA6" w:themeColor="accent1"/>
          <w:sz w:val="22"/>
        </w:rPr>
      </w:pPr>
      <w:bookmarkStart w:id="747" w:name="_Toc475985090"/>
      <w:r w:rsidRPr="000B17C7">
        <w:rPr>
          <w:rStyle w:val="Titre3Car"/>
          <w:caps w:val="0"/>
          <w:color w:val="009AA6" w:themeColor="accent1"/>
          <w:sz w:val="22"/>
        </w:rPr>
        <w:t>3.2.1 Occupation d’espace ou de locaux en gare</w:t>
      </w:r>
      <w:bookmarkEnd w:id="747"/>
    </w:p>
    <w:p w:rsidR="00A345EE" w:rsidRPr="000B17C7" w:rsidRDefault="00A345EE" w:rsidP="00A345EE">
      <w:pPr>
        <w:pStyle w:val="Textedesaisie"/>
        <w:rPr>
          <w:ins w:id="748" w:author="7276693Z" w:date="2017-01-10T13:39:00Z"/>
          <w:i/>
          <w:color w:val="747678"/>
        </w:rPr>
      </w:pPr>
      <w:ins w:id="749" w:author="7276693Z" w:date="2017-01-10T13:39:00Z">
        <w:r w:rsidRPr="000B17C7">
          <w:rPr>
            <w:i/>
          </w:rPr>
          <w:t xml:space="preserve">NB : </w:t>
        </w:r>
        <w:r w:rsidRPr="000B17C7">
          <w:rPr>
            <w:i/>
            <w:color w:val="747678"/>
          </w:rPr>
          <w:t xml:space="preserve">Afin de </w:t>
        </w:r>
      </w:ins>
      <w:ins w:id="750" w:author="7276693Z" w:date="2017-02-14T10:49:00Z">
        <w:r w:rsidR="00225424" w:rsidRPr="000B17C7">
          <w:rPr>
            <w:i/>
            <w:color w:val="747678"/>
          </w:rPr>
          <w:t xml:space="preserve">prendre en </w:t>
        </w:r>
      </w:ins>
      <w:ins w:id="751" w:author="7276693Z" w:date="2017-01-10T13:39:00Z">
        <w:r w:rsidR="00225424" w:rsidRPr="000B17C7">
          <w:rPr>
            <w:i/>
            <w:color w:val="747678"/>
          </w:rPr>
          <w:t>compte</w:t>
        </w:r>
        <w:r w:rsidRPr="000B17C7">
          <w:rPr>
            <w:i/>
            <w:color w:val="747678"/>
          </w:rPr>
          <w:t xml:space="preserve"> l’avis de l’ARAFER n° 2016-046, le principe d’établissement des redevances au titre des prestations régulées sera modifié pour une mise en application à compter de l’horaire de service 2018. De nouveaux principes de tarification seront soumis à consultation des parties prenantes dans le cadre de la publication du prochain DRG relatif à l’horaire de service 2018.</w:t>
        </w:r>
      </w:ins>
    </w:p>
    <w:p w:rsidR="00A345EE" w:rsidRPr="000B17C7" w:rsidRDefault="00A345EE" w:rsidP="00A345EE">
      <w:pPr>
        <w:pStyle w:val="Textedesaisie"/>
        <w:rPr>
          <w:ins w:id="752" w:author="7276693Z" w:date="2017-01-10T13:39:00Z"/>
          <w:color w:val="747678"/>
        </w:rPr>
      </w:pPr>
      <w:ins w:id="753" w:author="7276693Z" w:date="2017-01-10T13:39:00Z">
        <w:r w:rsidRPr="000B17C7">
          <w:rPr>
            <w:color w:val="747678"/>
          </w:rPr>
          <w:t>Les principes applicables au présent DRG sont identiques à ceux présentés dans la version initiale de ce DRG.</w:t>
        </w:r>
      </w:ins>
    </w:p>
    <w:p w:rsidR="00A345EE" w:rsidRPr="000B17C7" w:rsidRDefault="00A345EE" w:rsidP="00983C91"/>
    <w:p w:rsidR="00AF3834" w:rsidRPr="000B17C7" w:rsidRDefault="0026008D" w:rsidP="006F1DCE">
      <w:pPr>
        <w:pStyle w:val="Textedesaisie"/>
        <w:rPr>
          <w:color w:val="747678"/>
        </w:rPr>
      </w:pPr>
      <w:r w:rsidRPr="000B17C7">
        <w:rPr>
          <w:color w:val="747678"/>
        </w:rPr>
        <w:t>SNCF Gares &amp; Connexions</w:t>
      </w:r>
      <w:r w:rsidR="00AF3834" w:rsidRPr="000B17C7">
        <w:rPr>
          <w:color w:val="747678"/>
        </w:rPr>
        <w:t xml:space="preserve"> met à disposition des EF, à leur demande, des espaces ou locaux en gare au titre de la prestation complémentaire définie dans le décret n°2012-70. L’accord prend la forme d’une Convention d’Occupation Temporaire du domaine public ferroviaire. Sont considérées comme prestations complémentaires les mises à disposition de locaux pour </w:t>
      </w:r>
      <w:del w:id="754" w:author="MIALOT Stephane" w:date="2016-11-07T15:24:00Z">
        <w:r w:rsidR="00AF3834" w:rsidRPr="000B17C7" w:rsidDel="00D84FAB">
          <w:rPr>
            <w:color w:val="747678"/>
          </w:rPr>
          <w:delText xml:space="preserve">distribution de billets, </w:delText>
        </w:r>
      </w:del>
      <w:r w:rsidR="00AF3834" w:rsidRPr="000B17C7">
        <w:rPr>
          <w:color w:val="747678"/>
        </w:rPr>
        <w:t>avitaillement ou nettoyage, coupure pour les roulants.</w:t>
      </w:r>
    </w:p>
    <w:p w:rsidR="00AF3834" w:rsidRPr="000B17C7" w:rsidRDefault="00AF3834" w:rsidP="006F1DCE">
      <w:pPr>
        <w:pStyle w:val="Textedesaisie"/>
        <w:rPr>
          <w:color w:val="747678"/>
        </w:rPr>
      </w:pPr>
      <w:r w:rsidRPr="000B17C7">
        <w:rPr>
          <w:color w:val="747678"/>
        </w:rPr>
        <w:t xml:space="preserve">Les études relatives à l’accueil en gare d’un occupant font l’objet d’un devis établi en fonction de la gare concernée et des moyens que </w:t>
      </w:r>
      <w:r w:rsidR="0026008D" w:rsidRPr="000B17C7">
        <w:rPr>
          <w:color w:val="747678"/>
        </w:rPr>
        <w:t>SNCF Gares &amp; Connexions</w:t>
      </w:r>
      <w:r w:rsidRPr="000B17C7">
        <w:rPr>
          <w:color w:val="747678"/>
        </w:rPr>
        <w:t xml:space="preserve"> engage pour assurer la prestation dans les meilleures conditions. Les frais d’études</w:t>
      </w:r>
      <w:del w:id="755" w:author="7276693Z" w:date="2016-12-27T10:45:00Z">
        <w:r w:rsidRPr="000B17C7" w:rsidDel="00BA6F86">
          <w:rPr>
            <w:color w:val="747678"/>
          </w:rPr>
          <w:delText>,</w:delText>
        </w:r>
      </w:del>
      <w:r w:rsidRPr="000B17C7">
        <w:rPr>
          <w:color w:val="747678"/>
        </w:rPr>
        <w:t xml:space="preserve"> couvrent l’état des lieux, les devis pour les éventuels travaux de mise à disposition, la faisabilité et le phasage des travaux, l’analyse des risques initiale, obligatoire dans le cadre de l’Inspection Commune Préalable (ICP), et la rédaction d’un plan de prévention le cas échéant.</w:t>
      </w:r>
    </w:p>
    <w:p w:rsidR="00AF3834" w:rsidRPr="000B17C7" w:rsidRDefault="00AF3834" w:rsidP="00AF3834">
      <w:pPr>
        <w:pStyle w:val="Textedesaisie"/>
        <w:jc w:val="both"/>
        <w:rPr>
          <w:color w:val="747678"/>
        </w:rPr>
      </w:pPr>
      <w:r w:rsidRPr="000B17C7">
        <w:rPr>
          <w:color w:val="747678"/>
        </w:rPr>
        <w:t xml:space="preserve">Si l’EF souhaite donner suite, l’emplacement est alors mis à disposition moyennant le paiement </w:t>
      </w:r>
      <w:ins w:id="756" w:author="MIALOT Stephane" w:date="2016-11-16T18:41:00Z">
        <w:r w:rsidR="005E42D0" w:rsidRPr="000B17C7">
          <w:rPr>
            <w:color w:val="747678"/>
          </w:rPr>
          <w:t xml:space="preserve">d’une redevance d’occupation </w:t>
        </w:r>
      </w:ins>
      <w:del w:id="757" w:author="MIALOT Stephane" w:date="2016-11-16T18:41:00Z">
        <w:r w:rsidRPr="000B17C7" w:rsidDel="005E42D0">
          <w:rPr>
            <w:color w:val="747678"/>
          </w:rPr>
          <w:delText xml:space="preserve">d’un loyer composé d’une redevance </w:delText>
        </w:r>
      </w:del>
      <w:r w:rsidRPr="000B17C7">
        <w:rPr>
          <w:color w:val="747678"/>
        </w:rPr>
        <w:t xml:space="preserve">et d’un forfait de charges communes de la gare. </w:t>
      </w:r>
      <w:del w:id="758" w:author="MIALOT Stephane" w:date="2016-11-16T18:41:00Z">
        <w:r w:rsidRPr="000B17C7" w:rsidDel="005E42D0">
          <w:rPr>
            <w:color w:val="747678"/>
          </w:rPr>
          <w:delText>Les frais d’étude pourront alors donner lieu à remboursement complet en déduction du montant de la redevance.</w:delText>
        </w:r>
      </w:del>
    </w:p>
    <w:p w:rsidR="00AF3834" w:rsidRPr="000B17C7" w:rsidDel="009F6AC9" w:rsidRDefault="00371841" w:rsidP="00AF3834">
      <w:pPr>
        <w:pStyle w:val="Textedesaisie"/>
        <w:jc w:val="both"/>
        <w:rPr>
          <w:del w:id="759" w:author="7276693Z" w:date="2016-12-20T15:03:00Z"/>
          <w:color w:val="747678"/>
        </w:rPr>
      </w:pPr>
      <w:del w:id="760" w:author="7276693Z" w:date="2016-12-13T09:08:00Z">
        <w:r w:rsidRPr="000B17C7" w:rsidDel="000D5185">
          <w:rPr>
            <w:color w:val="747678"/>
          </w:rPr>
          <w:br w:type="column"/>
        </w:r>
      </w:del>
    </w:p>
    <w:p w:rsidR="00AF3834" w:rsidRPr="000B17C7" w:rsidRDefault="00AF3834" w:rsidP="00983C91">
      <w:pPr>
        <w:pStyle w:val="Textedesaisie"/>
        <w:jc w:val="both"/>
        <w:rPr>
          <w:color w:val="747678"/>
        </w:rPr>
      </w:pPr>
      <w:r w:rsidRPr="000B17C7">
        <w:rPr>
          <w:color w:val="747678"/>
        </w:rPr>
        <w:t xml:space="preserve">La redevance : </w:t>
      </w:r>
    </w:p>
    <w:p w:rsidR="00AF3834" w:rsidRPr="000B17C7" w:rsidRDefault="00AF3834" w:rsidP="00AF3834">
      <w:pPr>
        <w:pStyle w:val="Textedesaisie"/>
        <w:ind w:left="360"/>
        <w:jc w:val="both"/>
        <w:rPr>
          <w:color w:val="747678"/>
        </w:rPr>
      </w:pPr>
      <w:del w:id="761" w:author="MIALOT Stephane" w:date="2016-11-16T18:43:00Z">
        <w:r w:rsidRPr="000B17C7" w:rsidDel="00F76381">
          <w:rPr>
            <w:color w:val="747678"/>
          </w:rPr>
          <w:delText>Conformément aux dispositions du décret 2012-70, l</w:delText>
        </w:r>
      </w:del>
      <w:ins w:id="762" w:author="MIALOT Stephane" w:date="2016-11-16T18:43:00Z">
        <w:r w:rsidR="00F76381" w:rsidRPr="000B17C7">
          <w:rPr>
            <w:color w:val="747678"/>
          </w:rPr>
          <w:t>L</w:t>
        </w:r>
      </w:ins>
      <w:r w:rsidRPr="000B17C7">
        <w:rPr>
          <w:color w:val="747678"/>
        </w:rPr>
        <w:t xml:space="preserve">a redevance facturée à l’EF cliente est </w:t>
      </w:r>
      <w:del w:id="763" w:author="MIALOT Stephane" w:date="2016-11-16T18:42:00Z">
        <w:r w:rsidRPr="000B17C7" w:rsidDel="005E42D0">
          <w:rPr>
            <w:color w:val="747678"/>
          </w:rPr>
          <w:delText xml:space="preserve">établie </w:delText>
        </w:r>
      </w:del>
      <w:ins w:id="764" w:author="MIALOT Stephane" w:date="2016-11-16T18:42:00Z">
        <w:r w:rsidR="005E42D0" w:rsidRPr="000B17C7">
          <w:rPr>
            <w:color w:val="747678"/>
          </w:rPr>
          <w:t xml:space="preserve">modulée </w:t>
        </w:r>
      </w:ins>
      <w:r w:rsidRPr="000B17C7">
        <w:rPr>
          <w:color w:val="747678"/>
        </w:rPr>
        <w:t xml:space="preserve">en tenant compte de </w:t>
      </w:r>
      <w:del w:id="765" w:author="MIALOT Stephane" w:date="2016-11-16T18:42:00Z">
        <w:r w:rsidRPr="000B17C7" w:rsidDel="005E42D0">
          <w:rPr>
            <w:color w:val="747678"/>
          </w:rPr>
          <w:delText>la situation de concurrence, de</w:delText>
        </w:r>
      </w:del>
      <w:r w:rsidRPr="000B17C7">
        <w:rPr>
          <w:color w:val="747678"/>
        </w:rPr>
        <w:t xml:space="preserve"> la localisation des espaces par rapport aux flux de voyageurs et des prix du marché de l’immobilier pour des locaux ou espaces comparables dans la zone. </w:t>
      </w:r>
    </w:p>
    <w:p w:rsidR="00AF3834" w:rsidRPr="000B17C7" w:rsidRDefault="00AF3834" w:rsidP="00AF3834">
      <w:pPr>
        <w:pStyle w:val="Textedesaisie"/>
        <w:ind w:left="360"/>
        <w:jc w:val="both"/>
        <w:rPr>
          <w:color w:val="747678"/>
        </w:rPr>
      </w:pPr>
      <w:r w:rsidRPr="000B17C7">
        <w:rPr>
          <w:color w:val="747678"/>
        </w:rPr>
        <w:t>A cette fin, l’emplacement est catégorisé en deux zones principales :</w:t>
      </w:r>
    </w:p>
    <w:p w:rsidR="00AF3834" w:rsidRPr="000B17C7" w:rsidRDefault="00AF3834" w:rsidP="006F1DCE">
      <w:pPr>
        <w:pStyle w:val="Textedesaisie"/>
        <w:numPr>
          <w:ilvl w:val="0"/>
          <w:numId w:val="191"/>
        </w:numPr>
        <w:rPr>
          <w:color w:val="747678"/>
        </w:rPr>
      </w:pPr>
      <w:r w:rsidRPr="000B17C7">
        <w:rPr>
          <w:color w:val="747678"/>
        </w:rPr>
        <w:t>la zone dite « cœur de gare », ou zone ouverte à la circulation des voyageurs ; la redevance y est basée sur le prix moyen des redevances des concessionnaires (commerces) dans la gare considérée, bornée par une valeur « plancher » et une valeur « plafond » ;</w:t>
      </w:r>
    </w:p>
    <w:p w:rsidR="00547D38" w:rsidRPr="000B17C7" w:rsidRDefault="00547D38" w:rsidP="006F1DCE">
      <w:pPr>
        <w:pStyle w:val="Textedesaisie"/>
        <w:numPr>
          <w:ilvl w:val="0"/>
          <w:numId w:val="46"/>
        </w:numPr>
        <w:rPr>
          <w:color w:val="747678"/>
        </w:rPr>
      </w:pPr>
      <w:r w:rsidRPr="000B17C7">
        <w:rPr>
          <w:color w:val="747678"/>
        </w:rPr>
        <w:t xml:space="preserve">la zone hors « cœur de gare », qui rassemble les locaux éloignés des flux de voyageurs et pour lesquels les prix sont basés sur le marché local de l’immobilier de bureau. </w:t>
      </w:r>
    </w:p>
    <w:p w:rsidR="00547D38" w:rsidRPr="000B17C7" w:rsidRDefault="00547D38" w:rsidP="006F1DCE">
      <w:pPr>
        <w:pStyle w:val="Textedesaisie"/>
        <w:ind w:left="360"/>
        <w:rPr>
          <w:color w:val="747678"/>
        </w:rPr>
      </w:pPr>
      <w:r w:rsidRPr="000B17C7">
        <w:rPr>
          <w:color w:val="747678"/>
        </w:rPr>
        <w:t>Le cœur de gare est lui-même divisible en plusieurs zones dont les niveaux de redevance sont modulés en fonction de leur attractivité :</w:t>
      </w:r>
    </w:p>
    <w:p w:rsidR="00547D38" w:rsidRPr="000B17C7" w:rsidRDefault="00547D38" w:rsidP="006F1DCE">
      <w:pPr>
        <w:pStyle w:val="Textedesaisie"/>
        <w:numPr>
          <w:ilvl w:val="0"/>
          <w:numId w:val="192"/>
        </w:numPr>
        <w:rPr>
          <w:color w:val="747678"/>
        </w:rPr>
      </w:pPr>
      <w:r w:rsidRPr="000B17C7">
        <w:rPr>
          <w:color w:val="747678"/>
        </w:rPr>
        <w:t xml:space="preserve">Centre Gare = référence calculée (base 100) </w:t>
      </w:r>
    </w:p>
    <w:p w:rsidR="00547D38" w:rsidRPr="000B17C7" w:rsidRDefault="00547D38" w:rsidP="006F1DCE">
      <w:pPr>
        <w:pStyle w:val="Textedesaisie"/>
        <w:numPr>
          <w:ilvl w:val="0"/>
          <w:numId w:val="192"/>
        </w:numPr>
        <w:rPr>
          <w:color w:val="747678"/>
        </w:rPr>
      </w:pPr>
      <w:r w:rsidRPr="000B17C7">
        <w:rPr>
          <w:color w:val="747678"/>
        </w:rPr>
        <w:t>Hyper Centre = base 100 +15 %</w:t>
      </w:r>
    </w:p>
    <w:p w:rsidR="00547D38" w:rsidRPr="000B17C7" w:rsidRDefault="00547D38" w:rsidP="006F1DCE">
      <w:pPr>
        <w:pStyle w:val="Textedesaisie"/>
        <w:numPr>
          <w:ilvl w:val="0"/>
          <w:numId w:val="192"/>
        </w:numPr>
        <w:rPr>
          <w:color w:val="747678"/>
        </w:rPr>
      </w:pPr>
      <w:r w:rsidRPr="000B17C7">
        <w:rPr>
          <w:color w:val="747678"/>
        </w:rPr>
        <w:t>Attente = base 100 - 25%</w:t>
      </w:r>
    </w:p>
    <w:p w:rsidR="00547D38" w:rsidRPr="000B17C7" w:rsidRDefault="00547D38" w:rsidP="006F1DCE">
      <w:pPr>
        <w:pStyle w:val="Textedesaisie"/>
        <w:numPr>
          <w:ilvl w:val="0"/>
          <w:numId w:val="192"/>
        </w:numPr>
        <w:rPr>
          <w:color w:val="747678"/>
        </w:rPr>
      </w:pPr>
      <w:r w:rsidRPr="000B17C7">
        <w:rPr>
          <w:color w:val="747678"/>
        </w:rPr>
        <w:t>Flux = base 100 - 50%</w:t>
      </w:r>
    </w:p>
    <w:p w:rsidR="00547D38" w:rsidRPr="000B17C7" w:rsidRDefault="001C2084" w:rsidP="00983C91">
      <w:pPr>
        <w:pStyle w:val="Textedesaisie"/>
        <w:rPr>
          <w:color w:val="747678"/>
        </w:rPr>
      </w:pPr>
      <w:r w:rsidRPr="000B17C7">
        <w:rPr>
          <w:color w:val="747678"/>
        </w:rPr>
        <w:t>Conformément à l'avis de l'ARAF</w:t>
      </w:r>
      <w:r w:rsidR="00D84FAB" w:rsidRPr="000B17C7">
        <w:rPr>
          <w:color w:val="747678"/>
        </w:rPr>
        <w:t>ER</w:t>
      </w:r>
      <w:ins w:id="766" w:author="7276693Z" w:date="2016-12-27T10:47:00Z">
        <w:r w:rsidR="00BA6F86" w:rsidRPr="000B17C7">
          <w:rPr>
            <w:color w:val="747678"/>
          </w:rPr>
          <w:t xml:space="preserve"> n°</w:t>
        </w:r>
      </w:ins>
      <w:ins w:id="767" w:author="7276693Z" w:date="2017-01-10T13:32:00Z">
        <w:r w:rsidR="00456D11" w:rsidRPr="000B17C7">
          <w:rPr>
            <w:color w:val="747678"/>
          </w:rPr>
          <w:t>2015-005</w:t>
        </w:r>
      </w:ins>
      <w:r w:rsidRPr="000B17C7">
        <w:rPr>
          <w:color w:val="747678"/>
        </w:rPr>
        <w:t xml:space="preserve">, Gares &amp; Connexions </w:t>
      </w:r>
      <w:r w:rsidR="00033EE8" w:rsidRPr="000B17C7">
        <w:rPr>
          <w:color w:val="747678"/>
        </w:rPr>
        <w:t xml:space="preserve">a mis </w:t>
      </w:r>
      <w:r w:rsidRPr="000B17C7">
        <w:rPr>
          <w:color w:val="747678"/>
        </w:rPr>
        <w:t>progressivement en ligne à partir de début 2016 les plans des gares nationales permettant d'identifier l'emplacement des différents types de zone.</w:t>
      </w:r>
    </w:p>
    <w:p w:rsidR="001C2084" w:rsidRPr="000B17C7" w:rsidRDefault="001C2084" w:rsidP="006F1DCE">
      <w:pPr>
        <w:autoSpaceDE w:val="0"/>
        <w:autoSpaceDN w:val="0"/>
        <w:adjustRightInd w:val="0"/>
        <w:ind w:left="708"/>
        <w:rPr>
          <w:color w:val="747678"/>
        </w:rPr>
      </w:pPr>
    </w:p>
    <w:p w:rsidR="00547D38" w:rsidRPr="000B17C7" w:rsidRDefault="00547D38" w:rsidP="006F1DCE">
      <w:pPr>
        <w:pStyle w:val="Textedesaisie"/>
        <w:rPr>
          <w:b/>
          <w:color w:val="747678"/>
        </w:rPr>
      </w:pPr>
      <w:r w:rsidRPr="000B17C7">
        <w:rPr>
          <w:b/>
          <w:color w:val="747678"/>
        </w:rPr>
        <w:t xml:space="preserve">Redevance du cœur de gare des gares a : </w:t>
      </w:r>
    </w:p>
    <w:p w:rsidR="00547D38" w:rsidRPr="000B17C7" w:rsidRDefault="00547D38" w:rsidP="006F1DCE">
      <w:pPr>
        <w:pStyle w:val="Textedesaisie"/>
        <w:rPr>
          <w:color w:val="747678"/>
        </w:rPr>
      </w:pPr>
      <w:r w:rsidRPr="000B17C7">
        <w:rPr>
          <w:color w:val="747678"/>
        </w:rPr>
        <w:t xml:space="preserve">La référence à la valeur locative des commerces en gare est jugée pertinente lorsque le critère suivant est respecté : </w:t>
      </w:r>
    </w:p>
    <w:p w:rsidR="00547D38" w:rsidRPr="000B17C7" w:rsidRDefault="00547D38" w:rsidP="006F1DCE">
      <w:pPr>
        <w:pStyle w:val="Textedesaisie"/>
        <w:numPr>
          <w:ilvl w:val="0"/>
          <w:numId w:val="46"/>
        </w:numPr>
        <w:rPr>
          <w:color w:val="747678"/>
        </w:rPr>
      </w:pPr>
      <w:r w:rsidRPr="000B17C7">
        <w:rPr>
          <w:color w:val="747678"/>
        </w:rPr>
        <w:t>une surface de commerces supérieure à 50m² sur la gare.</w:t>
      </w:r>
    </w:p>
    <w:p w:rsidR="00547D38" w:rsidRPr="000B17C7" w:rsidRDefault="00547D38" w:rsidP="006F1DCE">
      <w:pPr>
        <w:pStyle w:val="Textedesaisie"/>
        <w:rPr>
          <w:color w:val="747678"/>
        </w:rPr>
      </w:pPr>
      <w:r w:rsidRPr="000B17C7">
        <w:rPr>
          <w:color w:val="747678"/>
        </w:rPr>
        <w:t xml:space="preserve">Ainsi, pour les gares a respectant ce critère, la valeur de référence du centre gare est obtenue en divisant le montant de la redevance commerciale perçue par les surfaces contribuant à cette redevance. </w:t>
      </w:r>
    </w:p>
    <w:p w:rsidR="00547D38" w:rsidRPr="000B17C7" w:rsidRDefault="00547D38" w:rsidP="006F1DCE">
      <w:pPr>
        <w:pStyle w:val="Textedesaisie"/>
        <w:rPr>
          <w:color w:val="747678"/>
        </w:rPr>
      </w:pPr>
      <w:r w:rsidRPr="000B17C7">
        <w:rPr>
          <w:color w:val="747678"/>
        </w:rPr>
        <w:t xml:space="preserve">Cette valeur est bornée par une valeur « plancher » et une valeur « plafond ». </w:t>
      </w:r>
    </w:p>
    <w:p w:rsidR="00547D38" w:rsidRPr="000B17C7" w:rsidRDefault="00547D38" w:rsidP="006F1DCE">
      <w:pPr>
        <w:pStyle w:val="Textedesaisie"/>
        <w:numPr>
          <w:ilvl w:val="0"/>
          <w:numId w:val="46"/>
        </w:numPr>
        <w:rPr>
          <w:color w:val="747678"/>
        </w:rPr>
      </w:pPr>
      <w:r w:rsidRPr="000B17C7">
        <w:rPr>
          <w:color w:val="747678"/>
        </w:rPr>
        <w:t>La valeur plancher est de 300€ HT par m² par an aux conditions économiques 201</w:t>
      </w:r>
      <w:ins w:id="768" w:author="5807556L" w:date="2016-11-14T15:25:00Z">
        <w:r w:rsidR="00CA6ADE" w:rsidRPr="000B17C7">
          <w:rPr>
            <w:color w:val="747678"/>
          </w:rPr>
          <w:t>5</w:t>
        </w:r>
      </w:ins>
      <w:del w:id="769" w:author="5807556L" w:date="2016-11-14T15:25:00Z">
        <w:r w:rsidRPr="000B17C7" w:rsidDel="00CA6ADE">
          <w:rPr>
            <w:color w:val="747678"/>
          </w:rPr>
          <w:delText>4</w:delText>
        </w:r>
      </w:del>
      <w:r w:rsidRPr="000B17C7">
        <w:rPr>
          <w:color w:val="747678"/>
        </w:rPr>
        <w:t xml:space="preserve">. La zone flux du cœur de gare (tarifée </w:t>
      </w:r>
      <w:r w:rsidR="00C960BF" w:rsidRPr="000B17C7">
        <w:rPr>
          <w:color w:val="747678"/>
        </w:rPr>
        <w:t>a</w:t>
      </w:r>
      <w:r w:rsidRPr="000B17C7">
        <w:rPr>
          <w:color w:val="747678"/>
        </w:rPr>
        <w:t xml:space="preserve"> -50%) est ainsi au niveau des valeurs hautes de l’immobilier classique (150 €). </w:t>
      </w:r>
    </w:p>
    <w:p w:rsidR="00547D38" w:rsidRPr="000B17C7" w:rsidRDefault="00547D38" w:rsidP="006F1DCE">
      <w:pPr>
        <w:pStyle w:val="Textedesaisie"/>
        <w:numPr>
          <w:ilvl w:val="0"/>
          <w:numId w:val="46"/>
        </w:numPr>
        <w:rPr>
          <w:color w:val="747678"/>
        </w:rPr>
      </w:pPr>
      <w:r w:rsidRPr="000B17C7">
        <w:rPr>
          <w:color w:val="747678"/>
        </w:rPr>
        <w:t>La valeur plafond est de 1500€ HT par m² par an pour les six grandes gares parisiennes et de 1000€ HT par m² pour les autres gares, aux conditions économiques 201</w:t>
      </w:r>
      <w:ins w:id="770" w:author="5807556L" w:date="2016-09-07T18:05:00Z">
        <w:r w:rsidR="008B7261" w:rsidRPr="000B17C7">
          <w:rPr>
            <w:color w:val="747678"/>
          </w:rPr>
          <w:t>5</w:t>
        </w:r>
      </w:ins>
      <w:del w:id="771" w:author="5807556L" w:date="2016-09-07T18:05:00Z">
        <w:r w:rsidRPr="000B17C7" w:rsidDel="008B7261">
          <w:rPr>
            <w:color w:val="747678"/>
          </w:rPr>
          <w:delText>4</w:delText>
        </w:r>
      </w:del>
      <w:r w:rsidRPr="000B17C7">
        <w:rPr>
          <w:color w:val="747678"/>
        </w:rPr>
        <w:t>.</w:t>
      </w:r>
    </w:p>
    <w:p w:rsidR="00547D38" w:rsidRPr="000B17C7" w:rsidRDefault="00547D38" w:rsidP="00983C91">
      <w:pPr>
        <w:pStyle w:val="Textedesaisie"/>
        <w:rPr>
          <w:color w:val="747678"/>
        </w:rPr>
      </w:pPr>
      <w:r w:rsidRPr="000B17C7">
        <w:rPr>
          <w:color w:val="747678"/>
        </w:rPr>
        <w:t>La valeur</w:t>
      </w:r>
      <w:ins w:id="772" w:author="7276693Z" w:date="2017-02-14T10:49:00Z">
        <w:r w:rsidR="00225424" w:rsidRPr="000B17C7">
          <w:rPr>
            <w:color w:val="747678"/>
          </w:rPr>
          <w:t xml:space="preserve"> de</w:t>
        </w:r>
      </w:ins>
      <w:r w:rsidRPr="000B17C7">
        <w:rPr>
          <w:color w:val="747678"/>
        </w:rPr>
        <w:t xml:space="preserve"> référence, bornée par la</w:t>
      </w:r>
      <w:r w:rsidR="00D6299A" w:rsidRPr="000B17C7">
        <w:rPr>
          <w:color w:val="747678"/>
        </w:rPr>
        <w:t xml:space="preserve"> </w:t>
      </w:r>
      <w:r w:rsidRPr="000B17C7">
        <w:rPr>
          <w:color w:val="747678"/>
        </w:rPr>
        <w:t>valeur « plancher » ou « plafond » est ensuite modulée en fonction des critères d’attractivité mentionnés ci-dessus.</w:t>
      </w:r>
    </w:p>
    <w:p w:rsidR="00225424" w:rsidRPr="000B17C7" w:rsidRDefault="00547D38" w:rsidP="00225424">
      <w:pPr>
        <w:pStyle w:val="Textedesaisie"/>
        <w:rPr>
          <w:color w:val="747678"/>
        </w:rPr>
      </w:pPr>
      <w:r w:rsidRPr="000B17C7">
        <w:rPr>
          <w:color w:val="747678"/>
        </w:rPr>
        <w:t xml:space="preserve">Pour les gares a ne respectant pas ce critère, </w:t>
      </w:r>
      <w:r w:rsidR="0026008D" w:rsidRPr="000B17C7">
        <w:rPr>
          <w:color w:val="747678"/>
        </w:rPr>
        <w:t>SNCF Gares &amp; Connexions</w:t>
      </w:r>
      <w:r w:rsidRPr="000B17C7">
        <w:rPr>
          <w:color w:val="747678"/>
        </w:rPr>
        <w:t xml:space="preserve"> se réfère aux valeurs « plancher ». </w:t>
      </w:r>
    </w:p>
    <w:p w:rsidR="00225424" w:rsidRPr="000B17C7" w:rsidRDefault="00225424">
      <w:pPr>
        <w:spacing w:after="200" w:line="276" w:lineRule="auto"/>
        <w:rPr>
          <w:color w:val="747678"/>
        </w:rPr>
      </w:pPr>
      <w:r w:rsidRPr="000B17C7">
        <w:rPr>
          <w:color w:val="747678"/>
        </w:rPr>
        <w:br w:type="page"/>
      </w:r>
    </w:p>
    <w:p w:rsidR="00547D38" w:rsidRPr="000B17C7" w:rsidRDefault="00547D38" w:rsidP="00983C91">
      <w:pPr>
        <w:pStyle w:val="Textedesaisie"/>
        <w:rPr>
          <w:color w:val="747678"/>
        </w:rPr>
      </w:pPr>
    </w:p>
    <w:p w:rsidR="00547D38" w:rsidRPr="000B17C7" w:rsidDel="009F6AC9" w:rsidRDefault="00371841" w:rsidP="00547D38">
      <w:pPr>
        <w:pStyle w:val="Textedesaisie"/>
        <w:jc w:val="both"/>
        <w:rPr>
          <w:del w:id="773" w:author="7276693Z" w:date="2016-12-20T15:03:00Z"/>
          <w:color w:val="747678"/>
        </w:rPr>
      </w:pPr>
      <w:del w:id="774" w:author="7276693Z" w:date="2016-12-13T09:08:00Z">
        <w:r w:rsidRPr="000B17C7" w:rsidDel="000D5185">
          <w:rPr>
            <w:color w:val="747678"/>
          </w:rPr>
          <w:br w:type="column"/>
        </w:r>
      </w:del>
    </w:p>
    <w:p w:rsidR="00547D38" w:rsidRPr="000B17C7" w:rsidRDefault="00547D38" w:rsidP="00371841">
      <w:pPr>
        <w:pStyle w:val="Textedesaisie"/>
        <w:jc w:val="both"/>
        <w:rPr>
          <w:color w:val="747678"/>
        </w:rPr>
      </w:pPr>
      <w:r w:rsidRPr="000B17C7">
        <w:rPr>
          <w:b/>
          <w:color w:val="747678"/>
        </w:rPr>
        <w:t xml:space="preserve">Redevance du cœur de gare des gares b et c : </w:t>
      </w:r>
    </w:p>
    <w:p w:rsidR="00547D38" w:rsidRPr="000B17C7" w:rsidRDefault="00547D38" w:rsidP="00371841">
      <w:pPr>
        <w:pStyle w:val="Textedesaisie"/>
        <w:jc w:val="both"/>
        <w:rPr>
          <w:color w:val="747678"/>
        </w:rPr>
      </w:pPr>
      <w:r w:rsidRPr="000B17C7">
        <w:rPr>
          <w:color w:val="747678"/>
        </w:rPr>
        <w:t xml:space="preserve">Pour ces gares, </w:t>
      </w:r>
      <w:r w:rsidR="0097120E" w:rsidRPr="000B17C7">
        <w:rPr>
          <w:color w:val="747678"/>
        </w:rPr>
        <w:t>SNCF Gares &amp; Connexions</w:t>
      </w:r>
      <w:r w:rsidRPr="000B17C7">
        <w:rPr>
          <w:color w:val="747678"/>
        </w:rPr>
        <w:t xml:space="preserve"> se réfère aux valeurs « plancher ».</w:t>
      </w:r>
    </w:p>
    <w:p w:rsidR="00547D38" w:rsidRPr="000B17C7" w:rsidRDefault="00547D38" w:rsidP="0097120E">
      <w:pPr>
        <w:pStyle w:val="Textedesaisie"/>
        <w:jc w:val="both"/>
        <w:rPr>
          <w:color w:val="747678"/>
        </w:rPr>
      </w:pPr>
      <w:r w:rsidRPr="000B17C7">
        <w:rPr>
          <w:color w:val="747678"/>
        </w:rPr>
        <w:t>L’annexe A6 fournit la grille tarifaire des zones cœur de gares associée à ces principes.</w:t>
      </w:r>
    </w:p>
    <w:p w:rsidR="00547D38" w:rsidRPr="000B17C7" w:rsidRDefault="00547D38" w:rsidP="006F1DCE">
      <w:pPr>
        <w:pStyle w:val="Textedesaisie"/>
        <w:rPr>
          <w:color w:val="747678"/>
        </w:rPr>
      </w:pPr>
      <w:r w:rsidRPr="000B17C7">
        <w:rPr>
          <w:color w:val="747678"/>
        </w:rPr>
        <w:t>Cette grille donne le niveau de redevance de cœur de gare « centre gare » des gares aux conditions économiques 2015. Les redevances présentées sont valables pour tous les transporteurs dans les mêmes conditions et ne peuvent faire l’objet de négociation.</w:t>
      </w:r>
    </w:p>
    <w:p w:rsidR="00547D38" w:rsidRPr="000B17C7" w:rsidRDefault="00547D38" w:rsidP="006F1DCE">
      <w:pPr>
        <w:pStyle w:val="Textedesaisie"/>
        <w:rPr>
          <w:color w:val="747678"/>
        </w:rPr>
      </w:pPr>
      <w:r w:rsidRPr="000B17C7">
        <w:rPr>
          <w:color w:val="747678"/>
        </w:rPr>
        <w:t>Les tarifs seront mis aux conditions économiques de 2017 lorsque les valeurs de l’ILAT (Indice des Loyers des Activités Tertiaires) sur lesquels ils sont indexés seront connues.</w:t>
      </w:r>
    </w:p>
    <w:p w:rsidR="00547D38" w:rsidRPr="000B17C7" w:rsidRDefault="00547D38" w:rsidP="006F1DCE">
      <w:pPr>
        <w:pStyle w:val="Titre4"/>
        <w:rPr>
          <w:rStyle w:val="Titre3Car"/>
          <w:caps w:val="0"/>
          <w:color w:val="009AA6" w:themeColor="accent1"/>
          <w:sz w:val="22"/>
          <w:rPrChange w:id="775" w:author="7809196g" w:date="2017-02-24T16:02:00Z">
            <w:rPr>
              <w:rStyle w:val="Titre3Car"/>
              <w:rFonts w:asciiTheme="minorHAnsi" w:eastAsiaTheme="minorHAnsi" w:hAnsiTheme="minorHAnsi" w:cstheme="minorBidi"/>
              <w:b w:val="0"/>
              <w:bCs w:val="0"/>
              <w:iCs w:val="0"/>
              <w:caps w:val="0"/>
              <w:color w:val="009AA6" w:themeColor="accent1"/>
              <w:sz w:val="22"/>
            </w:rPr>
          </w:rPrChange>
        </w:rPr>
      </w:pPr>
      <w:bookmarkStart w:id="776" w:name="_Toc475985091"/>
      <w:r w:rsidRPr="000B17C7">
        <w:rPr>
          <w:rStyle w:val="Titre3Car"/>
          <w:caps w:val="0"/>
          <w:color w:val="009AA6" w:themeColor="accent1"/>
          <w:sz w:val="22"/>
        </w:rPr>
        <w:t>3.2.2 Utilisation des installations de préchauffage des rames</w:t>
      </w:r>
      <w:bookmarkEnd w:id="776"/>
    </w:p>
    <w:p w:rsidR="00547D38" w:rsidRPr="000B17C7" w:rsidRDefault="00547D38" w:rsidP="006F1DCE">
      <w:pPr>
        <w:pStyle w:val="Textedesaisie"/>
        <w:rPr>
          <w:color w:val="747678"/>
        </w:rPr>
      </w:pPr>
      <w:r w:rsidRPr="000B17C7">
        <w:rPr>
          <w:color w:val="747678"/>
        </w:rPr>
        <w:t>L’utilisation des installations de préchauffage des rames en gare est facturée au nombre de trains préchauffés.</w:t>
      </w:r>
    </w:p>
    <w:p w:rsidR="00C812E6" w:rsidRPr="000B17C7" w:rsidRDefault="00547D38" w:rsidP="006F1DCE">
      <w:pPr>
        <w:pStyle w:val="Textedesaisie"/>
        <w:rPr>
          <w:color w:val="747678"/>
        </w:rPr>
      </w:pPr>
      <w:r w:rsidRPr="000B17C7">
        <w:rPr>
          <w:color w:val="747678"/>
        </w:rPr>
        <w:t>Cette prestation est facturée sur la base d’un tarif unique national, forfaitaire, quels que soient le site concerné, le type et la longueur du train.</w:t>
      </w:r>
    </w:p>
    <w:p w:rsidR="004302DE" w:rsidRPr="000B17C7" w:rsidDel="009F6AC9" w:rsidRDefault="00371841" w:rsidP="00983C91">
      <w:pPr>
        <w:pStyle w:val="Textedesaisie"/>
        <w:spacing w:before="240"/>
        <w:rPr>
          <w:del w:id="777" w:author="7276693Z" w:date="2016-12-20T15:03:00Z"/>
          <w:color w:val="747678"/>
        </w:rPr>
      </w:pPr>
      <w:del w:id="778" w:author="7276693Z" w:date="2016-12-13T09:08:00Z">
        <w:r w:rsidRPr="000B17C7" w:rsidDel="000D5185">
          <w:rPr>
            <w:color w:val="747678"/>
          </w:rPr>
          <w:br w:type="column"/>
        </w:r>
      </w:del>
    </w:p>
    <w:p w:rsidR="00BE19EF" w:rsidRPr="000B17C7" w:rsidRDefault="00BE19EF" w:rsidP="00983C91">
      <w:pPr>
        <w:pStyle w:val="Textedesaisie"/>
        <w:spacing w:before="240"/>
        <w:rPr>
          <w:rStyle w:val="Titre3Car"/>
          <w:caps w:val="0"/>
        </w:rPr>
      </w:pPr>
      <w:bookmarkStart w:id="779" w:name="_Toc475985092"/>
      <w:r w:rsidRPr="000B17C7">
        <w:rPr>
          <w:rStyle w:val="Titre3Car"/>
        </w:rPr>
        <w:t xml:space="preserve">3.3 Facturation de l’ensemble des services de </w:t>
      </w:r>
      <w:r w:rsidR="0026008D" w:rsidRPr="000B17C7">
        <w:rPr>
          <w:rStyle w:val="Titre3Car"/>
        </w:rPr>
        <w:t>SNCF Gares &amp; Connexions</w:t>
      </w:r>
      <w:bookmarkEnd w:id="779"/>
    </w:p>
    <w:p w:rsidR="00BE19EF" w:rsidRPr="000B17C7" w:rsidRDefault="00BE19EF" w:rsidP="006F1DCE">
      <w:pPr>
        <w:pStyle w:val="Textedesaisie"/>
        <w:rPr>
          <w:color w:val="747678"/>
        </w:rPr>
      </w:pPr>
      <w:r w:rsidRPr="000B17C7">
        <w:rPr>
          <w:color w:val="747678"/>
        </w:rPr>
        <w:t>Les dispositions suivantes sont applicables, sous réserve de stipulations différentes dans les contrats.</w:t>
      </w:r>
    </w:p>
    <w:p w:rsidR="00BE19EF" w:rsidRPr="000B17C7" w:rsidRDefault="00BE19EF" w:rsidP="006F1DCE">
      <w:pPr>
        <w:pStyle w:val="Textedesaisie"/>
        <w:rPr>
          <w:color w:val="747678"/>
        </w:rPr>
      </w:pPr>
      <w:r w:rsidRPr="000B17C7">
        <w:rPr>
          <w:color w:val="747678"/>
        </w:rPr>
        <w:t>Les prestations relevant du service de base sont facturées à partir des départs de trains commerciaux figurant dans Houat. Pour les prestations du mois M, la facture est établie sur la base des départs de trains constatés, le premier jour ouvré du mois M+1 et émise à partir de ce jour.</w:t>
      </w:r>
    </w:p>
    <w:p w:rsidR="00BE19EF" w:rsidRPr="000B17C7" w:rsidRDefault="00BE19EF" w:rsidP="006F1DCE">
      <w:pPr>
        <w:pStyle w:val="Textedesaisie"/>
        <w:rPr>
          <w:color w:val="747678"/>
        </w:rPr>
      </w:pPr>
      <w:r w:rsidRPr="000B17C7">
        <w:rPr>
          <w:color w:val="747678"/>
        </w:rPr>
        <w:t>Pour toutes les prestations, les paiements sont exigibles dès l’exécution des prestations. Un délai de paiement de 30 jours, à compter de la date d’émission de la facture, est accordé sans formalités.</w:t>
      </w:r>
    </w:p>
    <w:p w:rsidR="00BE19EF" w:rsidRPr="000B17C7" w:rsidRDefault="00BE19EF" w:rsidP="006F1DCE">
      <w:pPr>
        <w:pStyle w:val="Textedesaisie"/>
        <w:rPr>
          <w:color w:val="747678"/>
        </w:rPr>
      </w:pPr>
      <w:r w:rsidRPr="000B17C7">
        <w:rPr>
          <w:color w:val="747678"/>
        </w:rPr>
        <w:t xml:space="preserve">Dans tous les cas, la facture vaut appel de fonds. </w:t>
      </w:r>
      <w:r w:rsidR="0026008D" w:rsidRPr="000B17C7">
        <w:rPr>
          <w:color w:val="747678"/>
        </w:rPr>
        <w:t>SNCF Gares &amp; Connexions</w:t>
      </w:r>
      <w:r w:rsidRPr="000B17C7">
        <w:rPr>
          <w:color w:val="747678"/>
        </w:rPr>
        <w:t xml:space="preserve"> ne consent pas d’escompte en cas de paiement anticipé. </w:t>
      </w:r>
    </w:p>
    <w:p w:rsidR="00371841" w:rsidRPr="000B17C7" w:rsidRDefault="00BE19EF" w:rsidP="006F1DCE">
      <w:pPr>
        <w:pStyle w:val="Textedesaisie"/>
        <w:rPr>
          <w:color w:val="747678"/>
        </w:rPr>
        <w:sectPr w:rsidR="00371841" w:rsidRPr="000B17C7" w:rsidSect="0040769E">
          <w:type w:val="continuous"/>
          <w:pgSz w:w="11906" w:h="16838" w:code="9"/>
          <w:pgMar w:top="567" w:right="1134" w:bottom="567" w:left="1134" w:header="567" w:footer="567" w:gutter="0"/>
          <w:cols w:space="708"/>
          <w:titlePg/>
          <w:docGrid w:linePitch="360"/>
        </w:sectPr>
      </w:pPr>
      <w:r w:rsidRPr="000B17C7">
        <w:rPr>
          <w:color w:val="747678"/>
        </w:rPr>
        <w:t>Toute somme due, non réglée à la date d’échéance contractuelle, donne lieu à facturation d’intérêts moratoires calculés sur la base du dernier taux de refinancement de la Banque Centrale Européenne majoré de dix points.</w:t>
      </w:r>
    </w:p>
    <w:p w:rsidR="00BE19EF" w:rsidRPr="000B17C7" w:rsidRDefault="00BE19EF" w:rsidP="00BE19EF">
      <w:pPr>
        <w:pStyle w:val="Textedesaisie"/>
        <w:jc w:val="both"/>
        <w:rPr>
          <w:color w:val="747678"/>
        </w:rPr>
      </w:pPr>
    </w:p>
    <w:p w:rsidR="00BE19EF" w:rsidRPr="000B17C7" w:rsidRDefault="00BE19EF" w:rsidP="006B0302">
      <w:pPr>
        <w:pStyle w:val="Titre2"/>
        <w:numPr>
          <w:ilvl w:val="0"/>
          <w:numId w:val="153"/>
        </w:numPr>
      </w:pPr>
      <w:bookmarkStart w:id="780" w:name="_Toc475985093"/>
      <w:r w:rsidRPr="000B17C7">
        <w:t>M</w:t>
      </w:r>
      <w:r w:rsidR="00A020E5" w:rsidRPr="000B17C7">
        <w:t>É</w:t>
      </w:r>
      <w:r w:rsidRPr="000B17C7">
        <w:t>THODOLOGIE</w:t>
      </w:r>
      <w:bookmarkEnd w:id="780"/>
    </w:p>
    <w:p w:rsidR="00371841" w:rsidRPr="000B17C7" w:rsidRDefault="00371841" w:rsidP="00371841"/>
    <w:p w:rsidR="00371841" w:rsidRPr="000B17C7" w:rsidDel="009F6AC9" w:rsidRDefault="00371841" w:rsidP="00371841">
      <w:pPr>
        <w:rPr>
          <w:del w:id="781" w:author="7276693Z" w:date="2016-12-20T15:03:00Z"/>
        </w:rPr>
        <w:sectPr w:rsidR="00371841" w:rsidRPr="000B17C7" w:rsidDel="009F6AC9" w:rsidSect="00472908">
          <w:pgSz w:w="11906" w:h="16838" w:code="9"/>
          <w:pgMar w:top="567" w:right="1134" w:bottom="567" w:left="1134" w:header="567" w:footer="567" w:gutter="0"/>
          <w:cols w:space="708"/>
          <w:titlePg/>
          <w:docGrid w:linePitch="360"/>
        </w:sectPr>
      </w:pPr>
    </w:p>
    <w:p w:rsidR="00BE19EF" w:rsidRPr="000B17C7" w:rsidRDefault="00BE19EF" w:rsidP="006F1DCE">
      <w:pPr>
        <w:pStyle w:val="Textedesaisie"/>
        <w:rPr>
          <w:color w:val="747678"/>
        </w:rPr>
      </w:pPr>
      <w:r w:rsidRPr="000B17C7">
        <w:rPr>
          <w:color w:val="747678"/>
        </w:rPr>
        <w:t>Les redevances sont construites suivant une méthode de tarification basée sur les coûts</w:t>
      </w:r>
      <w:r w:rsidR="00D6299A" w:rsidRPr="000B17C7">
        <w:rPr>
          <w:color w:val="747678"/>
        </w:rPr>
        <w:t xml:space="preserve"> </w:t>
      </w:r>
      <w:r w:rsidRPr="000B17C7">
        <w:rPr>
          <w:color w:val="747678"/>
        </w:rPr>
        <w:t xml:space="preserve">y compris la rémunération du capital investi par </w:t>
      </w:r>
      <w:r w:rsidR="0026008D" w:rsidRPr="000B17C7">
        <w:rPr>
          <w:color w:val="747678"/>
        </w:rPr>
        <w:t>SNCF Gares &amp; Connexions</w:t>
      </w:r>
      <w:r w:rsidRPr="000B17C7">
        <w:rPr>
          <w:color w:val="747678"/>
        </w:rPr>
        <w:t xml:space="preserve">. Le périmètre des coûts inclut les charges d’exploitation, les dotations aux amortissements, la rémunération du capital et une quote-part de frais de structure de la branche </w:t>
      </w:r>
      <w:r w:rsidR="0026008D" w:rsidRPr="000B17C7">
        <w:rPr>
          <w:color w:val="747678"/>
        </w:rPr>
        <w:t>SNCF Gares &amp; Connexions</w:t>
      </w:r>
      <w:r w:rsidRPr="000B17C7">
        <w:rPr>
          <w:color w:val="747678"/>
        </w:rPr>
        <w:t xml:space="preserve"> et du groupe </w:t>
      </w:r>
      <w:del w:id="782" w:author="MIALOT Stephane" w:date="2016-11-07T16:16:00Z">
        <w:r w:rsidRPr="000B17C7" w:rsidDel="007402D4">
          <w:rPr>
            <w:color w:val="747678"/>
          </w:rPr>
          <w:delText>SNCF</w:delText>
        </w:r>
      </w:del>
      <w:ins w:id="783" w:author="MIALOT Stephane" w:date="2016-11-07T16:16:00Z">
        <w:r w:rsidR="007402D4" w:rsidRPr="000B17C7">
          <w:rPr>
            <w:color w:val="747678"/>
          </w:rPr>
          <w:t>public ferroviaire</w:t>
        </w:r>
      </w:ins>
      <w:r w:rsidRPr="000B17C7">
        <w:rPr>
          <w:color w:val="747678"/>
        </w:rPr>
        <w:t>.</w:t>
      </w:r>
    </w:p>
    <w:p w:rsidR="00BE19EF" w:rsidRPr="000B17C7" w:rsidRDefault="00BE19EF" w:rsidP="006F1DCE">
      <w:pPr>
        <w:pStyle w:val="Textedesaisie"/>
        <w:rPr>
          <w:color w:val="747678"/>
        </w:rPr>
      </w:pPr>
      <w:r w:rsidRPr="000B17C7">
        <w:rPr>
          <w:color w:val="747678"/>
        </w:rPr>
        <w:t>La méthodologie utilisée pour déterminer les redevances et leurs modulations est décrite ci-après.</w:t>
      </w:r>
    </w:p>
    <w:p w:rsidR="00BE19EF" w:rsidRPr="000B17C7" w:rsidRDefault="00BE19EF" w:rsidP="006F1DCE">
      <w:pPr>
        <w:pStyle w:val="Textedesaisie"/>
        <w:rPr>
          <w:b/>
          <w:color w:val="747678"/>
        </w:rPr>
      </w:pPr>
      <w:r w:rsidRPr="000B17C7">
        <w:rPr>
          <w:b/>
          <w:color w:val="747678"/>
        </w:rPr>
        <w:t>Le calcul de l’assiette de charges donnant lieu à redevance repose sur trois étapes :</w:t>
      </w:r>
    </w:p>
    <w:p w:rsidR="00BE19EF" w:rsidRPr="000B17C7" w:rsidRDefault="00BE19EF" w:rsidP="006F1DCE">
      <w:pPr>
        <w:pStyle w:val="Textedesaisie"/>
        <w:numPr>
          <w:ilvl w:val="0"/>
          <w:numId w:val="193"/>
        </w:numPr>
        <w:rPr>
          <w:color w:val="747678"/>
        </w:rPr>
      </w:pPr>
      <w:r w:rsidRPr="000B17C7">
        <w:rPr>
          <w:color w:val="747678"/>
        </w:rPr>
        <w:t>établissement d’un compte de gare pour chaque périmètre de gestion et définition du sous-périmètre transporteur ;</w:t>
      </w:r>
    </w:p>
    <w:p w:rsidR="00BE19EF" w:rsidRPr="000B17C7" w:rsidRDefault="007402D4" w:rsidP="006F1DCE">
      <w:pPr>
        <w:pStyle w:val="Textedesaisie"/>
        <w:numPr>
          <w:ilvl w:val="0"/>
          <w:numId w:val="193"/>
        </w:numPr>
        <w:rPr>
          <w:color w:val="747678"/>
        </w:rPr>
      </w:pPr>
      <w:ins w:id="784" w:author="MIALOT Stephane" w:date="2016-11-07T16:15:00Z">
        <w:r w:rsidRPr="000B17C7">
          <w:rPr>
            <w:color w:val="747678"/>
          </w:rPr>
          <w:t xml:space="preserve">Application des </w:t>
        </w:r>
      </w:ins>
      <w:r w:rsidR="00BE19EF" w:rsidRPr="000B17C7">
        <w:rPr>
          <w:color w:val="747678"/>
        </w:rPr>
        <w:t xml:space="preserve">règles </w:t>
      </w:r>
      <w:del w:id="785" w:author="MIALOT Stephane" w:date="2016-11-07T16:16:00Z">
        <w:r w:rsidR="00BE19EF" w:rsidRPr="000B17C7" w:rsidDel="007402D4">
          <w:rPr>
            <w:color w:val="747678"/>
          </w:rPr>
          <w:delText xml:space="preserve">d’identification et </w:delText>
        </w:r>
      </w:del>
      <w:r w:rsidR="00BE19EF" w:rsidRPr="000B17C7">
        <w:rPr>
          <w:color w:val="747678"/>
        </w:rPr>
        <w:t>d’affectation des charges ;</w:t>
      </w:r>
    </w:p>
    <w:p w:rsidR="00BE19EF" w:rsidRPr="000B17C7" w:rsidRDefault="007402D4" w:rsidP="006F1DCE">
      <w:pPr>
        <w:pStyle w:val="Textedesaisie"/>
        <w:numPr>
          <w:ilvl w:val="0"/>
          <w:numId w:val="193"/>
        </w:numPr>
        <w:rPr>
          <w:color w:val="747678"/>
        </w:rPr>
      </w:pPr>
      <w:ins w:id="786" w:author="MIALOT Stephane" w:date="2016-11-07T16:15:00Z">
        <w:r w:rsidRPr="000B17C7">
          <w:rPr>
            <w:color w:val="747678"/>
          </w:rPr>
          <w:t xml:space="preserve">Application du </w:t>
        </w:r>
      </w:ins>
      <w:r w:rsidR="00BE19EF" w:rsidRPr="000B17C7">
        <w:rPr>
          <w:color w:val="747678"/>
        </w:rPr>
        <w:t xml:space="preserve">principe de rétrocession </w:t>
      </w:r>
      <w:del w:id="787" w:author="MIALOT Stephane" w:date="2016-11-07T16:15:00Z">
        <w:r w:rsidR="00BE19EF" w:rsidRPr="000B17C7" w:rsidDel="007402D4">
          <w:rPr>
            <w:color w:val="747678"/>
          </w:rPr>
          <w:delText>d’une part</w:delText>
        </w:r>
      </w:del>
      <w:ins w:id="788" w:author="MIALOT Stephane" w:date="2016-11-07T16:15:00Z">
        <w:r w:rsidRPr="000B17C7">
          <w:rPr>
            <w:color w:val="747678"/>
          </w:rPr>
          <w:t>de 50%</w:t>
        </w:r>
      </w:ins>
      <w:r w:rsidR="00BE19EF" w:rsidRPr="000B17C7">
        <w:rPr>
          <w:color w:val="747678"/>
        </w:rPr>
        <w:t xml:space="preserve"> du résultat courant positif provenant des activités non régulées.</w:t>
      </w:r>
    </w:p>
    <w:p w:rsidR="00BE19EF" w:rsidRPr="000B17C7" w:rsidRDefault="00BE19EF" w:rsidP="006F1DCE">
      <w:pPr>
        <w:pStyle w:val="Textedesaisie"/>
        <w:rPr>
          <w:color w:val="747678"/>
        </w:rPr>
      </w:pPr>
    </w:p>
    <w:p w:rsidR="00E70694" w:rsidRPr="000B17C7" w:rsidRDefault="00E70694" w:rsidP="006F1DCE">
      <w:pPr>
        <w:pStyle w:val="Titre3"/>
        <w:jc w:val="left"/>
        <w:rPr>
          <w:rStyle w:val="Titre3Car"/>
          <w:caps/>
        </w:rPr>
      </w:pPr>
      <w:bookmarkStart w:id="789" w:name="_Toc475985094"/>
      <w:r w:rsidRPr="000B17C7">
        <w:rPr>
          <w:rStyle w:val="Titre3Car"/>
          <w:caps/>
        </w:rPr>
        <w:t>4.</w:t>
      </w:r>
      <w:r w:rsidR="00BE19EF" w:rsidRPr="000B17C7">
        <w:rPr>
          <w:rStyle w:val="Titre3Car"/>
          <w:caps/>
        </w:rPr>
        <w:t>1</w:t>
      </w:r>
      <w:r w:rsidR="00F175FA" w:rsidRPr="000B17C7">
        <w:rPr>
          <w:rStyle w:val="Titre3Car"/>
          <w:caps/>
        </w:rPr>
        <w:t xml:space="preserve"> </w:t>
      </w:r>
      <w:r w:rsidR="00BE19EF" w:rsidRPr="000B17C7">
        <w:rPr>
          <w:rStyle w:val="Titre3Car"/>
          <w:caps/>
        </w:rPr>
        <w:t>Compte de gare et périmètre des transporteurs ferroviaires</w:t>
      </w:r>
      <w:bookmarkEnd w:id="789"/>
    </w:p>
    <w:p w:rsidR="00BE19EF" w:rsidRPr="000B17C7" w:rsidRDefault="00BE19EF" w:rsidP="006F1DCE">
      <w:pPr>
        <w:pStyle w:val="Textedesaisie"/>
        <w:rPr>
          <w:color w:val="747678"/>
        </w:rPr>
      </w:pPr>
      <w:r w:rsidRPr="000B17C7">
        <w:rPr>
          <w:color w:val="747678"/>
        </w:rPr>
        <w:t xml:space="preserve">Pour chaque gare ou ensemble fonctionnel de gares de la catégorie a et pour chacun des périmètres de gestion des catégories b et c, un compte de gare est établi, permettant d’identifier les coûts associés à ce segment tarifaire. </w:t>
      </w:r>
    </w:p>
    <w:p w:rsidR="00BE19EF" w:rsidRPr="000B17C7" w:rsidRDefault="00BE19EF" w:rsidP="006F1DCE">
      <w:pPr>
        <w:pStyle w:val="Textedesaisie"/>
        <w:rPr>
          <w:color w:val="747678"/>
        </w:rPr>
      </w:pPr>
      <w:r w:rsidRPr="000B17C7">
        <w:rPr>
          <w:color w:val="747678"/>
        </w:rPr>
        <w:t>Les coûts de la gare sont répartis selon deux périmètres d’activité :</w:t>
      </w:r>
    </w:p>
    <w:p w:rsidR="00BE19EF" w:rsidRPr="000B17C7" w:rsidRDefault="00BE19EF" w:rsidP="006F1DCE">
      <w:pPr>
        <w:pStyle w:val="Textedesaisie"/>
        <w:numPr>
          <w:ilvl w:val="0"/>
          <w:numId w:val="49"/>
        </w:numPr>
        <w:rPr>
          <w:color w:val="747678"/>
        </w:rPr>
      </w:pPr>
      <w:r w:rsidRPr="000B17C7">
        <w:rPr>
          <w:color w:val="747678"/>
        </w:rPr>
        <w:t>le périmètre des transporteurs ferroviaires (tarif de gare),</w:t>
      </w:r>
    </w:p>
    <w:p w:rsidR="00BE19EF" w:rsidRPr="000B17C7" w:rsidRDefault="00BE19EF" w:rsidP="006F1DCE">
      <w:pPr>
        <w:pStyle w:val="Textedesaisie"/>
        <w:numPr>
          <w:ilvl w:val="0"/>
          <w:numId w:val="49"/>
        </w:numPr>
        <w:rPr>
          <w:color w:val="747678"/>
        </w:rPr>
      </w:pPr>
      <w:r w:rsidRPr="000B17C7">
        <w:rPr>
          <w:color w:val="747678"/>
        </w:rPr>
        <w:t>le périmètre des occupants de la gare (locataires &amp; concessionnaires).</w:t>
      </w:r>
    </w:p>
    <w:p w:rsidR="00BE19EF" w:rsidRPr="000B17C7" w:rsidRDefault="00BE19EF" w:rsidP="006F1DCE">
      <w:pPr>
        <w:pStyle w:val="Textedesaisie"/>
        <w:rPr>
          <w:color w:val="747678"/>
        </w:rPr>
      </w:pPr>
      <w:r w:rsidRPr="000B17C7">
        <w:rPr>
          <w:color w:val="747678"/>
        </w:rPr>
        <w:t xml:space="preserve">L’assiette de coûts prévisionnels est établie à partir de données prévisionnelles relatives aux coûts des agents, aux coûts des activités réalisées par des prestataires extérieurs (nettoyage, gardiennage, entretiens des ascenseurs et escaliers mécaniques…), à la productivité et à la programmation des investissements. </w:t>
      </w:r>
    </w:p>
    <w:p w:rsidR="00BE19EF" w:rsidRPr="000B17C7" w:rsidRDefault="00BE19EF" w:rsidP="006F1DCE">
      <w:pPr>
        <w:pStyle w:val="Textedesaisie"/>
        <w:rPr>
          <w:color w:val="747678"/>
        </w:rPr>
      </w:pPr>
      <w:r w:rsidRPr="000B17C7">
        <w:rPr>
          <w:color w:val="747678"/>
        </w:rPr>
        <w:t>La détermination des charges affectées au périmètre transporteur se fonde sur :</w:t>
      </w:r>
    </w:p>
    <w:p w:rsidR="00BE19EF" w:rsidRPr="000B17C7" w:rsidRDefault="00BE19EF" w:rsidP="006F1DCE">
      <w:pPr>
        <w:pStyle w:val="Textedesaisie"/>
        <w:numPr>
          <w:ilvl w:val="0"/>
          <w:numId w:val="194"/>
        </w:numPr>
        <w:rPr>
          <w:color w:val="747678"/>
        </w:rPr>
      </w:pPr>
      <w:r w:rsidRPr="000B17C7">
        <w:rPr>
          <w:color w:val="747678"/>
        </w:rPr>
        <w:t>la comptabilité générale afin de connaître la nature des charges (nettoyage, entretien…),</w:t>
      </w:r>
    </w:p>
    <w:p w:rsidR="00BE19EF" w:rsidRPr="000B17C7" w:rsidRDefault="00BE19EF" w:rsidP="006F1DCE">
      <w:pPr>
        <w:pStyle w:val="Textedesaisie"/>
        <w:numPr>
          <w:ilvl w:val="0"/>
          <w:numId w:val="194"/>
        </w:numPr>
        <w:rPr>
          <w:ins w:id="790" w:author="7276693Z" w:date="2016-12-20T15:03:00Z"/>
        </w:rPr>
      </w:pPr>
      <w:r w:rsidRPr="000B17C7">
        <w:rPr>
          <w:color w:val="747678"/>
        </w:rPr>
        <w:t>la comptabilité analytique afin d’affecter les charges suivant leur destination</w:t>
      </w:r>
      <w:r w:rsidRPr="000B17C7">
        <w:t>.</w:t>
      </w:r>
      <w:r w:rsidR="00D6299A" w:rsidRPr="000B17C7">
        <w:t xml:space="preserve"> </w:t>
      </w:r>
    </w:p>
    <w:p w:rsidR="009F6AC9" w:rsidRPr="000B17C7" w:rsidRDefault="009F6AC9" w:rsidP="00983C91">
      <w:pPr>
        <w:pStyle w:val="Textedesaisie"/>
        <w:ind w:left="720"/>
      </w:pPr>
    </w:p>
    <w:p w:rsidR="00BE19EF" w:rsidRPr="000B17C7" w:rsidRDefault="007A234A" w:rsidP="006F1DCE">
      <w:pPr>
        <w:pStyle w:val="Titre3"/>
        <w:jc w:val="left"/>
        <w:rPr>
          <w:rStyle w:val="Titre3Car"/>
          <w:caps/>
        </w:rPr>
      </w:pPr>
      <w:bookmarkStart w:id="791" w:name="_Toc475985095"/>
      <w:r w:rsidRPr="000B17C7">
        <w:rPr>
          <w:rStyle w:val="Titre3Car"/>
          <w:caps/>
        </w:rPr>
        <w:t>4.</w:t>
      </w:r>
      <w:r w:rsidR="00BE19EF" w:rsidRPr="000B17C7">
        <w:rPr>
          <w:rStyle w:val="Titre3Car"/>
          <w:caps/>
        </w:rPr>
        <w:t>2</w:t>
      </w:r>
      <w:r w:rsidR="00F175FA" w:rsidRPr="000B17C7">
        <w:rPr>
          <w:rStyle w:val="Titre3Car"/>
          <w:caps/>
        </w:rPr>
        <w:t xml:space="preserve"> </w:t>
      </w:r>
      <w:r w:rsidR="00BE19EF" w:rsidRPr="000B17C7">
        <w:rPr>
          <w:rStyle w:val="Titre3Car"/>
          <w:caps/>
        </w:rPr>
        <w:t>Règles d’identification et d’affectation des charges au périmètre des transporteurs</w:t>
      </w:r>
      <w:bookmarkEnd w:id="791"/>
    </w:p>
    <w:p w:rsidR="00BE19EF" w:rsidRPr="000B17C7" w:rsidRDefault="00BE19EF" w:rsidP="006F1DCE">
      <w:pPr>
        <w:pStyle w:val="Textedesaisie"/>
        <w:rPr>
          <w:color w:val="747678"/>
        </w:rPr>
      </w:pPr>
      <w:r w:rsidRPr="000B17C7">
        <w:rPr>
          <w:color w:val="747678"/>
        </w:rPr>
        <w:t>La gestion des gares recouvre deux types de charges :</w:t>
      </w:r>
    </w:p>
    <w:p w:rsidR="00BE19EF" w:rsidRPr="000B17C7" w:rsidRDefault="00BE19EF" w:rsidP="006F1DCE">
      <w:pPr>
        <w:pStyle w:val="Textedesaisie"/>
        <w:numPr>
          <w:ilvl w:val="0"/>
          <w:numId w:val="55"/>
        </w:numPr>
        <w:rPr>
          <w:color w:val="747678"/>
        </w:rPr>
      </w:pPr>
      <w:r w:rsidRPr="000B17C7">
        <w:rPr>
          <w:color w:val="747678"/>
        </w:rPr>
        <w:t>les coûts directement affectables gare par gare, composés :</w:t>
      </w:r>
    </w:p>
    <w:p w:rsidR="00BE19EF" w:rsidRPr="000B17C7" w:rsidRDefault="00BE19EF" w:rsidP="006F1DCE">
      <w:pPr>
        <w:pStyle w:val="Textedesaisie"/>
        <w:numPr>
          <w:ilvl w:val="0"/>
          <w:numId w:val="51"/>
        </w:numPr>
        <w:rPr>
          <w:color w:val="747678"/>
        </w:rPr>
      </w:pPr>
      <w:r w:rsidRPr="000B17C7">
        <w:rPr>
          <w:color w:val="747678"/>
        </w:rPr>
        <w:t>des charges liées à l'exploitation de la gare : gestion de site et services en gare ;</w:t>
      </w:r>
    </w:p>
    <w:p w:rsidR="00BE19EF" w:rsidRPr="000B17C7" w:rsidRDefault="00BE19EF" w:rsidP="006F1DCE">
      <w:pPr>
        <w:pStyle w:val="Textedesaisie"/>
        <w:numPr>
          <w:ilvl w:val="0"/>
          <w:numId w:val="51"/>
        </w:numPr>
        <w:rPr>
          <w:color w:val="747678"/>
        </w:rPr>
      </w:pPr>
      <w:r w:rsidRPr="000B17C7">
        <w:rPr>
          <w:color w:val="747678"/>
        </w:rPr>
        <w:t>des charges de capital ;</w:t>
      </w:r>
    </w:p>
    <w:p w:rsidR="00BE19EF" w:rsidRPr="000B17C7" w:rsidRDefault="00BE19EF" w:rsidP="006F1DCE">
      <w:pPr>
        <w:pStyle w:val="Textedesaisie"/>
        <w:numPr>
          <w:ilvl w:val="0"/>
          <w:numId w:val="55"/>
        </w:numPr>
        <w:rPr>
          <w:color w:val="747678"/>
        </w:rPr>
      </w:pPr>
      <w:r w:rsidRPr="000B17C7">
        <w:rPr>
          <w:color w:val="747678"/>
        </w:rPr>
        <w:t xml:space="preserve">les frais de structure répartis sur l'ensemble des gares. </w:t>
      </w:r>
    </w:p>
    <w:p w:rsidR="00BE19EF" w:rsidRPr="000B17C7" w:rsidRDefault="00BE19EF" w:rsidP="006F1DCE">
      <w:pPr>
        <w:pStyle w:val="Textedesaisie"/>
        <w:rPr>
          <w:color w:val="747678"/>
        </w:rPr>
      </w:pPr>
      <w:r w:rsidRPr="000B17C7">
        <w:rPr>
          <w:color w:val="747678"/>
        </w:rPr>
        <w:t>Au sein des charges directement affectables gare par gare, certaines charges liées à l’exploitation de la gare sont directement affectables au périmètre transporteur, d’autres nécessitent l’emploi de clés de répartition.</w:t>
      </w:r>
    </w:p>
    <w:p w:rsidR="00BE19EF" w:rsidRPr="000B17C7" w:rsidRDefault="00BE19EF" w:rsidP="006F1DCE">
      <w:pPr>
        <w:pStyle w:val="Textedesaisie"/>
        <w:rPr>
          <w:color w:val="747678"/>
        </w:rPr>
      </w:pPr>
      <w:r w:rsidRPr="000B17C7">
        <w:rPr>
          <w:color w:val="747678"/>
        </w:rPr>
        <w:t>Ci-après figure l’exemple du « zoning » d’une grande gare permettant de ventiler les surfaces en fonction de leur utilisation.</w:t>
      </w:r>
    </w:p>
    <w:p w:rsidR="00371841" w:rsidRPr="000B17C7" w:rsidRDefault="00371841" w:rsidP="00BE19EF">
      <w:pPr>
        <w:pStyle w:val="Textedesaisie"/>
        <w:jc w:val="both"/>
        <w:rPr>
          <w:color w:val="747678"/>
        </w:rPr>
      </w:pPr>
    </w:p>
    <w:p w:rsidR="00371841" w:rsidRPr="000B17C7" w:rsidDel="009F6AC9" w:rsidRDefault="00371841" w:rsidP="00BE19EF">
      <w:pPr>
        <w:pStyle w:val="Textedesaisie"/>
        <w:jc w:val="both"/>
        <w:rPr>
          <w:del w:id="792" w:author="7276693Z" w:date="2016-12-20T15:03:00Z"/>
        </w:rPr>
        <w:sectPr w:rsidR="00371841" w:rsidRPr="000B17C7" w:rsidDel="009F6AC9" w:rsidSect="00472908">
          <w:type w:val="continuous"/>
          <w:pgSz w:w="11906" w:h="16838" w:code="9"/>
          <w:pgMar w:top="567" w:right="1134" w:bottom="567" w:left="1134" w:header="567" w:footer="567" w:gutter="0"/>
          <w:cols w:space="708"/>
          <w:titlePg/>
          <w:docGrid w:linePitch="360"/>
        </w:sectPr>
      </w:pPr>
    </w:p>
    <w:p w:rsidR="00033265" w:rsidRPr="000B17C7" w:rsidRDefault="00033265" w:rsidP="00BE19EF">
      <w:pPr>
        <w:pStyle w:val="Textedesaisie"/>
        <w:jc w:val="both"/>
      </w:pPr>
    </w:p>
    <w:p w:rsidR="00033265" w:rsidRPr="000B17C7" w:rsidRDefault="00033265" w:rsidP="00BE19EF">
      <w:pPr>
        <w:pStyle w:val="Textedesaisie"/>
        <w:jc w:val="both"/>
      </w:pPr>
      <w:r w:rsidRPr="000B17C7">
        <w:rPr>
          <w:rFonts w:ascii="Arial" w:hAnsi="Arial" w:cs="Arial"/>
          <w:noProof/>
          <w:color w:val="auto"/>
          <w:sz w:val="20"/>
          <w:szCs w:val="20"/>
          <w:lang w:eastAsia="fr-FR"/>
        </w:rPr>
        <mc:AlternateContent>
          <mc:Choice Requires="wpc">
            <w:drawing>
              <wp:inline distT="0" distB="0" distL="0" distR="0" wp14:anchorId="2E2426E2" wp14:editId="3BF46AAB">
                <wp:extent cx="5798185" cy="4301490"/>
                <wp:effectExtent l="0" t="0" r="0" b="3810"/>
                <wp:docPr id="2084" name="Zone de dessin 20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ectangle 7"/>
                        <wps:cNvSpPr>
                          <a:spLocks noChangeArrowheads="1"/>
                        </wps:cNvSpPr>
                        <wps:spPr bwMode="auto">
                          <a:xfrm>
                            <a:off x="35560" y="52705"/>
                            <a:ext cx="24409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5545C1" w:rsidRDefault="00D35536" w:rsidP="00033265">
                              <w:r w:rsidRPr="005545C1">
                                <w:rPr>
                                  <w:rFonts w:ascii="Arial" w:hAnsi="Arial" w:cs="Arial"/>
                                  <w:b/>
                                  <w:bCs/>
                                  <w:color w:val="000000"/>
                                  <w:sz w:val="16"/>
                                  <w:szCs w:val="16"/>
                                </w:rPr>
                                <w:t xml:space="preserve">Représentation des types de </w:t>
                              </w:r>
                              <w:r>
                                <w:rPr>
                                  <w:rFonts w:ascii="Arial" w:hAnsi="Arial" w:cs="Arial"/>
                                  <w:b/>
                                  <w:bCs/>
                                  <w:color w:val="000000"/>
                                  <w:sz w:val="16"/>
                                  <w:szCs w:val="16"/>
                                </w:rPr>
                                <w:t>surfaces en gare</w:t>
                              </w:r>
                            </w:p>
                          </w:txbxContent>
                        </wps:txbx>
                        <wps:bodyPr rot="0" vert="horz" wrap="square" lIns="0" tIns="0" rIns="0" bIns="0" anchor="t" anchorCtr="0" upright="1">
                          <a:spAutoFit/>
                        </wps:bodyPr>
                      </wps:wsp>
                      <wps:wsp>
                        <wps:cNvPr id="6" name="Rectangle 8"/>
                        <wps:cNvSpPr>
                          <a:spLocks noChangeArrowheads="1"/>
                        </wps:cNvSpPr>
                        <wps:spPr bwMode="auto">
                          <a:xfrm>
                            <a:off x="1567180" y="729615"/>
                            <a:ext cx="1953260" cy="2251075"/>
                          </a:xfrm>
                          <a:prstGeom prst="rect">
                            <a:avLst/>
                          </a:prstGeom>
                          <a:solidFill>
                            <a:srgbClr val="A1006B"/>
                          </a:solidFill>
                          <a:ln w="12700">
                            <a:solidFill>
                              <a:srgbClr val="A1006B"/>
                            </a:solidFill>
                            <a:miter lim="800000"/>
                            <a:headEnd/>
                            <a:tailEnd/>
                          </a:ln>
                        </wps:spPr>
                        <wps:bodyPr rot="0" vert="horz" wrap="square" lIns="91440" tIns="45720" rIns="91440" bIns="45720" anchor="t" anchorCtr="0" upright="1">
                          <a:noAutofit/>
                        </wps:bodyPr>
                      </wps:wsp>
                      <wps:wsp>
                        <wps:cNvPr id="13" name="Rectangle 9"/>
                        <wps:cNvSpPr>
                          <a:spLocks noChangeArrowheads="1"/>
                        </wps:cNvSpPr>
                        <wps:spPr bwMode="auto">
                          <a:xfrm>
                            <a:off x="1567180" y="1110615"/>
                            <a:ext cx="995680" cy="535305"/>
                          </a:xfrm>
                          <a:prstGeom prst="rect">
                            <a:avLst/>
                          </a:prstGeom>
                          <a:solidFill>
                            <a:srgbClr val="B9B9B9"/>
                          </a:solidFill>
                          <a:ln w="12700">
                            <a:solidFill>
                              <a:srgbClr val="B9B9B9"/>
                            </a:solidFill>
                            <a:miter lim="800000"/>
                            <a:headEnd/>
                            <a:tailEnd/>
                          </a:ln>
                        </wps:spPr>
                        <wps:txbx>
                          <w:txbxContent>
                            <w:p w:rsidR="00D35536" w:rsidRPr="003830B1" w:rsidRDefault="00D35536" w:rsidP="00033265">
                              <w:pPr>
                                <w:spacing w:before="240"/>
                                <w:jc w:val="center"/>
                                <w:rPr>
                                  <w:rFonts w:ascii="Arial" w:hAnsi="Arial" w:cs="Arial"/>
                                  <w:color w:val="000000"/>
                                  <w:sz w:val="16"/>
                                  <w:szCs w:val="16"/>
                                </w:rPr>
                              </w:pPr>
                              <w:r w:rsidRPr="003830B1">
                                <w:rPr>
                                  <w:rFonts w:ascii="Arial" w:hAnsi="Arial" w:cs="Arial"/>
                                  <w:color w:val="000000"/>
                                  <w:sz w:val="16"/>
                                  <w:szCs w:val="16"/>
                                </w:rPr>
                                <w:t>Espace Concédé</w:t>
                              </w:r>
                            </w:p>
                            <w:p w:rsidR="00D35536" w:rsidRPr="003830B1" w:rsidRDefault="00D35536" w:rsidP="00033265">
                              <w:pPr>
                                <w:jc w:val="center"/>
                                <w:rPr>
                                  <w:sz w:val="16"/>
                                  <w:szCs w:val="16"/>
                                </w:rPr>
                              </w:pPr>
                              <w:r w:rsidRPr="003830B1">
                                <w:rPr>
                                  <w:rFonts w:ascii="Arial" w:hAnsi="Arial" w:cs="Arial"/>
                                  <w:color w:val="000000"/>
                                  <w:sz w:val="16"/>
                                  <w:szCs w:val="16"/>
                                </w:rPr>
                                <w:t>(Commerce)</w:t>
                              </w:r>
                            </w:p>
                          </w:txbxContent>
                        </wps:txbx>
                        <wps:bodyPr rot="0" vert="horz" wrap="square" lIns="0" tIns="0" rIns="0" bIns="0" anchor="t" anchorCtr="0" upright="1">
                          <a:noAutofit/>
                        </wps:bodyPr>
                      </wps:wsp>
                      <wps:wsp>
                        <wps:cNvPr id="14" name="Rectangle 10"/>
                        <wps:cNvSpPr>
                          <a:spLocks noChangeArrowheads="1"/>
                        </wps:cNvSpPr>
                        <wps:spPr bwMode="auto">
                          <a:xfrm>
                            <a:off x="2193290" y="3067685"/>
                            <a:ext cx="737235" cy="294640"/>
                          </a:xfrm>
                          <a:prstGeom prst="rect">
                            <a:avLst/>
                          </a:prstGeom>
                          <a:solidFill>
                            <a:srgbClr val="A1006B"/>
                          </a:solidFill>
                          <a:ln w="12700">
                            <a:solidFill>
                              <a:srgbClr val="A1006B"/>
                            </a:solidFill>
                            <a:miter lim="800000"/>
                            <a:headEnd/>
                            <a:tailEnd/>
                          </a:ln>
                        </wps:spPr>
                        <wps:txbx>
                          <w:txbxContent>
                            <w:p w:rsidR="00D35536" w:rsidRPr="00CB17DE" w:rsidRDefault="00D35536" w:rsidP="00033265">
                              <w:pPr>
                                <w:spacing w:before="120"/>
                                <w:jc w:val="center"/>
                                <w:rPr>
                                  <w:sz w:val="20"/>
                                  <w:szCs w:val="20"/>
                                </w:rPr>
                              </w:pPr>
                              <w:r w:rsidRPr="00CB17DE">
                                <w:rPr>
                                  <w:rFonts w:ascii="Arial" w:hAnsi="Arial" w:cs="Arial"/>
                                  <w:sz w:val="20"/>
                                  <w:szCs w:val="20"/>
                                </w:rPr>
                                <w:t>Abris</w:t>
                              </w:r>
                            </w:p>
                          </w:txbxContent>
                        </wps:txbx>
                        <wps:bodyPr rot="0" vert="horz" wrap="square" lIns="0" tIns="0" rIns="0" bIns="0" anchor="t" anchorCtr="0" upright="1">
                          <a:noAutofit/>
                        </wps:bodyPr>
                      </wps:wsp>
                      <wps:wsp>
                        <wps:cNvPr id="17" name="Freeform 11"/>
                        <wps:cNvSpPr>
                          <a:spLocks/>
                        </wps:cNvSpPr>
                        <wps:spPr bwMode="auto">
                          <a:xfrm>
                            <a:off x="154305" y="3392170"/>
                            <a:ext cx="5478145" cy="7620"/>
                          </a:xfrm>
                          <a:custGeom>
                            <a:avLst/>
                            <a:gdLst>
                              <a:gd name="T0" fmla="*/ 8 w 11712"/>
                              <a:gd name="T1" fmla="*/ 0 h 16"/>
                              <a:gd name="T2" fmla="*/ 11704 w 11712"/>
                              <a:gd name="T3" fmla="*/ 0 h 16"/>
                              <a:gd name="T4" fmla="*/ 11712 w 11712"/>
                              <a:gd name="T5" fmla="*/ 8 h 16"/>
                              <a:gd name="T6" fmla="*/ 11704 w 11712"/>
                              <a:gd name="T7" fmla="*/ 16 h 16"/>
                              <a:gd name="T8" fmla="*/ 8 w 11712"/>
                              <a:gd name="T9" fmla="*/ 16 h 16"/>
                              <a:gd name="T10" fmla="*/ 0 w 11712"/>
                              <a:gd name="T11" fmla="*/ 8 h 16"/>
                              <a:gd name="T12" fmla="*/ 8 w 11712"/>
                              <a:gd name="T13" fmla="*/ 0 h 16"/>
                            </a:gdLst>
                            <a:ahLst/>
                            <a:cxnLst>
                              <a:cxn ang="0">
                                <a:pos x="T0" y="T1"/>
                              </a:cxn>
                              <a:cxn ang="0">
                                <a:pos x="T2" y="T3"/>
                              </a:cxn>
                              <a:cxn ang="0">
                                <a:pos x="T4" y="T5"/>
                              </a:cxn>
                              <a:cxn ang="0">
                                <a:pos x="T6" y="T7"/>
                              </a:cxn>
                              <a:cxn ang="0">
                                <a:pos x="T8" y="T9"/>
                              </a:cxn>
                              <a:cxn ang="0">
                                <a:pos x="T10" y="T11"/>
                              </a:cxn>
                              <a:cxn ang="0">
                                <a:pos x="T12" y="T13"/>
                              </a:cxn>
                            </a:cxnLst>
                            <a:rect l="0" t="0" r="r" b="b"/>
                            <a:pathLst>
                              <a:path w="11712" h="16">
                                <a:moveTo>
                                  <a:pt x="8" y="0"/>
                                </a:moveTo>
                                <a:lnTo>
                                  <a:pt x="11704" y="0"/>
                                </a:lnTo>
                                <a:cubicBezTo>
                                  <a:pt x="11709" y="0"/>
                                  <a:pt x="11712" y="4"/>
                                  <a:pt x="11712" y="8"/>
                                </a:cubicBezTo>
                                <a:cubicBezTo>
                                  <a:pt x="11712" y="13"/>
                                  <a:pt x="11709" y="16"/>
                                  <a:pt x="11704" y="16"/>
                                </a:cubicBezTo>
                                <a:lnTo>
                                  <a:pt x="8" y="16"/>
                                </a:lnTo>
                                <a:cubicBezTo>
                                  <a:pt x="4" y="16"/>
                                  <a:pt x="0" y="13"/>
                                  <a:pt x="0" y="8"/>
                                </a:cubicBezTo>
                                <a:cubicBezTo>
                                  <a:pt x="0" y="4"/>
                                  <a:pt x="4" y="0"/>
                                  <a:pt x="8" y="0"/>
                                </a:cubicBezTo>
                                <a:close/>
                              </a:path>
                            </a:pathLst>
                          </a:custGeom>
                          <a:solidFill>
                            <a:srgbClr val="000000"/>
                          </a:solidFill>
                          <a:ln w="1">
                            <a:solidFill>
                              <a:srgbClr val="000000"/>
                            </a:solidFill>
                            <a:round/>
                            <a:headEnd/>
                            <a:tailEnd/>
                          </a:ln>
                        </wps:spPr>
                        <wps:bodyPr rot="0" vert="horz" wrap="square" lIns="91440" tIns="45720" rIns="91440" bIns="45720" anchor="t" anchorCtr="0" upright="1">
                          <a:noAutofit/>
                        </wps:bodyPr>
                      </wps:wsp>
                      <wps:wsp>
                        <wps:cNvPr id="18" name="Rectangle 12"/>
                        <wps:cNvSpPr>
                          <a:spLocks noChangeArrowheads="1"/>
                        </wps:cNvSpPr>
                        <wps:spPr bwMode="auto">
                          <a:xfrm>
                            <a:off x="176530" y="3691890"/>
                            <a:ext cx="5403850" cy="4445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3"/>
                        <wps:cNvSpPr>
                          <a:spLocks noChangeArrowheads="1"/>
                        </wps:cNvSpPr>
                        <wps:spPr bwMode="auto">
                          <a:xfrm>
                            <a:off x="540829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14"/>
                        <wps:cNvSpPr>
                          <a:spLocks noChangeArrowheads="1"/>
                        </wps:cNvSpPr>
                        <wps:spPr bwMode="auto">
                          <a:xfrm>
                            <a:off x="532574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5"/>
                        <wps:cNvSpPr>
                          <a:spLocks noChangeArrowheads="1"/>
                        </wps:cNvSpPr>
                        <wps:spPr bwMode="auto">
                          <a:xfrm>
                            <a:off x="524319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16"/>
                        <wps:cNvSpPr>
                          <a:spLocks noChangeArrowheads="1"/>
                        </wps:cNvSpPr>
                        <wps:spPr bwMode="auto">
                          <a:xfrm>
                            <a:off x="516128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7"/>
                        <wps:cNvSpPr>
                          <a:spLocks noChangeArrowheads="1"/>
                        </wps:cNvSpPr>
                        <wps:spPr bwMode="auto">
                          <a:xfrm>
                            <a:off x="507111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8"/>
                        <wps:cNvSpPr>
                          <a:spLocks noChangeArrowheads="1"/>
                        </wps:cNvSpPr>
                        <wps:spPr bwMode="auto">
                          <a:xfrm>
                            <a:off x="498919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19"/>
                        <wps:cNvSpPr>
                          <a:spLocks noChangeArrowheads="1"/>
                        </wps:cNvSpPr>
                        <wps:spPr bwMode="auto">
                          <a:xfrm>
                            <a:off x="490664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20"/>
                        <wps:cNvSpPr>
                          <a:spLocks noChangeArrowheads="1"/>
                        </wps:cNvSpPr>
                        <wps:spPr bwMode="auto">
                          <a:xfrm>
                            <a:off x="482409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1"/>
                        <wps:cNvSpPr>
                          <a:spLocks noChangeArrowheads="1"/>
                        </wps:cNvSpPr>
                        <wps:spPr bwMode="auto">
                          <a:xfrm>
                            <a:off x="473456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2"/>
                        <wps:cNvSpPr>
                          <a:spLocks noChangeArrowheads="1"/>
                        </wps:cNvSpPr>
                        <wps:spPr bwMode="auto">
                          <a:xfrm>
                            <a:off x="465201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3"/>
                        <wps:cNvSpPr>
                          <a:spLocks noChangeArrowheads="1"/>
                        </wps:cNvSpPr>
                        <wps:spPr bwMode="auto">
                          <a:xfrm>
                            <a:off x="457009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24"/>
                        <wps:cNvSpPr>
                          <a:spLocks noChangeArrowheads="1"/>
                        </wps:cNvSpPr>
                        <wps:spPr bwMode="auto">
                          <a:xfrm>
                            <a:off x="448754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5"/>
                        <wps:cNvSpPr>
                          <a:spLocks noChangeArrowheads="1"/>
                        </wps:cNvSpPr>
                        <wps:spPr bwMode="auto">
                          <a:xfrm>
                            <a:off x="4398010"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6" name="Rectangle 26"/>
                        <wps:cNvSpPr>
                          <a:spLocks noChangeArrowheads="1"/>
                        </wps:cNvSpPr>
                        <wps:spPr bwMode="auto">
                          <a:xfrm>
                            <a:off x="431546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7" name="Rectangle 27"/>
                        <wps:cNvSpPr>
                          <a:spLocks noChangeArrowheads="1"/>
                        </wps:cNvSpPr>
                        <wps:spPr bwMode="auto">
                          <a:xfrm>
                            <a:off x="423291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8" name="Rectangle 28"/>
                        <wps:cNvSpPr>
                          <a:spLocks noChangeArrowheads="1"/>
                        </wps:cNvSpPr>
                        <wps:spPr bwMode="auto">
                          <a:xfrm>
                            <a:off x="415099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9" name="Rectangle 29"/>
                        <wps:cNvSpPr>
                          <a:spLocks noChangeArrowheads="1"/>
                        </wps:cNvSpPr>
                        <wps:spPr bwMode="auto">
                          <a:xfrm>
                            <a:off x="406082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0" name="Rectangle 30"/>
                        <wps:cNvSpPr>
                          <a:spLocks noChangeArrowheads="1"/>
                        </wps:cNvSpPr>
                        <wps:spPr bwMode="auto">
                          <a:xfrm>
                            <a:off x="3978910"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1" name="Rectangle 31"/>
                        <wps:cNvSpPr>
                          <a:spLocks noChangeArrowheads="1"/>
                        </wps:cNvSpPr>
                        <wps:spPr bwMode="auto">
                          <a:xfrm>
                            <a:off x="389636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2" name="Rectangle 32"/>
                        <wps:cNvSpPr>
                          <a:spLocks noChangeArrowheads="1"/>
                        </wps:cNvSpPr>
                        <wps:spPr bwMode="auto">
                          <a:xfrm>
                            <a:off x="381381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3" name="Rectangle 33"/>
                        <wps:cNvSpPr>
                          <a:spLocks noChangeArrowheads="1"/>
                        </wps:cNvSpPr>
                        <wps:spPr bwMode="auto">
                          <a:xfrm>
                            <a:off x="372427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4" name="Rectangle 34"/>
                        <wps:cNvSpPr>
                          <a:spLocks noChangeArrowheads="1"/>
                        </wps:cNvSpPr>
                        <wps:spPr bwMode="auto">
                          <a:xfrm>
                            <a:off x="364172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5" name="Rectangle 35"/>
                        <wps:cNvSpPr>
                          <a:spLocks noChangeArrowheads="1"/>
                        </wps:cNvSpPr>
                        <wps:spPr bwMode="auto">
                          <a:xfrm>
                            <a:off x="355917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6" name="Rectangle 36"/>
                        <wps:cNvSpPr>
                          <a:spLocks noChangeArrowheads="1"/>
                        </wps:cNvSpPr>
                        <wps:spPr bwMode="auto">
                          <a:xfrm>
                            <a:off x="339471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7" name="Rectangle 37"/>
                        <wps:cNvSpPr>
                          <a:spLocks noChangeArrowheads="1"/>
                        </wps:cNvSpPr>
                        <wps:spPr bwMode="auto">
                          <a:xfrm>
                            <a:off x="347726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0" name="Rectangle 38"/>
                        <wps:cNvSpPr>
                          <a:spLocks noChangeArrowheads="1"/>
                        </wps:cNvSpPr>
                        <wps:spPr bwMode="auto">
                          <a:xfrm>
                            <a:off x="330517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4" name="Rectangle 39"/>
                        <wps:cNvSpPr>
                          <a:spLocks noChangeArrowheads="1"/>
                        </wps:cNvSpPr>
                        <wps:spPr bwMode="auto">
                          <a:xfrm>
                            <a:off x="322262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7" name="Rectangle 40"/>
                        <wps:cNvSpPr>
                          <a:spLocks noChangeArrowheads="1"/>
                        </wps:cNvSpPr>
                        <wps:spPr bwMode="auto">
                          <a:xfrm>
                            <a:off x="314007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8" name="Rectangle 41"/>
                        <wps:cNvSpPr>
                          <a:spLocks noChangeArrowheads="1"/>
                        </wps:cNvSpPr>
                        <wps:spPr bwMode="auto">
                          <a:xfrm>
                            <a:off x="305054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1" name="Rectangle 42"/>
                        <wps:cNvSpPr>
                          <a:spLocks noChangeArrowheads="1"/>
                        </wps:cNvSpPr>
                        <wps:spPr bwMode="auto">
                          <a:xfrm>
                            <a:off x="296799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2" name="Rectangle 43"/>
                        <wps:cNvSpPr>
                          <a:spLocks noChangeArrowheads="1"/>
                        </wps:cNvSpPr>
                        <wps:spPr bwMode="auto">
                          <a:xfrm>
                            <a:off x="288607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3" name="Rectangle 44"/>
                        <wps:cNvSpPr>
                          <a:spLocks noChangeArrowheads="1"/>
                        </wps:cNvSpPr>
                        <wps:spPr bwMode="auto">
                          <a:xfrm>
                            <a:off x="280352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4" name="Rectangle 45"/>
                        <wps:cNvSpPr>
                          <a:spLocks noChangeArrowheads="1"/>
                        </wps:cNvSpPr>
                        <wps:spPr bwMode="auto">
                          <a:xfrm>
                            <a:off x="272097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5" name="Rectangle 46"/>
                        <wps:cNvSpPr>
                          <a:spLocks noChangeArrowheads="1"/>
                        </wps:cNvSpPr>
                        <wps:spPr bwMode="auto">
                          <a:xfrm>
                            <a:off x="263144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6" name="Rectangle 47"/>
                        <wps:cNvSpPr>
                          <a:spLocks noChangeArrowheads="1"/>
                        </wps:cNvSpPr>
                        <wps:spPr bwMode="auto">
                          <a:xfrm>
                            <a:off x="254889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7" name="Rectangle 48"/>
                        <wps:cNvSpPr>
                          <a:spLocks noChangeArrowheads="1"/>
                        </wps:cNvSpPr>
                        <wps:spPr bwMode="auto">
                          <a:xfrm>
                            <a:off x="246697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49"/>
                        <wps:cNvSpPr>
                          <a:spLocks noChangeArrowheads="1"/>
                        </wps:cNvSpPr>
                        <wps:spPr bwMode="auto">
                          <a:xfrm>
                            <a:off x="238442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50"/>
                        <wps:cNvSpPr>
                          <a:spLocks noChangeArrowheads="1"/>
                        </wps:cNvSpPr>
                        <wps:spPr bwMode="auto">
                          <a:xfrm>
                            <a:off x="2294890"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51"/>
                        <wps:cNvSpPr>
                          <a:spLocks noChangeArrowheads="1"/>
                        </wps:cNvSpPr>
                        <wps:spPr bwMode="auto">
                          <a:xfrm>
                            <a:off x="221234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52"/>
                        <wps:cNvSpPr>
                          <a:spLocks noChangeArrowheads="1"/>
                        </wps:cNvSpPr>
                        <wps:spPr bwMode="auto">
                          <a:xfrm>
                            <a:off x="212979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53"/>
                        <wps:cNvSpPr>
                          <a:spLocks noChangeArrowheads="1"/>
                        </wps:cNvSpPr>
                        <wps:spPr bwMode="auto">
                          <a:xfrm>
                            <a:off x="204025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54"/>
                        <wps:cNvSpPr>
                          <a:spLocks noChangeArrowheads="1"/>
                        </wps:cNvSpPr>
                        <wps:spPr bwMode="auto">
                          <a:xfrm>
                            <a:off x="195770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55"/>
                        <wps:cNvSpPr>
                          <a:spLocks noChangeArrowheads="1"/>
                        </wps:cNvSpPr>
                        <wps:spPr bwMode="auto">
                          <a:xfrm>
                            <a:off x="1875790"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56"/>
                        <wps:cNvSpPr>
                          <a:spLocks noChangeArrowheads="1"/>
                        </wps:cNvSpPr>
                        <wps:spPr bwMode="auto">
                          <a:xfrm>
                            <a:off x="179324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57"/>
                        <wps:cNvSpPr>
                          <a:spLocks noChangeArrowheads="1"/>
                        </wps:cNvSpPr>
                        <wps:spPr bwMode="auto">
                          <a:xfrm>
                            <a:off x="170370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58"/>
                        <wps:cNvSpPr>
                          <a:spLocks noChangeArrowheads="1"/>
                        </wps:cNvSpPr>
                        <wps:spPr bwMode="auto">
                          <a:xfrm>
                            <a:off x="162115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59"/>
                        <wps:cNvSpPr>
                          <a:spLocks noChangeArrowheads="1"/>
                        </wps:cNvSpPr>
                        <wps:spPr bwMode="auto">
                          <a:xfrm>
                            <a:off x="153860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60"/>
                        <wps:cNvSpPr>
                          <a:spLocks noChangeArrowheads="1"/>
                        </wps:cNvSpPr>
                        <wps:spPr bwMode="auto">
                          <a:xfrm>
                            <a:off x="145669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61"/>
                        <wps:cNvSpPr>
                          <a:spLocks noChangeArrowheads="1"/>
                        </wps:cNvSpPr>
                        <wps:spPr bwMode="auto">
                          <a:xfrm>
                            <a:off x="176530" y="3504565"/>
                            <a:ext cx="5403850" cy="45085"/>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62"/>
                        <wps:cNvSpPr>
                          <a:spLocks noChangeArrowheads="1"/>
                        </wps:cNvSpPr>
                        <wps:spPr bwMode="auto">
                          <a:xfrm>
                            <a:off x="52070" y="744220"/>
                            <a:ext cx="1433195" cy="763270"/>
                          </a:xfrm>
                          <a:prstGeom prst="rect">
                            <a:avLst/>
                          </a:prstGeom>
                          <a:solidFill>
                            <a:srgbClr val="B9B9B9"/>
                          </a:solidFill>
                          <a:ln w="9525">
                            <a:solidFill>
                              <a:srgbClr val="B9B9B9"/>
                            </a:solidFill>
                            <a:miter lim="800000"/>
                            <a:headEnd/>
                            <a:tailEnd/>
                          </a:ln>
                        </wps:spPr>
                        <wps:txbx>
                          <w:txbxContent>
                            <w:p w:rsidR="00D35536" w:rsidRPr="00CB17DE" w:rsidRDefault="00D35536" w:rsidP="00033265">
                              <w:pPr>
                                <w:spacing w:before="360"/>
                                <w:jc w:val="center"/>
                                <w:rPr>
                                  <w:sz w:val="20"/>
                                  <w:szCs w:val="20"/>
                                </w:rPr>
                              </w:pPr>
                              <w:r w:rsidRPr="00CB17DE">
                                <w:rPr>
                                  <w:rFonts w:ascii="Arial" w:hAnsi="Arial" w:cs="Arial"/>
                                  <w:color w:val="000000"/>
                                  <w:sz w:val="20"/>
                                  <w:szCs w:val="20"/>
                                </w:rPr>
                                <w:t>Stationnement concédé</w:t>
                              </w:r>
                            </w:p>
                          </w:txbxContent>
                        </wps:txbx>
                        <wps:bodyPr rot="0" vert="horz" wrap="square" lIns="0" tIns="0" rIns="0" bIns="0" anchor="t" anchorCtr="0" upright="1">
                          <a:noAutofit/>
                        </wps:bodyPr>
                      </wps:wsp>
                      <wps:wsp>
                        <wps:cNvPr id="335" name="Rectangle 63"/>
                        <wps:cNvSpPr>
                          <a:spLocks noChangeArrowheads="1"/>
                        </wps:cNvSpPr>
                        <wps:spPr bwMode="auto">
                          <a:xfrm>
                            <a:off x="137414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64"/>
                        <wps:cNvSpPr>
                          <a:spLocks noChangeArrowheads="1"/>
                        </wps:cNvSpPr>
                        <wps:spPr bwMode="auto">
                          <a:xfrm>
                            <a:off x="128460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Rectangle 65"/>
                        <wps:cNvSpPr>
                          <a:spLocks noChangeArrowheads="1"/>
                        </wps:cNvSpPr>
                        <wps:spPr bwMode="auto">
                          <a:xfrm>
                            <a:off x="120205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Rectangle 66"/>
                        <wps:cNvSpPr>
                          <a:spLocks noChangeArrowheads="1"/>
                        </wps:cNvSpPr>
                        <wps:spPr bwMode="auto">
                          <a:xfrm>
                            <a:off x="111950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67"/>
                        <wps:cNvSpPr>
                          <a:spLocks noChangeArrowheads="1"/>
                        </wps:cNvSpPr>
                        <wps:spPr bwMode="auto">
                          <a:xfrm>
                            <a:off x="103759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68"/>
                        <wps:cNvSpPr>
                          <a:spLocks noChangeArrowheads="1"/>
                        </wps:cNvSpPr>
                        <wps:spPr bwMode="auto">
                          <a:xfrm>
                            <a:off x="94742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69"/>
                        <wps:cNvSpPr>
                          <a:spLocks noChangeArrowheads="1"/>
                        </wps:cNvSpPr>
                        <wps:spPr bwMode="auto">
                          <a:xfrm>
                            <a:off x="86550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70"/>
                        <wps:cNvSpPr>
                          <a:spLocks noChangeArrowheads="1"/>
                        </wps:cNvSpPr>
                        <wps:spPr bwMode="auto">
                          <a:xfrm>
                            <a:off x="782955"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Rectangle 71"/>
                        <wps:cNvSpPr>
                          <a:spLocks noChangeArrowheads="1"/>
                        </wps:cNvSpPr>
                        <wps:spPr bwMode="auto">
                          <a:xfrm>
                            <a:off x="70040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72"/>
                        <wps:cNvSpPr>
                          <a:spLocks noChangeArrowheads="1"/>
                        </wps:cNvSpPr>
                        <wps:spPr bwMode="auto">
                          <a:xfrm>
                            <a:off x="61087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Rectangle 73"/>
                        <wps:cNvSpPr>
                          <a:spLocks noChangeArrowheads="1"/>
                        </wps:cNvSpPr>
                        <wps:spPr bwMode="auto">
                          <a:xfrm>
                            <a:off x="52832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6" name="Rectangle 74"/>
                        <wps:cNvSpPr>
                          <a:spLocks noChangeArrowheads="1"/>
                        </wps:cNvSpPr>
                        <wps:spPr bwMode="auto">
                          <a:xfrm>
                            <a:off x="446405" y="3444875"/>
                            <a:ext cx="44450"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Rectangle 75"/>
                        <wps:cNvSpPr>
                          <a:spLocks noChangeArrowheads="1"/>
                        </wps:cNvSpPr>
                        <wps:spPr bwMode="auto">
                          <a:xfrm>
                            <a:off x="36385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76"/>
                        <wps:cNvSpPr>
                          <a:spLocks noChangeArrowheads="1"/>
                        </wps:cNvSpPr>
                        <wps:spPr bwMode="auto">
                          <a:xfrm>
                            <a:off x="281305"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Rectangle 77"/>
                        <wps:cNvSpPr>
                          <a:spLocks noChangeArrowheads="1"/>
                        </wps:cNvSpPr>
                        <wps:spPr bwMode="auto">
                          <a:xfrm>
                            <a:off x="191770" y="3444875"/>
                            <a:ext cx="4508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Rectangle 78"/>
                        <wps:cNvSpPr>
                          <a:spLocks noChangeArrowheads="1"/>
                        </wps:cNvSpPr>
                        <wps:spPr bwMode="auto">
                          <a:xfrm>
                            <a:off x="5497830" y="3444875"/>
                            <a:ext cx="37465" cy="328930"/>
                          </a:xfrm>
                          <a:prstGeom prst="rect">
                            <a:avLst/>
                          </a:prstGeom>
                          <a:solidFill>
                            <a:srgbClr val="969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Rectangle 79"/>
                        <wps:cNvSpPr>
                          <a:spLocks noChangeArrowheads="1"/>
                        </wps:cNvSpPr>
                        <wps:spPr bwMode="auto">
                          <a:xfrm>
                            <a:off x="229235" y="3914775"/>
                            <a:ext cx="179705" cy="104775"/>
                          </a:xfrm>
                          <a:prstGeom prst="rect">
                            <a:avLst/>
                          </a:prstGeom>
                          <a:solidFill>
                            <a:srgbClr val="A1006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8" name="Rectangle 80"/>
                        <wps:cNvSpPr>
                          <a:spLocks noChangeArrowheads="1"/>
                        </wps:cNvSpPr>
                        <wps:spPr bwMode="auto">
                          <a:xfrm>
                            <a:off x="2242185" y="3907155"/>
                            <a:ext cx="179705" cy="112395"/>
                          </a:xfrm>
                          <a:prstGeom prst="rect">
                            <a:avLst/>
                          </a:prstGeom>
                          <a:solidFill>
                            <a:srgbClr val="82BE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9" name="Rectangle 81"/>
                        <wps:cNvSpPr>
                          <a:spLocks noChangeArrowheads="1"/>
                        </wps:cNvSpPr>
                        <wps:spPr bwMode="auto">
                          <a:xfrm>
                            <a:off x="2476500" y="3920490"/>
                            <a:ext cx="864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8D480C" w:rsidRDefault="00D35536" w:rsidP="00033265">
                              <w:pPr>
                                <w:rPr>
                                  <w:sz w:val="16"/>
                                  <w:szCs w:val="16"/>
                                </w:rPr>
                              </w:pPr>
                              <w:r>
                                <w:rPr>
                                  <w:rFonts w:ascii="Arial" w:hAnsi="Arial" w:cs="Arial"/>
                                  <w:bCs/>
                                  <w:color w:val="000000"/>
                                  <w:sz w:val="16"/>
                                  <w:szCs w:val="16"/>
                                  <w:lang w:val="en-US"/>
                                </w:rPr>
                                <w:t xml:space="preserve">Surfaces </w:t>
                              </w:r>
                              <w:proofErr w:type="spellStart"/>
                              <w:r>
                                <w:rPr>
                                  <w:rFonts w:ascii="Arial" w:hAnsi="Arial" w:cs="Arial"/>
                                  <w:bCs/>
                                  <w:color w:val="000000"/>
                                  <w:sz w:val="16"/>
                                  <w:szCs w:val="16"/>
                                  <w:lang w:val="en-US"/>
                                </w:rPr>
                                <w:t>l</w:t>
                              </w:r>
                              <w:r w:rsidRPr="008D480C">
                                <w:rPr>
                                  <w:rFonts w:ascii="Arial" w:hAnsi="Arial" w:cs="Arial"/>
                                  <w:bCs/>
                                  <w:color w:val="000000"/>
                                  <w:sz w:val="16"/>
                                  <w:szCs w:val="16"/>
                                  <w:lang w:val="en-US"/>
                                </w:rPr>
                                <w:t>ocataires</w:t>
                              </w:r>
                              <w:proofErr w:type="spellEnd"/>
                            </w:p>
                          </w:txbxContent>
                        </wps:txbx>
                        <wps:bodyPr rot="0" vert="horz" wrap="none" lIns="0" tIns="0" rIns="0" bIns="0" anchor="t" anchorCtr="0" upright="1">
                          <a:spAutoFit/>
                        </wps:bodyPr>
                      </wps:wsp>
                      <wps:wsp>
                        <wps:cNvPr id="2050" name="Rectangle 82"/>
                        <wps:cNvSpPr>
                          <a:spLocks noChangeArrowheads="1"/>
                        </wps:cNvSpPr>
                        <wps:spPr bwMode="auto">
                          <a:xfrm>
                            <a:off x="2246630" y="4110990"/>
                            <a:ext cx="179705" cy="10477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1" name="Rectangle 83"/>
                        <wps:cNvSpPr>
                          <a:spLocks noChangeArrowheads="1"/>
                        </wps:cNvSpPr>
                        <wps:spPr bwMode="auto">
                          <a:xfrm>
                            <a:off x="2476500" y="4097655"/>
                            <a:ext cx="943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4B27CE" w:rsidRDefault="00D35536" w:rsidP="00033265">
                              <w:pPr>
                                <w:rPr>
                                  <w:sz w:val="16"/>
                                  <w:szCs w:val="16"/>
                                </w:rPr>
                              </w:pPr>
                              <w:r w:rsidRPr="004B27CE">
                                <w:rPr>
                                  <w:rFonts w:ascii="Arial" w:hAnsi="Arial" w:cs="Arial"/>
                                  <w:bCs/>
                                  <w:color w:val="000000"/>
                                  <w:sz w:val="16"/>
                                  <w:szCs w:val="16"/>
                                </w:rPr>
                                <w:t>Surfaces Concédées</w:t>
                              </w:r>
                            </w:p>
                          </w:txbxContent>
                        </wps:txbx>
                        <wps:bodyPr rot="0" vert="horz" wrap="none" lIns="0" tIns="0" rIns="0" bIns="0" anchor="t" anchorCtr="0" upright="1">
                          <a:spAutoFit/>
                        </wps:bodyPr>
                      </wps:wsp>
                      <wps:wsp>
                        <wps:cNvPr id="2052" name="Rectangle 84"/>
                        <wps:cNvSpPr>
                          <a:spLocks noChangeArrowheads="1"/>
                        </wps:cNvSpPr>
                        <wps:spPr bwMode="auto">
                          <a:xfrm>
                            <a:off x="460375" y="3912235"/>
                            <a:ext cx="1463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8D480C" w:rsidRDefault="00D35536" w:rsidP="00033265">
                              <w:pPr>
                                <w:rPr>
                                  <w:sz w:val="16"/>
                                  <w:szCs w:val="16"/>
                                </w:rPr>
                              </w:pPr>
                              <w:r w:rsidRPr="008D480C">
                                <w:rPr>
                                  <w:rFonts w:ascii="Arial" w:hAnsi="Arial" w:cs="Arial"/>
                                  <w:bCs/>
                                  <w:color w:val="000000"/>
                                  <w:sz w:val="16"/>
                                  <w:szCs w:val="16"/>
                                </w:rPr>
                                <w:t>Surfaces Communes Voyageurs</w:t>
                              </w:r>
                            </w:p>
                          </w:txbxContent>
                        </wps:txbx>
                        <wps:bodyPr rot="0" vert="horz" wrap="none" lIns="0" tIns="0" rIns="0" bIns="0" anchor="t" anchorCtr="0" upright="1">
                          <a:spAutoFit/>
                        </wps:bodyPr>
                      </wps:wsp>
                      <wps:wsp>
                        <wps:cNvPr id="2053" name="Rectangle 85"/>
                        <wps:cNvSpPr>
                          <a:spLocks noChangeArrowheads="1"/>
                        </wps:cNvSpPr>
                        <wps:spPr bwMode="auto">
                          <a:xfrm>
                            <a:off x="2833370" y="1758950"/>
                            <a:ext cx="589915" cy="339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3830B1" w:rsidRDefault="00D35536" w:rsidP="00033265">
                              <w:pPr>
                                <w:jc w:val="center"/>
                                <w:rPr>
                                  <w:color w:val="FFFFFF" w:themeColor="background1"/>
                                  <w:sz w:val="16"/>
                                  <w:szCs w:val="16"/>
                                </w:rPr>
                              </w:pPr>
                              <w:r w:rsidRPr="003830B1">
                                <w:rPr>
                                  <w:rFonts w:ascii="Arial" w:hAnsi="Arial" w:cs="Arial"/>
                                  <w:color w:val="FFFFFF" w:themeColor="background1"/>
                                  <w:sz w:val="16"/>
                                  <w:szCs w:val="16"/>
                                </w:rPr>
                                <w:t>Circulations voyageurs</w:t>
                              </w:r>
                            </w:p>
                          </w:txbxContent>
                        </wps:txbx>
                        <wps:bodyPr rot="0" vert="horz" wrap="square" lIns="0" tIns="0" rIns="0" bIns="0" anchor="t" anchorCtr="0" upright="1">
                          <a:noAutofit/>
                        </wps:bodyPr>
                      </wps:wsp>
                      <wps:wsp>
                        <wps:cNvPr id="2054" name="Freeform 86"/>
                        <wps:cNvSpPr>
                          <a:spLocks noEditPoints="1"/>
                        </wps:cNvSpPr>
                        <wps:spPr bwMode="auto">
                          <a:xfrm>
                            <a:off x="3948430" y="3910330"/>
                            <a:ext cx="186690" cy="111760"/>
                          </a:xfrm>
                          <a:custGeom>
                            <a:avLst/>
                            <a:gdLst>
                              <a:gd name="T0" fmla="*/ 0 w 294"/>
                              <a:gd name="T1" fmla="*/ 0 h 176"/>
                              <a:gd name="T2" fmla="*/ 294 w 294"/>
                              <a:gd name="T3" fmla="*/ 0 h 176"/>
                              <a:gd name="T4" fmla="*/ 294 w 294"/>
                              <a:gd name="T5" fmla="*/ 176 h 176"/>
                              <a:gd name="T6" fmla="*/ 0 w 294"/>
                              <a:gd name="T7" fmla="*/ 176 h 176"/>
                              <a:gd name="T8" fmla="*/ 0 w 294"/>
                              <a:gd name="T9" fmla="*/ 0 h 176"/>
                              <a:gd name="T10" fmla="*/ 12 w 294"/>
                              <a:gd name="T11" fmla="*/ 170 h 176"/>
                              <a:gd name="T12" fmla="*/ 6 w 294"/>
                              <a:gd name="T13" fmla="*/ 165 h 176"/>
                              <a:gd name="T14" fmla="*/ 289 w 294"/>
                              <a:gd name="T15" fmla="*/ 165 h 176"/>
                              <a:gd name="T16" fmla="*/ 283 w 294"/>
                              <a:gd name="T17" fmla="*/ 170 h 176"/>
                              <a:gd name="T18" fmla="*/ 283 w 294"/>
                              <a:gd name="T19" fmla="*/ 5 h 176"/>
                              <a:gd name="T20" fmla="*/ 289 w 294"/>
                              <a:gd name="T21" fmla="*/ 11 h 176"/>
                              <a:gd name="T22" fmla="*/ 6 w 294"/>
                              <a:gd name="T23" fmla="*/ 11 h 176"/>
                              <a:gd name="T24" fmla="*/ 12 w 294"/>
                              <a:gd name="T25" fmla="*/ 5 h 176"/>
                              <a:gd name="T26" fmla="*/ 12 w 294"/>
                              <a:gd name="T27" fmla="*/ 17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94" h="176">
                                <a:moveTo>
                                  <a:pt x="0" y="0"/>
                                </a:moveTo>
                                <a:lnTo>
                                  <a:pt x="294" y="0"/>
                                </a:lnTo>
                                <a:lnTo>
                                  <a:pt x="294" y="176"/>
                                </a:lnTo>
                                <a:lnTo>
                                  <a:pt x="0" y="176"/>
                                </a:lnTo>
                                <a:lnTo>
                                  <a:pt x="0" y="0"/>
                                </a:lnTo>
                                <a:close/>
                                <a:moveTo>
                                  <a:pt x="12" y="170"/>
                                </a:moveTo>
                                <a:lnTo>
                                  <a:pt x="6" y="165"/>
                                </a:lnTo>
                                <a:lnTo>
                                  <a:pt x="289" y="165"/>
                                </a:lnTo>
                                <a:lnTo>
                                  <a:pt x="283" y="170"/>
                                </a:lnTo>
                                <a:lnTo>
                                  <a:pt x="283" y="5"/>
                                </a:lnTo>
                                <a:lnTo>
                                  <a:pt x="289" y="11"/>
                                </a:lnTo>
                                <a:lnTo>
                                  <a:pt x="6" y="11"/>
                                </a:lnTo>
                                <a:lnTo>
                                  <a:pt x="12" y="5"/>
                                </a:lnTo>
                                <a:lnTo>
                                  <a:pt x="12" y="170"/>
                                </a:lnTo>
                                <a:close/>
                              </a:path>
                            </a:pathLst>
                          </a:custGeom>
                          <a:solidFill>
                            <a:srgbClr val="000000"/>
                          </a:solidFill>
                          <a:ln w="1">
                            <a:solidFill>
                              <a:srgbClr val="000000"/>
                            </a:solidFill>
                            <a:round/>
                            <a:headEnd/>
                            <a:tailEnd/>
                          </a:ln>
                        </wps:spPr>
                        <wps:bodyPr rot="0" vert="horz" wrap="square" lIns="91440" tIns="45720" rIns="91440" bIns="45720" anchor="t" anchorCtr="0" upright="1">
                          <a:noAutofit/>
                        </wps:bodyPr>
                      </wps:wsp>
                      <wps:wsp>
                        <wps:cNvPr id="2055" name="Rectangle 87"/>
                        <wps:cNvSpPr>
                          <a:spLocks noChangeArrowheads="1"/>
                        </wps:cNvSpPr>
                        <wps:spPr bwMode="auto">
                          <a:xfrm>
                            <a:off x="4186555" y="3902710"/>
                            <a:ext cx="1169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8D480C" w:rsidRDefault="00D35536" w:rsidP="00033265">
                              <w:pPr>
                                <w:rPr>
                                  <w:sz w:val="16"/>
                                  <w:szCs w:val="16"/>
                                </w:rPr>
                              </w:pPr>
                              <w:r w:rsidRPr="008D480C">
                                <w:rPr>
                                  <w:rFonts w:ascii="Arial" w:hAnsi="Arial" w:cs="Arial"/>
                                  <w:bCs/>
                                  <w:color w:val="000000"/>
                                  <w:sz w:val="16"/>
                                  <w:szCs w:val="16"/>
                                </w:rPr>
                                <w:t>Surfaces non utiles Gares</w:t>
                              </w:r>
                            </w:p>
                          </w:txbxContent>
                        </wps:txbx>
                        <wps:bodyPr rot="0" vert="horz" wrap="none" lIns="0" tIns="0" rIns="0" bIns="0" anchor="t" anchorCtr="0" upright="1">
                          <a:spAutoFit/>
                        </wps:bodyPr>
                      </wps:wsp>
                      <wps:wsp>
                        <wps:cNvPr id="2056" name="Freeform 88"/>
                        <wps:cNvSpPr>
                          <a:spLocks noEditPoints="1"/>
                        </wps:cNvSpPr>
                        <wps:spPr bwMode="auto">
                          <a:xfrm>
                            <a:off x="199390" y="3856355"/>
                            <a:ext cx="5410835" cy="426085"/>
                          </a:xfrm>
                          <a:custGeom>
                            <a:avLst/>
                            <a:gdLst>
                              <a:gd name="T0" fmla="*/ 0 w 8521"/>
                              <a:gd name="T1" fmla="*/ 0 h 671"/>
                              <a:gd name="T2" fmla="*/ 8521 w 8521"/>
                              <a:gd name="T3" fmla="*/ 0 h 671"/>
                              <a:gd name="T4" fmla="*/ 8521 w 8521"/>
                              <a:gd name="T5" fmla="*/ 671 h 671"/>
                              <a:gd name="T6" fmla="*/ 0 w 8521"/>
                              <a:gd name="T7" fmla="*/ 671 h 671"/>
                              <a:gd name="T8" fmla="*/ 0 w 8521"/>
                              <a:gd name="T9" fmla="*/ 0 h 671"/>
                              <a:gd name="T10" fmla="*/ 11 w 8521"/>
                              <a:gd name="T11" fmla="*/ 665 h 671"/>
                              <a:gd name="T12" fmla="*/ 6 w 8521"/>
                              <a:gd name="T13" fmla="*/ 659 h 671"/>
                              <a:gd name="T14" fmla="*/ 8515 w 8521"/>
                              <a:gd name="T15" fmla="*/ 659 h 671"/>
                              <a:gd name="T16" fmla="*/ 8509 w 8521"/>
                              <a:gd name="T17" fmla="*/ 665 h 671"/>
                              <a:gd name="T18" fmla="*/ 8509 w 8521"/>
                              <a:gd name="T19" fmla="*/ 6 h 671"/>
                              <a:gd name="T20" fmla="*/ 8515 w 8521"/>
                              <a:gd name="T21" fmla="*/ 12 h 671"/>
                              <a:gd name="T22" fmla="*/ 6 w 8521"/>
                              <a:gd name="T23" fmla="*/ 12 h 671"/>
                              <a:gd name="T24" fmla="*/ 11 w 8521"/>
                              <a:gd name="T25" fmla="*/ 6 h 671"/>
                              <a:gd name="T26" fmla="*/ 11 w 8521"/>
                              <a:gd name="T27" fmla="*/ 665 h 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21" h="671">
                                <a:moveTo>
                                  <a:pt x="0" y="0"/>
                                </a:moveTo>
                                <a:lnTo>
                                  <a:pt x="8521" y="0"/>
                                </a:lnTo>
                                <a:lnTo>
                                  <a:pt x="8521" y="671"/>
                                </a:lnTo>
                                <a:lnTo>
                                  <a:pt x="0" y="671"/>
                                </a:lnTo>
                                <a:lnTo>
                                  <a:pt x="0" y="0"/>
                                </a:lnTo>
                                <a:close/>
                                <a:moveTo>
                                  <a:pt x="11" y="665"/>
                                </a:moveTo>
                                <a:lnTo>
                                  <a:pt x="6" y="659"/>
                                </a:lnTo>
                                <a:lnTo>
                                  <a:pt x="8515" y="659"/>
                                </a:lnTo>
                                <a:lnTo>
                                  <a:pt x="8509" y="665"/>
                                </a:lnTo>
                                <a:lnTo>
                                  <a:pt x="8509" y="6"/>
                                </a:lnTo>
                                <a:lnTo>
                                  <a:pt x="8515" y="12"/>
                                </a:lnTo>
                                <a:lnTo>
                                  <a:pt x="6" y="12"/>
                                </a:lnTo>
                                <a:lnTo>
                                  <a:pt x="11" y="6"/>
                                </a:lnTo>
                                <a:lnTo>
                                  <a:pt x="11" y="665"/>
                                </a:lnTo>
                                <a:close/>
                              </a:path>
                            </a:pathLst>
                          </a:custGeom>
                          <a:solidFill>
                            <a:srgbClr val="000000"/>
                          </a:solidFill>
                          <a:ln w="1">
                            <a:solidFill>
                              <a:srgbClr val="000000"/>
                            </a:solidFill>
                            <a:round/>
                            <a:headEnd/>
                            <a:tailEnd/>
                          </a:ln>
                        </wps:spPr>
                        <wps:bodyPr rot="0" vert="horz" wrap="square" lIns="91440" tIns="45720" rIns="91440" bIns="45720" anchor="t" anchorCtr="0" upright="1">
                          <a:noAutofit/>
                        </wps:bodyPr>
                      </wps:wsp>
                      <wps:wsp>
                        <wps:cNvPr id="2057" name="Rectangle 89"/>
                        <wps:cNvSpPr>
                          <a:spLocks noChangeArrowheads="1"/>
                        </wps:cNvSpPr>
                        <wps:spPr bwMode="auto">
                          <a:xfrm>
                            <a:off x="2882265" y="2411095"/>
                            <a:ext cx="245110" cy="165100"/>
                          </a:xfrm>
                          <a:prstGeom prst="rect">
                            <a:avLst/>
                          </a:prstGeom>
                          <a:solidFill>
                            <a:srgbClr val="82BE00"/>
                          </a:solidFill>
                          <a:ln w="12700">
                            <a:solidFill>
                              <a:srgbClr val="82BE00"/>
                            </a:solidFill>
                            <a:miter lim="800000"/>
                            <a:headEnd/>
                            <a:tailEnd/>
                          </a:ln>
                        </wps:spPr>
                        <wps:txbx>
                          <w:txbxContent>
                            <w:p w:rsidR="00D35536" w:rsidRPr="00CB17DE" w:rsidRDefault="00D35536" w:rsidP="00033265">
                              <w:r w:rsidRPr="00CB17DE">
                                <w:rPr>
                                  <w:rFonts w:ascii="Arial" w:hAnsi="Arial" w:cs="Arial"/>
                                  <w:color w:val="000000"/>
                                  <w:sz w:val="14"/>
                                  <w:szCs w:val="14"/>
                                </w:rPr>
                                <w:t>AVFE</w:t>
                              </w:r>
                            </w:p>
                          </w:txbxContent>
                        </wps:txbx>
                        <wps:bodyPr rot="0" vert="horz" wrap="none" lIns="0" tIns="0" rIns="0" bIns="0" anchor="t" anchorCtr="0" upright="1">
                          <a:spAutoFit/>
                        </wps:bodyPr>
                      </wps:wsp>
                      <wps:wsp>
                        <wps:cNvPr id="2058" name="Rectangle 90"/>
                        <wps:cNvSpPr>
                          <a:spLocks noChangeArrowheads="1"/>
                        </wps:cNvSpPr>
                        <wps:spPr bwMode="auto">
                          <a:xfrm>
                            <a:off x="2859405" y="1224915"/>
                            <a:ext cx="443865" cy="139700"/>
                          </a:xfrm>
                          <a:prstGeom prst="rect">
                            <a:avLst/>
                          </a:prstGeom>
                          <a:noFill/>
                          <a:ln w="12700">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D35536" w:rsidRPr="009E4156" w:rsidRDefault="00D35536" w:rsidP="00033265">
                              <w:pPr>
                                <w:jc w:val="center"/>
                                <w:rPr>
                                  <w:color w:val="FFFFFF" w:themeColor="background1"/>
                                  <w:sz w:val="14"/>
                                  <w:szCs w:val="14"/>
                                </w:rPr>
                              </w:pPr>
                              <w:r w:rsidRPr="009E4156">
                                <w:rPr>
                                  <w:rFonts w:ascii="Arial" w:hAnsi="Arial" w:cs="Arial"/>
                                  <w:color w:val="FFFFFF" w:themeColor="background1"/>
                                  <w:sz w:val="14"/>
                                  <w:szCs w:val="14"/>
                                </w:rPr>
                                <w:t>Publicité</w:t>
                              </w:r>
                            </w:p>
                          </w:txbxContent>
                        </wps:txbx>
                        <wps:bodyPr rot="0" vert="horz" wrap="square" lIns="0" tIns="0" rIns="0" bIns="0" anchor="t" anchorCtr="0" upright="1">
                          <a:noAutofit/>
                        </wps:bodyPr>
                      </wps:wsp>
                      <wps:wsp>
                        <wps:cNvPr id="2059" name="Rectangle 91"/>
                        <wps:cNvSpPr>
                          <a:spLocks noChangeArrowheads="1"/>
                        </wps:cNvSpPr>
                        <wps:spPr bwMode="auto">
                          <a:xfrm>
                            <a:off x="3051810" y="387350"/>
                            <a:ext cx="1369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3830B1" w:rsidRDefault="00D35536" w:rsidP="00033265">
                              <w:pPr>
                                <w:rPr>
                                  <w:sz w:val="16"/>
                                  <w:szCs w:val="16"/>
                                </w:rPr>
                              </w:pPr>
                              <w:r w:rsidRPr="003830B1">
                                <w:rPr>
                                  <w:rFonts w:ascii="Arial" w:hAnsi="Arial" w:cs="Arial"/>
                                  <w:b/>
                                  <w:bCs/>
                                  <w:i/>
                                  <w:iCs/>
                                  <w:color w:val="000000"/>
                                  <w:sz w:val="16"/>
                                  <w:szCs w:val="16"/>
                                </w:rPr>
                                <w:t>Bâtiment Voyageurs (BV)</w:t>
                              </w:r>
                            </w:p>
                          </w:txbxContent>
                        </wps:txbx>
                        <wps:bodyPr rot="0" vert="horz" wrap="square" lIns="0" tIns="0" rIns="0" bIns="0" anchor="t" anchorCtr="0" upright="1">
                          <a:spAutoFit/>
                        </wps:bodyPr>
                      </wps:wsp>
                      <wps:wsp>
                        <wps:cNvPr id="2060" name="Rectangle 92"/>
                        <wps:cNvSpPr>
                          <a:spLocks noChangeArrowheads="1"/>
                        </wps:cNvSpPr>
                        <wps:spPr bwMode="auto">
                          <a:xfrm>
                            <a:off x="0" y="385445"/>
                            <a:ext cx="149415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9E4156" w:rsidRDefault="00D35536" w:rsidP="00033265">
                              <w:pPr>
                                <w:rPr>
                                  <w:sz w:val="16"/>
                                  <w:szCs w:val="16"/>
                                </w:rPr>
                              </w:pPr>
                              <w:r w:rsidRPr="009E4156">
                                <w:rPr>
                                  <w:rFonts w:ascii="Arial" w:hAnsi="Arial" w:cs="Arial"/>
                                  <w:b/>
                                  <w:bCs/>
                                  <w:i/>
                                  <w:iCs/>
                                  <w:color w:val="000000"/>
                                  <w:sz w:val="16"/>
                                  <w:szCs w:val="16"/>
                                </w:rPr>
                                <w:t>Bâtiment et Terrains annexes</w:t>
                              </w:r>
                            </w:p>
                          </w:txbxContent>
                        </wps:txbx>
                        <wps:bodyPr rot="0" vert="horz" wrap="square" lIns="0" tIns="0" rIns="0" bIns="0" anchor="t" anchorCtr="0" upright="1">
                          <a:noAutofit/>
                        </wps:bodyPr>
                      </wps:wsp>
                      <wps:wsp>
                        <wps:cNvPr id="2061" name="Rectangle 93"/>
                        <wps:cNvSpPr>
                          <a:spLocks noChangeArrowheads="1"/>
                        </wps:cNvSpPr>
                        <wps:spPr bwMode="auto">
                          <a:xfrm>
                            <a:off x="2113915" y="546100"/>
                            <a:ext cx="12992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2D19B1" w:rsidRDefault="00D35536" w:rsidP="00033265">
                              <w:pPr>
                                <w:rPr>
                                  <w:color w:val="D52B1E"/>
                                </w:rPr>
                              </w:pPr>
                              <w:r w:rsidRPr="002D19B1">
                                <w:rPr>
                                  <w:rFonts w:ascii="Arial" w:hAnsi="Arial" w:cs="Arial"/>
                                  <w:b/>
                                  <w:bCs/>
                                  <w:i/>
                                  <w:iCs/>
                                  <w:color w:val="D52B1E"/>
                                  <w:sz w:val="14"/>
                                  <w:szCs w:val="14"/>
                                </w:rPr>
                                <w:t>Zones accessibles au public</w:t>
                              </w:r>
                            </w:p>
                          </w:txbxContent>
                        </wps:txbx>
                        <wps:bodyPr rot="0" vert="horz" wrap="square" lIns="0" tIns="0" rIns="0" bIns="0" anchor="t" anchorCtr="0" upright="1">
                          <a:spAutoFit/>
                        </wps:bodyPr>
                      </wps:wsp>
                      <wps:wsp>
                        <wps:cNvPr id="2062" name="Rectangle 94"/>
                        <wps:cNvSpPr>
                          <a:spLocks noChangeArrowheads="1"/>
                        </wps:cNvSpPr>
                        <wps:spPr bwMode="auto">
                          <a:xfrm>
                            <a:off x="52070" y="2356485"/>
                            <a:ext cx="1433195" cy="631825"/>
                          </a:xfrm>
                          <a:prstGeom prst="rect">
                            <a:avLst/>
                          </a:prstGeom>
                          <a:solidFill>
                            <a:srgbClr val="A1006B"/>
                          </a:solidFill>
                          <a:ln w="12700">
                            <a:solidFill>
                              <a:srgbClr val="A1006B"/>
                            </a:solidFill>
                            <a:miter lim="800000"/>
                            <a:headEnd/>
                            <a:tailEnd/>
                          </a:ln>
                        </wps:spPr>
                        <wps:txbx>
                          <w:txbxContent>
                            <w:p w:rsidR="00D35536" w:rsidRPr="008D480C" w:rsidRDefault="00D35536" w:rsidP="00033265">
                              <w:pPr>
                                <w:spacing w:before="240"/>
                                <w:jc w:val="center"/>
                                <w:rPr>
                                  <w:rFonts w:ascii="Arial" w:hAnsi="Arial" w:cs="Arial"/>
                                  <w:color w:val="FFFFFF" w:themeColor="background1"/>
                                  <w:sz w:val="20"/>
                                  <w:szCs w:val="20"/>
                                </w:rPr>
                              </w:pPr>
                              <w:r w:rsidRPr="008D480C">
                                <w:rPr>
                                  <w:rFonts w:ascii="Arial" w:hAnsi="Arial" w:cs="Arial"/>
                                  <w:color w:val="FFFFFF" w:themeColor="background1"/>
                                  <w:sz w:val="20"/>
                                  <w:szCs w:val="20"/>
                                </w:rPr>
                                <w:t>Stationnement</w:t>
                              </w:r>
                            </w:p>
                            <w:p w:rsidR="00D35536" w:rsidRPr="008D480C" w:rsidRDefault="00D35536" w:rsidP="00033265">
                              <w:pPr>
                                <w:jc w:val="center"/>
                                <w:rPr>
                                  <w:color w:val="FFFFFF" w:themeColor="background1"/>
                                  <w:sz w:val="20"/>
                                  <w:szCs w:val="20"/>
                                </w:rPr>
                              </w:pPr>
                              <w:r w:rsidRPr="008D480C">
                                <w:rPr>
                                  <w:rFonts w:ascii="Arial" w:hAnsi="Arial" w:cs="Arial"/>
                                  <w:color w:val="FFFFFF" w:themeColor="background1"/>
                                  <w:sz w:val="20"/>
                                  <w:szCs w:val="20"/>
                                </w:rPr>
                                <w:t>Non concédé</w:t>
                              </w:r>
                            </w:p>
                          </w:txbxContent>
                        </wps:txbx>
                        <wps:bodyPr rot="0" vert="horz" wrap="square" lIns="0" tIns="0" rIns="0" bIns="0" anchor="t" anchorCtr="0" upright="1">
                          <a:noAutofit/>
                        </wps:bodyPr>
                      </wps:wsp>
                      <wps:wsp>
                        <wps:cNvPr id="2063" name="Rectangle 95"/>
                        <wps:cNvSpPr>
                          <a:spLocks noChangeArrowheads="1"/>
                        </wps:cNvSpPr>
                        <wps:spPr bwMode="auto">
                          <a:xfrm>
                            <a:off x="3896360" y="3067685"/>
                            <a:ext cx="1582420" cy="288290"/>
                          </a:xfrm>
                          <a:prstGeom prst="rect">
                            <a:avLst/>
                          </a:prstGeom>
                          <a:solidFill>
                            <a:srgbClr val="0088CE"/>
                          </a:solidFill>
                          <a:ln w="12700">
                            <a:solidFill>
                              <a:srgbClr val="0088CE"/>
                            </a:solidFill>
                            <a:miter lim="800000"/>
                            <a:headEnd/>
                            <a:tailEnd/>
                          </a:ln>
                        </wps:spPr>
                        <wps:txbx>
                          <w:txbxContent>
                            <w:p w:rsidR="00D35536" w:rsidRDefault="00D35536" w:rsidP="00033265">
                              <w:pPr>
                                <w:spacing w:before="80"/>
                                <w:jc w:val="center"/>
                                <w:rPr>
                                  <w:rFonts w:ascii="Arial" w:hAnsi="Arial" w:cs="Arial"/>
                                  <w:b/>
                                  <w:bCs/>
                                  <w:i/>
                                  <w:iCs/>
                                  <w:color w:val="FFFFFF" w:themeColor="background1"/>
                                  <w:sz w:val="14"/>
                                  <w:szCs w:val="14"/>
                                </w:rPr>
                              </w:pPr>
                              <w:r>
                                <w:rPr>
                                  <w:rFonts w:ascii="Arial" w:hAnsi="Arial" w:cs="Arial"/>
                                  <w:b/>
                                  <w:bCs/>
                                  <w:i/>
                                  <w:iCs/>
                                  <w:color w:val="FFFFFF" w:themeColor="background1"/>
                                  <w:sz w:val="14"/>
                                  <w:szCs w:val="14"/>
                                </w:rPr>
                                <w:t>Marquises, Auvents</w:t>
                              </w:r>
                            </w:p>
                            <w:p w:rsidR="00D35536" w:rsidRPr="00CB17DE" w:rsidRDefault="00D35536" w:rsidP="00033265">
                              <w:pPr>
                                <w:jc w:val="center"/>
                                <w:rPr>
                                  <w:color w:val="FFFFFF" w:themeColor="background1"/>
                                  <w:sz w:val="14"/>
                                  <w:szCs w:val="14"/>
                                </w:rPr>
                              </w:pPr>
                              <w:r w:rsidRPr="00CB17DE">
                                <w:rPr>
                                  <w:rFonts w:ascii="Arial" w:hAnsi="Arial" w:cs="Arial"/>
                                  <w:b/>
                                  <w:bCs/>
                                  <w:i/>
                                  <w:iCs/>
                                  <w:color w:val="FFFFFF" w:themeColor="background1"/>
                                  <w:sz w:val="14"/>
                                  <w:szCs w:val="14"/>
                                </w:rPr>
                                <w:t>SNCF Réseau</w:t>
                              </w:r>
                            </w:p>
                          </w:txbxContent>
                        </wps:txbx>
                        <wps:bodyPr rot="0" vert="horz" wrap="square" lIns="0" tIns="0" rIns="0" bIns="0" anchor="t" anchorCtr="0" upright="1">
                          <a:noAutofit/>
                        </wps:bodyPr>
                      </wps:wsp>
                      <wps:wsp>
                        <wps:cNvPr id="2064" name="Rectangle 96"/>
                        <wps:cNvSpPr>
                          <a:spLocks noChangeArrowheads="1"/>
                        </wps:cNvSpPr>
                        <wps:spPr bwMode="auto">
                          <a:xfrm>
                            <a:off x="1566545" y="1656715"/>
                            <a:ext cx="996315" cy="785495"/>
                          </a:xfrm>
                          <a:prstGeom prst="rect">
                            <a:avLst/>
                          </a:prstGeom>
                          <a:solidFill>
                            <a:srgbClr val="82BE00"/>
                          </a:solidFill>
                          <a:ln w="12700">
                            <a:solidFill>
                              <a:srgbClr val="82BE00"/>
                            </a:solidFill>
                            <a:miter lim="800000"/>
                            <a:headEnd/>
                            <a:tailEnd/>
                          </a:ln>
                        </wps:spPr>
                        <wps:txbx>
                          <w:txbxContent>
                            <w:p w:rsidR="00D35536" w:rsidRPr="003830B1" w:rsidRDefault="00D35536" w:rsidP="00033265">
                              <w:pPr>
                                <w:spacing w:before="240"/>
                                <w:jc w:val="center"/>
                                <w:rPr>
                                  <w:rFonts w:ascii="Arial" w:hAnsi="Arial" w:cs="Arial"/>
                                  <w:color w:val="000000"/>
                                  <w:sz w:val="16"/>
                                  <w:szCs w:val="16"/>
                                </w:rPr>
                              </w:pPr>
                              <w:r w:rsidRPr="003830B1">
                                <w:rPr>
                                  <w:rFonts w:ascii="Arial" w:hAnsi="Arial" w:cs="Arial"/>
                                  <w:color w:val="000000"/>
                                  <w:sz w:val="16"/>
                                  <w:szCs w:val="16"/>
                                </w:rPr>
                                <w:t>Guichet de Vente</w:t>
                              </w:r>
                            </w:p>
                            <w:p w:rsidR="00D35536" w:rsidRPr="003830B1" w:rsidRDefault="00D35536" w:rsidP="00033265">
                              <w:pPr>
                                <w:jc w:val="center"/>
                                <w:rPr>
                                  <w:sz w:val="14"/>
                                  <w:szCs w:val="14"/>
                                </w:rPr>
                              </w:pPr>
                              <w:r w:rsidRPr="003830B1">
                                <w:rPr>
                                  <w:rFonts w:ascii="Arial" w:hAnsi="Arial" w:cs="Arial"/>
                                  <w:color w:val="000000"/>
                                  <w:sz w:val="14"/>
                                  <w:szCs w:val="14"/>
                                </w:rPr>
                                <w:t xml:space="preserve">(TER, Voyages SNCF, Transilien, </w:t>
                              </w:r>
                              <w:proofErr w:type="spellStart"/>
                              <w:r w:rsidRPr="003830B1">
                                <w:rPr>
                                  <w:rFonts w:ascii="Arial" w:hAnsi="Arial" w:cs="Arial"/>
                                  <w:color w:val="000000"/>
                                  <w:sz w:val="14"/>
                                  <w:szCs w:val="14"/>
                                </w:rPr>
                                <w:t>Thello</w:t>
                              </w:r>
                              <w:proofErr w:type="spellEnd"/>
                              <w:r w:rsidRPr="003830B1">
                                <w:rPr>
                                  <w:rFonts w:ascii="Arial" w:hAnsi="Arial" w:cs="Arial"/>
                                  <w:color w:val="000000"/>
                                  <w:sz w:val="14"/>
                                  <w:szCs w:val="14"/>
                                </w:rPr>
                                <w:t>…)</w:t>
                              </w:r>
                            </w:p>
                          </w:txbxContent>
                        </wps:txbx>
                        <wps:bodyPr rot="0" vert="horz" wrap="square" lIns="0" tIns="0" rIns="0" bIns="0" anchor="t" anchorCtr="0" upright="1">
                          <a:noAutofit/>
                        </wps:bodyPr>
                      </wps:wsp>
                      <wps:wsp>
                        <wps:cNvPr id="2065" name="Rectangle 97"/>
                        <wps:cNvSpPr>
                          <a:spLocks noChangeArrowheads="1"/>
                        </wps:cNvSpPr>
                        <wps:spPr bwMode="auto">
                          <a:xfrm>
                            <a:off x="2612390" y="2673985"/>
                            <a:ext cx="645795" cy="240665"/>
                          </a:xfrm>
                          <a:prstGeom prst="rect">
                            <a:avLst/>
                          </a:prstGeom>
                          <a:noFill/>
                          <a:ln w="12700">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D35536" w:rsidRPr="003830B1" w:rsidRDefault="00D35536" w:rsidP="00033265">
                              <w:pPr>
                                <w:jc w:val="center"/>
                                <w:rPr>
                                  <w:color w:val="FFFFFF" w:themeColor="background1"/>
                                </w:rPr>
                              </w:pPr>
                              <w:r w:rsidRPr="003830B1">
                                <w:rPr>
                                  <w:rFonts w:ascii="Arial" w:hAnsi="Arial" w:cs="Arial"/>
                                  <w:color w:val="FFFFFF" w:themeColor="background1"/>
                                  <w:sz w:val="14"/>
                                  <w:szCs w:val="14"/>
                                </w:rPr>
                                <w:t>COE, Salle de crise, régie</w:t>
                              </w:r>
                            </w:p>
                          </w:txbxContent>
                        </wps:txbx>
                        <wps:bodyPr rot="0" vert="horz" wrap="square" lIns="0" tIns="0" rIns="0" bIns="0" anchor="t" anchorCtr="0" upright="1">
                          <a:noAutofit/>
                        </wps:bodyPr>
                      </wps:wsp>
                      <wps:wsp>
                        <wps:cNvPr id="2066" name="Rectangle 98"/>
                        <wps:cNvSpPr>
                          <a:spLocks noChangeArrowheads="1"/>
                        </wps:cNvSpPr>
                        <wps:spPr bwMode="auto">
                          <a:xfrm>
                            <a:off x="1628775" y="2570480"/>
                            <a:ext cx="847725" cy="344170"/>
                          </a:xfrm>
                          <a:prstGeom prst="rect">
                            <a:avLst/>
                          </a:prstGeom>
                          <a:noFill/>
                          <a:ln w="12700">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D35536" w:rsidRPr="003830B1" w:rsidRDefault="00D35536" w:rsidP="00033265">
                              <w:pPr>
                                <w:spacing w:before="60"/>
                                <w:jc w:val="center"/>
                                <w:rPr>
                                  <w:color w:val="FFFFFF" w:themeColor="background1"/>
                                  <w:sz w:val="14"/>
                                  <w:szCs w:val="14"/>
                                </w:rPr>
                              </w:pPr>
                              <w:r w:rsidRPr="003830B1">
                                <w:rPr>
                                  <w:rFonts w:ascii="Arial" w:hAnsi="Arial" w:cs="Arial"/>
                                  <w:color w:val="FFFFFF" w:themeColor="background1"/>
                                  <w:sz w:val="14"/>
                                  <w:szCs w:val="14"/>
                                </w:rPr>
                                <w:t>Toilettes publiques, salles d’attente</w:t>
                              </w:r>
                            </w:p>
                          </w:txbxContent>
                        </wps:txbx>
                        <wps:bodyPr rot="0" vert="horz" wrap="square" lIns="0" tIns="0" rIns="0" bIns="0" anchor="t" anchorCtr="0" upright="1">
                          <a:noAutofit/>
                        </wps:bodyPr>
                      </wps:wsp>
                      <wps:wsp>
                        <wps:cNvPr id="2067" name="Rectangle 99"/>
                        <wps:cNvSpPr>
                          <a:spLocks noChangeArrowheads="1"/>
                        </wps:cNvSpPr>
                        <wps:spPr bwMode="auto">
                          <a:xfrm>
                            <a:off x="2133600" y="2715260"/>
                            <a:ext cx="21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CB17DE" w:rsidRDefault="00D35536" w:rsidP="00033265">
                              <w:r w:rsidRPr="00CB17DE">
                                <w:rPr>
                                  <w:rFonts w:ascii="Arial" w:hAnsi="Arial" w:cs="Arial"/>
                                  <w:color w:val="000000"/>
                                  <w:sz w:val="12"/>
                                  <w:szCs w:val="12"/>
                                </w:rPr>
                                <w:t xml:space="preserve">, </w:t>
                              </w:r>
                            </w:p>
                          </w:txbxContent>
                        </wps:txbx>
                        <wps:bodyPr rot="0" vert="horz" wrap="none" lIns="0" tIns="0" rIns="0" bIns="0" anchor="t" anchorCtr="0" upright="1">
                          <a:spAutoFit/>
                        </wps:bodyPr>
                      </wps:wsp>
                      <wps:wsp>
                        <wps:cNvPr id="2068" name="Rectangle 100"/>
                        <wps:cNvSpPr>
                          <a:spLocks noChangeArrowheads="1"/>
                        </wps:cNvSpPr>
                        <wps:spPr bwMode="auto">
                          <a:xfrm>
                            <a:off x="3948430" y="2221230"/>
                            <a:ext cx="842645" cy="759460"/>
                          </a:xfrm>
                          <a:prstGeom prst="rect">
                            <a:avLst/>
                          </a:prstGeom>
                          <a:solidFill>
                            <a:srgbClr val="82BE00"/>
                          </a:solidFill>
                          <a:ln w="9525">
                            <a:solidFill>
                              <a:srgbClr val="82BE00"/>
                            </a:solidFill>
                            <a:miter lim="800000"/>
                            <a:headEnd/>
                            <a:tailEnd/>
                          </a:ln>
                        </wps:spPr>
                        <wps:txbx>
                          <w:txbxContent>
                            <w:p w:rsidR="00D35536" w:rsidRPr="00442FCA" w:rsidRDefault="00D35536" w:rsidP="00033265">
                              <w:pPr>
                                <w:jc w:val="center"/>
                                <w:rPr>
                                  <w:rFonts w:ascii="Arial" w:hAnsi="Arial" w:cs="Arial"/>
                                  <w:color w:val="000000"/>
                                  <w:sz w:val="14"/>
                                  <w:szCs w:val="14"/>
                                </w:rPr>
                              </w:pPr>
                              <w:r w:rsidRPr="00442FCA">
                                <w:rPr>
                                  <w:rFonts w:ascii="Arial" w:hAnsi="Arial" w:cs="Arial"/>
                                  <w:color w:val="000000"/>
                                  <w:sz w:val="14"/>
                                  <w:szCs w:val="14"/>
                                </w:rPr>
                                <w:t>Surfaces SNCF</w:t>
                              </w:r>
                              <w:r>
                                <w:rPr>
                                  <w:rFonts w:ascii="Arial" w:hAnsi="Arial" w:cs="Arial"/>
                                  <w:color w:val="000000"/>
                                  <w:sz w:val="14"/>
                                  <w:szCs w:val="14"/>
                                </w:rPr>
                                <w:t> </w:t>
                              </w:r>
                              <w:r w:rsidRPr="00442FCA">
                                <w:rPr>
                                  <w:rFonts w:ascii="Arial" w:hAnsi="Arial" w:cs="Arial"/>
                                  <w:color w:val="000000"/>
                                  <w:sz w:val="14"/>
                                  <w:szCs w:val="14"/>
                                </w:rPr>
                                <w:t>Réseau</w:t>
                              </w:r>
                            </w:p>
                            <w:p w:rsidR="00D35536" w:rsidRPr="00442FCA" w:rsidRDefault="00D35536" w:rsidP="00033265">
                              <w:pPr>
                                <w:jc w:val="center"/>
                                <w:rPr>
                                  <w:rFonts w:ascii="Arial" w:hAnsi="Arial" w:cs="Arial"/>
                                  <w:color w:val="000000"/>
                                  <w:sz w:val="14"/>
                                  <w:szCs w:val="14"/>
                                </w:rPr>
                              </w:pPr>
                              <w:r w:rsidRPr="00442FCA">
                                <w:rPr>
                                  <w:rFonts w:ascii="Arial" w:hAnsi="Arial" w:cs="Arial"/>
                                  <w:color w:val="000000"/>
                                  <w:sz w:val="14"/>
                                  <w:szCs w:val="14"/>
                                </w:rPr>
                                <w:t>(</w:t>
                              </w:r>
                              <w:proofErr w:type="gramStart"/>
                              <w:r w:rsidRPr="00442FCA">
                                <w:rPr>
                                  <w:rFonts w:ascii="Arial" w:hAnsi="Arial" w:cs="Arial"/>
                                  <w:color w:val="000000"/>
                                  <w:sz w:val="14"/>
                                  <w:szCs w:val="14"/>
                                </w:rPr>
                                <w:t>locaux</w:t>
                              </w:r>
                              <w:proofErr w:type="gramEnd"/>
                              <w:r w:rsidRPr="00442FCA">
                                <w:rPr>
                                  <w:rFonts w:ascii="Arial" w:hAnsi="Arial" w:cs="Arial"/>
                                  <w:color w:val="000000"/>
                                  <w:sz w:val="14"/>
                                  <w:szCs w:val="14"/>
                                </w:rPr>
                                <w:t xml:space="preserve"> techniques, de sécurité ferroviaire)</w:t>
                              </w:r>
                            </w:p>
                          </w:txbxContent>
                        </wps:txbx>
                        <wps:bodyPr rot="0" vert="horz" wrap="square" lIns="72000" tIns="0" rIns="72000" bIns="0" anchor="t" anchorCtr="0" upright="1">
                          <a:noAutofit/>
                        </wps:bodyPr>
                      </wps:wsp>
                      <wps:wsp>
                        <wps:cNvPr id="2069" name="Rectangle 101"/>
                        <wps:cNvSpPr>
                          <a:spLocks noChangeArrowheads="1"/>
                        </wps:cNvSpPr>
                        <wps:spPr bwMode="auto">
                          <a:xfrm>
                            <a:off x="3952240" y="1290955"/>
                            <a:ext cx="1270635" cy="549910"/>
                          </a:xfrm>
                          <a:prstGeom prst="rect">
                            <a:avLst/>
                          </a:prstGeom>
                          <a:solidFill>
                            <a:srgbClr val="82BE00"/>
                          </a:solidFill>
                          <a:ln w="12700">
                            <a:solidFill>
                              <a:srgbClr val="82BE00"/>
                            </a:solidFill>
                            <a:miter lim="800000"/>
                            <a:headEnd/>
                            <a:tailEnd/>
                          </a:ln>
                        </wps:spPr>
                        <wps:txbx>
                          <w:txbxContent>
                            <w:p w:rsidR="00D35536" w:rsidRPr="00442FCA" w:rsidRDefault="00D35536" w:rsidP="00033265">
                              <w:pPr>
                                <w:jc w:val="center"/>
                                <w:rPr>
                                  <w:rFonts w:ascii="Arial" w:hAnsi="Arial" w:cs="Arial"/>
                                  <w:color w:val="000000"/>
                                  <w:sz w:val="14"/>
                                  <w:szCs w:val="14"/>
                                </w:rPr>
                              </w:pPr>
                              <w:r>
                                <w:rPr>
                                  <w:rFonts w:ascii="Arial" w:hAnsi="Arial" w:cs="Arial"/>
                                  <w:color w:val="000000"/>
                                  <w:sz w:val="14"/>
                                  <w:szCs w:val="14"/>
                                </w:rPr>
                                <w:t>Bureau administratif, local de service, réfectoire, réserves, archives…</w:t>
                              </w:r>
                            </w:p>
                          </w:txbxContent>
                        </wps:txbx>
                        <wps:bodyPr rot="0" vert="horz" wrap="square" lIns="108000" tIns="72000" rIns="108000" bIns="0" anchor="t" anchorCtr="0" upright="1">
                          <a:noAutofit/>
                        </wps:bodyPr>
                      </wps:wsp>
                      <wps:wsp>
                        <wps:cNvPr id="2070" name="Rectangle 102"/>
                        <wps:cNvSpPr>
                          <a:spLocks noChangeArrowheads="1"/>
                        </wps:cNvSpPr>
                        <wps:spPr bwMode="auto">
                          <a:xfrm>
                            <a:off x="4813935" y="2221230"/>
                            <a:ext cx="408940" cy="756285"/>
                          </a:xfrm>
                          <a:prstGeom prst="rect">
                            <a:avLst/>
                          </a:prstGeom>
                          <a:solidFill>
                            <a:srgbClr val="82BE00"/>
                          </a:solidFill>
                          <a:ln w="9525">
                            <a:solidFill>
                              <a:srgbClr val="82BE00"/>
                            </a:solidFill>
                            <a:miter lim="800000"/>
                            <a:headEnd/>
                            <a:tailEnd/>
                          </a:ln>
                        </wps:spPr>
                        <wps:txbx>
                          <w:txbxContent>
                            <w:p w:rsidR="00D35536" w:rsidRPr="00442FCA" w:rsidRDefault="00D35536" w:rsidP="00033265">
                              <w:pPr>
                                <w:spacing w:before="360"/>
                                <w:jc w:val="center"/>
                                <w:rPr>
                                  <w:sz w:val="14"/>
                                  <w:szCs w:val="14"/>
                                </w:rPr>
                              </w:pPr>
                              <w:r w:rsidRPr="00442FCA">
                                <w:rPr>
                                  <w:rFonts w:ascii="Arial" w:hAnsi="Arial" w:cs="Arial"/>
                                  <w:color w:val="000000"/>
                                  <w:sz w:val="14"/>
                                  <w:szCs w:val="14"/>
                                </w:rPr>
                                <w:t>SUGE</w:t>
                              </w:r>
                            </w:p>
                          </w:txbxContent>
                        </wps:txbx>
                        <wps:bodyPr rot="0" vert="horz" wrap="square" lIns="0" tIns="0" rIns="0" bIns="0" anchor="t" anchorCtr="0" upright="1">
                          <a:noAutofit/>
                        </wps:bodyPr>
                      </wps:wsp>
                      <wps:wsp>
                        <wps:cNvPr id="2071" name="Rectangle 103"/>
                        <wps:cNvSpPr>
                          <a:spLocks noChangeArrowheads="1"/>
                        </wps:cNvSpPr>
                        <wps:spPr bwMode="auto">
                          <a:xfrm>
                            <a:off x="4006850" y="546100"/>
                            <a:ext cx="1383665" cy="17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2D19B1" w:rsidRDefault="00D35536" w:rsidP="00033265">
                              <w:pPr>
                                <w:rPr>
                                  <w:color w:val="009AA6"/>
                                </w:rPr>
                              </w:pPr>
                              <w:r w:rsidRPr="002D19B1">
                                <w:rPr>
                                  <w:rFonts w:ascii="Arial" w:hAnsi="Arial" w:cs="Arial"/>
                                  <w:b/>
                                  <w:bCs/>
                                  <w:color w:val="009AA6"/>
                                  <w:sz w:val="14"/>
                                  <w:szCs w:val="14"/>
                                </w:rPr>
                                <w:t>Zones accessible aux salariés</w:t>
                              </w:r>
                            </w:p>
                          </w:txbxContent>
                        </wps:txbx>
                        <wps:bodyPr rot="0" vert="horz" wrap="square" lIns="0" tIns="0" rIns="0" bIns="0" anchor="t" anchorCtr="0" upright="1">
                          <a:noAutofit/>
                        </wps:bodyPr>
                      </wps:wsp>
                      <wps:wsp>
                        <wps:cNvPr id="2072" name="Rectangle 104"/>
                        <wps:cNvSpPr>
                          <a:spLocks noChangeArrowheads="1"/>
                        </wps:cNvSpPr>
                        <wps:spPr bwMode="auto">
                          <a:xfrm>
                            <a:off x="221615" y="4110990"/>
                            <a:ext cx="179705" cy="104775"/>
                          </a:xfrm>
                          <a:prstGeom prst="rect">
                            <a:avLst/>
                          </a:prstGeom>
                          <a:solidFill>
                            <a:srgbClr val="0088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3" name="Rectangle 105"/>
                        <wps:cNvSpPr>
                          <a:spLocks noChangeArrowheads="1"/>
                        </wps:cNvSpPr>
                        <wps:spPr bwMode="auto">
                          <a:xfrm>
                            <a:off x="455930" y="4072889"/>
                            <a:ext cx="116522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536" w:rsidRPr="008D480C" w:rsidRDefault="00D35536" w:rsidP="00033265">
                              <w:pPr>
                                <w:rPr>
                                  <w:sz w:val="16"/>
                                  <w:szCs w:val="16"/>
                                </w:rPr>
                              </w:pPr>
                              <w:r w:rsidRPr="008D480C">
                                <w:rPr>
                                  <w:rFonts w:ascii="Arial" w:hAnsi="Arial" w:cs="Arial"/>
                                  <w:bCs/>
                                  <w:color w:val="000000"/>
                                  <w:sz w:val="16"/>
                                  <w:szCs w:val="16"/>
                                </w:rPr>
                                <w:t>Surfaces SNCF Réseau</w:t>
                              </w:r>
                            </w:p>
                          </w:txbxContent>
                        </wps:txbx>
                        <wps:bodyPr rot="0" vert="horz" wrap="square" lIns="0" tIns="0" rIns="0" bIns="0" anchor="t" anchorCtr="0" upright="1">
                          <a:noAutofit/>
                        </wps:bodyPr>
                      </wps:wsp>
                      <wps:wsp>
                        <wps:cNvPr id="2074" name="Rectangle 106"/>
                        <wps:cNvSpPr>
                          <a:spLocks noChangeArrowheads="1"/>
                        </wps:cNvSpPr>
                        <wps:spPr bwMode="auto">
                          <a:xfrm>
                            <a:off x="48260" y="1564005"/>
                            <a:ext cx="1437005" cy="737870"/>
                          </a:xfrm>
                          <a:prstGeom prst="rect">
                            <a:avLst/>
                          </a:prstGeom>
                          <a:solidFill>
                            <a:srgbClr val="82BE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5536" w:rsidRDefault="00D35536" w:rsidP="00033265">
                              <w:pPr>
                                <w:spacing w:before="240"/>
                                <w:jc w:val="center"/>
                                <w:rPr>
                                  <w:rFonts w:ascii="Arial" w:hAnsi="Arial" w:cs="Arial"/>
                                  <w:color w:val="000000"/>
                                  <w:sz w:val="16"/>
                                  <w:szCs w:val="16"/>
                                </w:rPr>
                              </w:pPr>
                              <w:r w:rsidRPr="00CB17DE">
                                <w:rPr>
                                  <w:rFonts w:ascii="Arial" w:hAnsi="Arial" w:cs="Arial"/>
                                  <w:color w:val="000000"/>
                                  <w:sz w:val="16"/>
                                  <w:szCs w:val="16"/>
                                </w:rPr>
                                <w:t>Locataire Industriel</w:t>
                              </w:r>
                            </w:p>
                            <w:p w:rsidR="00D35536" w:rsidRPr="00CB17DE" w:rsidRDefault="00D35536" w:rsidP="00033265">
                              <w:pPr>
                                <w:jc w:val="center"/>
                              </w:pPr>
                              <w:r>
                                <w:rPr>
                                  <w:rFonts w:ascii="Arial" w:hAnsi="Arial" w:cs="Arial"/>
                                  <w:color w:val="000000"/>
                                  <w:sz w:val="16"/>
                                  <w:szCs w:val="16"/>
                                </w:rPr>
                                <w:t>Hall fret…</w:t>
                              </w:r>
                            </w:p>
                          </w:txbxContent>
                        </wps:txbx>
                        <wps:bodyPr rot="0" vert="horz" wrap="square" lIns="0" tIns="0" rIns="0" bIns="0" anchor="t" anchorCtr="0" upright="1">
                          <a:noAutofit/>
                        </wps:bodyPr>
                      </wps:wsp>
                      <wps:wsp>
                        <wps:cNvPr id="2075" name="Rectangle 107"/>
                        <wps:cNvSpPr>
                          <a:spLocks noChangeArrowheads="1"/>
                        </wps:cNvSpPr>
                        <wps:spPr bwMode="auto">
                          <a:xfrm>
                            <a:off x="213995" y="3067685"/>
                            <a:ext cx="1915795" cy="288290"/>
                          </a:xfrm>
                          <a:prstGeom prst="rect">
                            <a:avLst/>
                          </a:prstGeom>
                          <a:solidFill>
                            <a:srgbClr val="0088CE"/>
                          </a:solidFill>
                          <a:ln w="12700">
                            <a:solidFill>
                              <a:srgbClr val="0088CE"/>
                            </a:solidFill>
                            <a:miter lim="800000"/>
                            <a:headEnd/>
                            <a:tailEnd/>
                          </a:ln>
                        </wps:spPr>
                        <wps:txbx>
                          <w:txbxContent>
                            <w:p w:rsidR="00D35536" w:rsidRDefault="00D35536" w:rsidP="00033265">
                              <w:pPr>
                                <w:spacing w:before="80"/>
                                <w:jc w:val="center"/>
                                <w:rPr>
                                  <w:rFonts w:ascii="Arial" w:hAnsi="Arial" w:cs="Arial"/>
                                  <w:b/>
                                  <w:bCs/>
                                  <w:i/>
                                  <w:iCs/>
                                  <w:color w:val="FFFFFF" w:themeColor="background1"/>
                                  <w:sz w:val="14"/>
                                  <w:szCs w:val="14"/>
                                </w:rPr>
                              </w:pPr>
                              <w:r>
                                <w:rPr>
                                  <w:rFonts w:ascii="Arial" w:hAnsi="Arial" w:cs="Arial"/>
                                  <w:b/>
                                  <w:bCs/>
                                  <w:i/>
                                  <w:iCs/>
                                  <w:color w:val="FFFFFF" w:themeColor="background1"/>
                                  <w:sz w:val="14"/>
                                  <w:szCs w:val="14"/>
                                </w:rPr>
                                <w:t>Quais, souterrains, passerelles</w:t>
                              </w:r>
                            </w:p>
                            <w:p w:rsidR="00D35536" w:rsidRPr="00CB17DE" w:rsidRDefault="00D35536" w:rsidP="00033265">
                              <w:pPr>
                                <w:jc w:val="center"/>
                                <w:rPr>
                                  <w:color w:val="FFFFFF" w:themeColor="background1"/>
                                  <w:sz w:val="14"/>
                                  <w:szCs w:val="14"/>
                                </w:rPr>
                              </w:pPr>
                              <w:r w:rsidRPr="00CB17DE">
                                <w:rPr>
                                  <w:rFonts w:ascii="Arial" w:hAnsi="Arial" w:cs="Arial"/>
                                  <w:b/>
                                  <w:bCs/>
                                  <w:i/>
                                  <w:iCs/>
                                  <w:color w:val="FFFFFF" w:themeColor="background1"/>
                                  <w:sz w:val="14"/>
                                  <w:szCs w:val="14"/>
                                </w:rPr>
                                <w:t>SNCF Réseau</w:t>
                              </w:r>
                            </w:p>
                          </w:txbxContent>
                        </wps:txbx>
                        <wps:bodyPr rot="0" vert="horz" wrap="square" lIns="0" tIns="0" rIns="0" bIns="0" anchor="t" anchorCtr="0" upright="1">
                          <a:noAutofit/>
                        </wps:bodyPr>
                      </wps:wsp>
                      <wps:wsp>
                        <wps:cNvPr id="2076" name="Rectangle 108"/>
                        <wps:cNvSpPr>
                          <a:spLocks noChangeArrowheads="1"/>
                        </wps:cNvSpPr>
                        <wps:spPr bwMode="auto">
                          <a:xfrm>
                            <a:off x="3625850" y="729615"/>
                            <a:ext cx="315595" cy="2247900"/>
                          </a:xfrm>
                          <a:prstGeom prst="rect">
                            <a:avLst/>
                          </a:prstGeom>
                          <a:solidFill>
                            <a:srgbClr val="3C373C"/>
                          </a:solidFill>
                          <a:ln w="12700">
                            <a:solidFill>
                              <a:srgbClr val="3C373C"/>
                            </a:solidFill>
                            <a:miter lim="800000"/>
                            <a:headEnd/>
                            <a:tailEnd/>
                          </a:ln>
                        </wps:spPr>
                        <wps:txbx>
                          <w:txbxContent>
                            <w:p w:rsidR="00D35536" w:rsidRPr="009E4156" w:rsidRDefault="00D35536" w:rsidP="00033265">
                              <w:pPr>
                                <w:spacing w:before="120"/>
                                <w:jc w:val="center"/>
                                <w:rPr>
                                  <w:color w:val="FFFFFF" w:themeColor="background1"/>
                                  <w:sz w:val="14"/>
                                  <w:szCs w:val="14"/>
                                </w:rPr>
                              </w:pPr>
                              <w:r>
                                <w:rPr>
                                  <w:rFonts w:ascii="Arial" w:hAnsi="Arial" w:cs="Arial"/>
                                  <w:color w:val="FFFFFF" w:themeColor="background1"/>
                                  <w:sz w:val="14"/>
                                  <w:szCs w:val="14"/>
                                </w:rPr>
                                <w:t>Couloirs et parties communes</w:t>
                              </w:r>
                            </w:p>
                          </w:txbxContent>
                        </wps:txbx>
                        <wps:bodyPr rot="0" vert="vert" wrap="square" lIns="0" tIns="0" rIns="0" bIns="0" anchor="t" anchorCtr="0" upright="1">
                          <a:noAutofit/>
                        </wps:bodyPr>
                      </wps:wsp>
                      <wps:wsp>
                        <wps:cNvPr id="2077" name="Rectangle 109"/>
                        <wps:cNvSpPr>
                          <a:spLocks noChangeArrowheads="1"/>
                        </wps:cNvSpPr>
                        <wps:spPr bwMode="auto">
                          <a:xfrm>
                            <a:off x="2884170" y="2197100"/>
                            <a:ext cx="243205" cy="165100"/>
                          </a:xfrm>
                          <a:prstGeom prst="rect">
                            <a:avLst/>
                          </a:prstGeom>
                          <a:solidFill>
                            <a:srgbClr val="82BE00"/>
                          </a:solidFill>
                          <a:ln w="12700">
                            <a:solidFill>
                              <a:srgbClr val="82BE00"/>
                            </a:solidFill>
                            <a:miter lim="800000"/>
                            <a:headEnd/>
                            <a:tailEnd/>
                          </a:ln>
                        </wps:spPr>
                        <wps:txbx>
                          <w:txbxContent>
                            <w:p w:rsidR="00D35536" w:rsidRPr="00CB17DE" w:rsidRDefault="00D35536" w:rsidP="00033265">
                              <w:pPr>
                                <w:jc w:val="center"/>
                              </w:pPr>
                              <w:r>
                                <w:rPr>
                                  <w:rFonts w:ascii="Arial" w:hAnsi="Arial" w:cs="Arial"/>
                                  <w:color w:val="000000"/>
                                  <w:sz w:val="14"/>
                                  <w:szCs w:val="14"/>
                                </w:rPr>
                                <w:t>ART</w:t>
                              </w:r>
                            </w:p>
                          </w:txbxContent>
                        </wps:txbx>
                        <wps:bodyPr rot="0" vert="horz" wrap="square" lIns="0" tIns="0" rIns="0" bIns="0" anchor="t" anchorCtr="0" upright="1">
                          <a:spAutoFit/>
                        </wps:bodyPr>
                      </wps:wsp>
                      <wps:wsp>
                        <wps:cNvPr id="2078" name="Rectangle 110"/>
                        <wps:cNvSpPr>
                          <a:spLocks noChangeArrowheads="1"/>
                        </wps:cNvSpPr>
                        <wps:spPr bwMode="auto">
                          <a:xfrm>
                            <a:off x="3956050" y="1869440"/>
                            <a:ext cx="1266825" cy="327660"/>
                          </a:xfrm>
                          <a:prstGeom prst="rect">
                            <a:avLst/>
                          </a:prstGeom>
                          <a:solidFill>
                            <a:srgbClr val="82BE00"/>
                          </a:solidFill>
                          <a:ln w="12700">
                            <a:solidFill>
                              <a:srgbClr val="82BE00"/>
                            </a:solidFill>
                            <a:miter lim="800000"/>
                            <a:headEnd/>
                            <a:tailEnd/>
                          </a:ln>
                        </wps:spPr>
                        <wps:txbx>
                          <w:txbxContent>
                            <w:p w:rsidR="00D35536" w:rsidRPr="00754797" w:rsidRDefault="00D35536" w:rsidP="00033265">
                              <w:pPr>
                                <w:spacing w:before="120"/>
                                <w:jc w:val="center"/>
                                <w:rPr>
                                  <w:sz w:val="14"/>
                                  <w:szCs w:val="14"/>
                                </w:rPr>
                              </w:pPr>
                              <w:r w:rsidRPr="00754797">
                                <w:rPr>
                                  <w:rFonts w:ascii="Arial" w:hAnsi="Arial" w:cs="Arial"/>
                                  <w:color w:val="000000"/>
                                  <w:sz w:val="14"/>
                                  <w:szCs w:val="14"/>
                                </w:rPr>
                                <w:t>Couloirs et parties privatives</w:t>
                              </w:r>
                            </w:p>
                          </w:txbxContent>
                        </wps:txbx>
                        <wps:bodyPr rot="0" vert="horz" wrap="square" lIns="0" tIns="0" rIns="0" bIns="0" anchor="t" anchorCtr="0" upright="1">
                          <a:noAutofit/>
                        </wps:bodyPr>
                      </wps:wsp>
                      <wps:wsp>
                        <wps:cNvPr id="2079" name="Rectangle 111"/>
                        <wps:cNvSpPr>
                          <a:spLocks noChangeArrowheads="1"/>
                        </wps:cNvSpPr>
                        <wps:spPr bwMode="auto">
                          <a:xfrm>
                            <a:off x="3956050" y="729615"/>
                            <a:ext cx="1781175" cy="533400"/>
                          </a:xfrm>
                          <a:prstGeom prst="rect">
                            <a:avLst/>
                          </a:prstGeom>
                          <a:solidFill>
                            <a:srgbClr val="82BE00"/>
                          </a:solidFill>
                          <a:ln w="12700">
                            <a:solidFill>
                              <a:srgbClr val="82BE00"/>
                            </a:solidFill>
                            <a:miter lim="800000"/>
                            <a:headEnd/>
                            <a:tailEnd/>
                          </a:ln>
                        </wps:spPr>
                        <wps:txbx>
                          <w:txbxContent>
                            <w:p w:rsidR="00D35536" w:rsidRPr="00754797" w:rsidRDefault="00D35536" w:rsidP="00033265">
                              <w:pPr>
                                <w:spacing w:before="360"/>
                                <w:jc w:val="center"/>
                                <w:rPr>
                                  <w:sz w:val="14"/>
                                  <w:szCs w:val="14"/>
                                </w:rPr>
                              </w:pPr>
                              <w:r>
                                <w:rPr>
                                  <w:rFonts w:ascii="Arial" w:hAnsi="Arial" w:cs="Arial"/>
                                  <w:color w:val="000000"/>
                                  <w:sz w:val="14"/>
                                  <w:szCs w:val="14"/>
                                </w:rPr>
                                <w:t>Logements</w:t>
                              </w:r>
                            </w:p>
                          </w:txbxContent>
                        </wps:txbx>
                        <wps:bodyPr rot="0" vert="horz" wrap="square" lIns="0" tIns="0" rIns="0" bIns="0" anchor="t" anchorCtr="0" upright="1">
                          <a:noAutofit/>
                        </wps:bodyPr>
                      </wps:wsp>
                      <wps:wsp>
                        <wps:cNvPr id="2080" name="Rectangle 112"/>
                        <wps:cNvSpPr>
                          <a:spLocks noChangeArrowheads="1"/>
                        </wps:cNvSpPr>
                        <wps:spPr bwMode="auto">
                          <a:xfrm>
                            <a:off x="5256530" y="1293495"/>
                            <a:ext cx="480695" cy="903605"/>
                          </a:xfrm>
                          <a:prstGeom prst="rect">
                            <a:avLst/>
                          </a:prstGeom>
                          <a:noFill/>
                          <a:ln w="12700">
                            <a:solidFill>
                              <a:srgbClr val="3C373C"/>
                            </a:solidFill>
                            <a:miter lim="800000"/>
                            <a:headEnd/>
                            <a:tailEnd/>
                          </a:ln>
                          <a:extLst>
                            <a:ext uri="{909E8E84-426E-40DD-AFC4-6F175D3DCCD1}">
                              <a14:hiddenFill xmlns:a14="http://schemas.microsoft.com/office/drawing/2010/main">
                                <a:solidFill>
                                  <a:srgbClr val="3C373C"/>
                                </a:solidFill>
                              </a14:hiddenFill>
                            </a:ext>
                          </a:extLst>
                        </wps:spPr>
                        <wps:txbx>
                          <w:txbxContent>
                            <w:p w:rsidR="00D35536" w:rsidRPr="004B27CE" w:rsidRDefault="00D35536" w:rsidP="00033265">
                              <w:pPr>
                                <w:spacing w:before="120"/>
                                <w:jc w:val="center"/>
                                <w:rPr>
                                  <w:color w:val="002060"/>
                                  <w:sz w:val="14"/>
                                  <w:szCs w:val="14"/>
                                </w:rPr>
                              </w:pPr>
                              <w:r w:rsidRPr="004B27CE">
                                <w:rPr>
                                  <w:rFonts w:ascii="Arial" w:hAnsi="Arial" w:cs="Arial"/>
                                  <w:color w:val="002060"/>
                                  <w:sz w:val="14"/>
                                  <w:szCs w:val="14"/>
                                </w:rPr>
                                <w:t>Locaux techniques</w:t>
                              </w:r>
                            </w:p>
                          </w:txbxContent>
                        </wps:txbx>
                        <wps:bodyPr rot="0" vert="vert" wrap="square" lIns="72000" tIns="72000" rIns="72000" bIns="72000" anchor="t" anchorCtr="0" upright="1">
                          <a:noAutofit/>
                        </wps:bodyPr>
                      </wps:wsp>
                      <wps:wsp>
                        <wps:cNvPr id="2081" name="Rectangle 113"/>
                        <wps:cNvSpPr>
                          <a:spLocks noChangeArrowheads="1"/>
                        </wps:cNvSpPr>
                        <wps:spPr bwMode="auto">
                          <a:xfrm>
                            <a:off x="5256530" y="2221230"/>
                            <a:ext cx="480695" cy="756285"/>
                          </a:xfrm>
                          <a:prstGeom prst="rect">
                            <a:avLst/>
                          </a:prstGeom>
                          <a:noFill/>
                          <a:ln w="12700">
                            <a:solidFill>
                              <a:srgbClr val="3C373C"/>
                            </a:solidFill>
                            <a:miter lim="800000"/>
                            <a:headEnd/>
                            <a:tailEnd/>
                          </a:ln>
                          <a:extLst>
                            <a:ext uri="{909E8E84-426E-40DD-AFC4-6F175D3DCCD1}">
                              <a14:hiddenFill xmlns:a14="http://schemas.microsoft.com/office/drawing/2010/main">
                                <a:solidFill>
                                  <a:srgbClr val="3C373C"/>
                                </a:solidFill>
                              </a14:hiddenFill>
                            </a:ext>
                          </a:extLst>
                        </wps:spPr>
                        <wps:txbx>
                          <w:txbxContent>
                            <w:p w:rsidR="00D35536" w:rsidRPr="004B27CE" w:rsidRDefault="00D35536" w:rsidP="00033265">
                              <w:pPr>
                                <w:spacing w:before="120"/>
                                <w:jc w:val="center"/>
                                <w:rPr>
                                  <w:color w:val="002060"/>
                                  <w:sz w:val="14"/>
                                  <w:szCs w:val="14"/>
                                </w:rPr>
                              </w:pPr>
                              <w:r>
                                <w:rPr>
                                  <w:rFonts w:ascii="Arial" w:hAnsi="Arial" w:cs="Arial"/>
                                  <w:color w:val="002060"/>
                                  <w:sz w:val="14"/>
                                  <w:szCs w:val="14"/>
                                </w:rPr>
                                <w:t>Caves &amp; greniers</w:t>
                              </w:r>
                            </w:p>
                          </w:txbxContent>
                        </wps:txbx>
                        <wps:bodyPr rot="0" vert="vert" wrap="square" lIns="72000" tIns="72000" rIns="72000" bIns="72000" anchor="t" anchorCtr="0" upright="1">
                          <a:noAutofit/>
                        </wps:bodyPr>
                      </wps:wsp>
                      <wps:wsp>
                        <wps:cNvPr id="2082" name="Rectangle 114"/>
                        <wps:cNvSpPr>
                          <a:spLocks noChangeArrowheads="1"/>
                        </wps:cNvSpPr>
                        <wps:spPr bwMode="auto">
                          <a:xfrm>
                            <a:off x="1537970" y="706755"/>
                            <a:ext cx="2005330" cy="2303780"/>
                          </a:xfrm>
                          <a:prstGeom prst="rect">
                            <a:avLst/>
                          </a:prstGeom>
                          <a:noFill/>
                          <a:ln w="25400">
                            <a:solidFill>
                              <a:srgbClr val="D52B1E"/>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3" name="Rectangle 115"/>
                        <wps:cNvSpPr>
                          <a:spLocks noChangeArrowheads="1"/>
                        </wps:cNvSpPr>
                        <wps:spPr bwMode="auto">
                          <a:xfrm>
                            <a:off x="3610610" y="699135"/>
                            <a:ext cx="2149475" cy="2303780"/>
                          </a:xfrm>
                          <a:prstGeom prst="rect">
                            <a:avLst/>
                          </a:prstGeom>
                          <a:noFill/>
                          <a:ln w="25400">
                            <a:solidFill>
                              <a:srgbClr val="009AA6"/>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Zone de dessin 2084" o:spid="_x0000_s1026" editas="canvas" style="width:456.55pt;height:338.7pt;mso-position-horizontal-relative:char;mso-position-vertical-relative:line" coordsize="57981,43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">
                <v:shape id="_x0000_s1027" type="#_x0000_t75" style="position:absolute;width:57981;height:43014;visibility:visible;mso-wrap-style:square">
                  <v:fill o:detectmouseclick="t"/>
                  <v:path o:connecttype="none"/>
                </v:shape>
                <v:rect id="Rectangle 7" o:spid="_x0000_s1028" style="position:absolute;left:355;top:527;width:2441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W3NcMA&#10;AADaAAAADwAAAGRycy9kb3ducmV2LnhtbESPQWvCQBSE74X+h+UVvBTdmIPY6CqlIHgQitFDvT2y&#10;z2w0+zZkVxP7611B8DjMzDfMfNnbWlyp9ZVjBeNRAoK4cLriUsF+txpOQfiArLF2TApu5GG5eH+b&#10;Y6Zdx1u65qEUEcI+QwUmhCaT0heGLPqRa4ijd3StxRBlW0rdYhfhtpZpkkykxYrjgsGGfgwV5/xi&#10;Fax+/yrif7n9/Jp27lSkh9xsGqUGH/33DESgPrzCz/ZaK0jhcSXe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W3NcMAAADaAAAADwAAAAAAAAAAAAAAAACYAgAAZHJzL2Rv&#10;d25yZXYueG1sUEsFBgAAAAAEAAQA9QAAAIgDAAAAAA==&#10;" filled="f" stroked="f">
                  <v:textbox style="mso-fit-shape-to-text:t" inset="0,0,0,0">
                    <w:txbxContent>
                      <w:p w:rsidR="00D35536" w:rsidRPr="005545C1" w:rsidRDefault="00D35536" w:rsidP="00033265">
                        <w:r w:rsidRPr="005545C1">
                          <w:rPr>
                            <w:rFonts w:ascii="Arial" w:hAnsi="Arial" w:cs="Arial"/>
                            <w:b/>
                            <w:bCs/>
                            <w:color w:val="000000"/>
                            <w:sz w:val="16"/>
                            <w:szCs w:val="16"/>
                          </w:rPr>
                          <w:t xml:space="preserve">Représentation des types de </w:t>
                        </w:r>
                        <w:r>
                          <w:rPr>
                            <w:rFonts w:ascii="Arial" w:hAnsi="Arial" w:cs="Arial"/>
                            <w:b/>
                            <w:bCs/>
                            <w:color w:val="000000"/>
                            <w:sz w:val="16"/>
                            <w:szCs w:val="16"/>
                          </w:rPr>
                          <w:t>surfaces en gare</w:t>
                        </w:r>
                      </w:p>
                    </w:txbxContent>
                  </v:textbox>
                </v:rect>
                <v:rect id="Rectangle 8" o:spid="_x0000_s1029" style="position:absolute;left:15671;top:7296;width:19533;height:22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pvO8MA&#10;AADaAAAADwAAAGRycy9kb3ducmV2LnhtbESPQWvCQBSE74L/YXmCN92kYCipq4hSogchVen5kX0m&#10;wezbNLtN0n/fFQo9DjPzDbPejqYRPXWutqwgXkYgiAuray4V3K7vi1cQziNrbCyTgh9ysN1MJ2tM&#10;tR34g/qLL0WAsEtRQeV9m0rpiooMuqVtiYN3t51BH2RXSt3hEOCmkS9RlEiDNYeFClvaV1Q8Lt9G&#10;QXaX+ee56VfXw3DKsy9elfHtpNR8Nu7eQHga/X/4r33UChJ4Xg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pvO8MAAADaAAAADwAAAAAAAAAAAAAAAACYAgAAZHJzL2Rv&#10;d25yZXYueG1sUEsFBgAAAAAEAAQA9QAAAIgDAAAAAA==&#10;" fillcolor="#a1006b" strokecolor="#a1006b" strokeweight="1pt"/>
                <v:rect id="Rectangle 9" o:spid="_x0000_s1030" style="position:absolute;left:15671;top:11106;width:9957;height:5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i5+8EA&#10;AADbAAAADwAAAGRycy9kb3ducmV2LnhtbERP22rCQBB9L/gPywh9q5tYEImuUgqK2OTBywcM2TEJ&#10;ZmdjdnPp33cLgm9zONdZb0dTi55aV1lWEM8iEMS51RUXCq6X3ccShPPIGmvLpOCXHGw3k7c1JtoO&#10;fKL+7AsRQtglqKD0vkmkdHlJBt3MNsSBu9nWoA+wLaRucQjhppbzKFpIgxWHhhIb+i4pv587o2AZ&#10;nxZVam2c7vY/Q9dkx2yvH0q9T8evFQhPo3+Jn+6DDvM/4f+XcID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IufvBAAAA2wAAAA8AAAAAAAAAAAAAAAAAmAIAAGRycy9kb3du&#10;cmV2LnhtbFBLBQYAAAAABAAEAPUAAACGAwAAAAA=&#10;" fillcolor="#b9b9b9" strokecolor="#b9b9b9" strokeweight="1pt">
                  <v:textbox inset="0,0,0,0">
                    <w:txbxContent>
                      <w:p w:rsidR="00D35536" w:rsidRPr="003830B1" w:rsidRDefault="00D35536" w:rsidP="00033265">
                        <w:pPr>
                          <w:spacing w:before="240"/>
                          <w:jc w:val="center"/>
                          <w:rPr>
                            <w:rFonts w:ascii="Arial" w:hAnsi="Arial" w:cs="Arial"/>
                            <w:color w:val="000000"/>
                            <w:sz w:val="16"/>
                            <w:szCs w:val="16"/>
                          </w:rPr>
                        </w:pPr>
                        <w:r w:rsidRPr="003830B1">
                          <w:rPr>
                            <w:rFonts w:ascii="Arial" w:hAnsi="Arial" w:cs="Arial"/>
                            <w:color w:val="000000"/>
                            <w:sz w:val="16"/>
                            <w:szCs w:val="16"/>
                          </w:rPr>
                          <w:t>Espace Concédé</w:t>
                        </w:r>
                      </w:p>
                      <w:p w:rsidR="00D35536" w:rsidRPr="003830B1" w:rsidRDefault="00D35536" w:rsidP="00033265">
                        <w:pPr>
                          <w:jc w:val="center"/>
                          <w:rPr>
                            <w:sz w:val="16"/>
                            <w:szCs w:val="16"/>
                          </w:rPr>
                        </w:pPr>
                        <w:r w:rsidRPr="003830B1">
                          <w:rPr>
                            <w:rFonts w:ascii="Arial" w:hAnsi="Arial" w:cs="Arial"/>
                            <w:color w:val="000000"/>
                            <w:sz w:val="16"/>
                            <w:szCs w:val="16"/>
                          </w:rPr>
                          <w:t>(Commerce)</w:t>
                        </w:r>
                      </w:p>
                    </w:txbxContent>
                  </v:textbox>
                </v:rect>
                <v:rect id="Rectangle 10" o:spid="_x0000_s1031" style="position:absolute;left:21932;top:30676;width:7373;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rbfcMA&#10;AADbAAAADwAAAGRycy9kb3ducmV2LnhtbERPS2vCQBC+F/oflin0UnRjEUnTrCLio4iHNhbP0+zk&#10;QbOzIbvG+O+7gtDbfHzPSReDaURPnastK5iMIxDEudU1lwq+j5tRDMJ5ZI2NZVJwJQeL+eNDiom2&#10;F/6iPvOlCCHsElRQed8mUrq8IoNubFviwBW2M+gD7EqpO7yEcNPI1yiaSYM1h4YKW1pVlP9mZ6Pg&#10;Z7vuT8XpZXWN6e0Qm8x97ndOqeenYfkOwtPg/8V394cO86dw+yUc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rbfcMAAADbAAAADwAAAAAAAAAAAAAAAACYAgAAZHJzL2Rv&#10;d25yZXYueG1sUEsFBgAAAAAEAAQA9QAAAIgDAAAAAA==&#10;" fillcolor="#a1006b" strokecolor="#a1006b" strokeweight="1pt">
                  <v:textbox inset="0,0,0,0">
                    <w:txbxContent>
                      <w:p w:rsidR="00D35536" w:rsidRPr="00CB17DE" w:rsidRDefault="00D35536" w:rsidP="00033265">
                        <w:pPr>
                          <w:spacing w:before="120"/>
                          <w:jc w:val="center"/>
                          <w:rPr>
                            <w:sz w:val="20"/>
                            <w:szCs w:val="20"/>
                          </w:rPr>
                        </w:pPr>
                        <w:r w:rsidRPr="00CB17DE">
                          <w:rPr>
                            <w:rFonts w:ascii="Arial" w:hAnsi="Arial" w:cs="Arial"/>
                            <w:sz w:val="20"/>
                            <w:szCs w:val="20"/>
                          </w:rPr>
                          <w:t>Abris</w:t>
                        </w:r>
                      </w:p>
                    </w:txbxContent>
                  </v:textbox>
                </v:rect>
                <v:shape id="Freeform 11" o:spid="_x0000_s1032" style="position:absolute;left:1543;top:33921;width:54781;height:76;visibility:visible;mso-wrap-style:square;v-text-anchor:top" coordsize="117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vIk8MA&#10;AADbAAAADwAAAGRycy9kb3ducmV2LnhtbERPS2vCQBC+C/0PyxR60016sEl0I0VaKFQK2l68jdnJ&#10;A7OzYXfV1F/fLQje5uN7znI1ml6cyfnOsoJ0loAgrqzuuFHw8/0+zUD4gKyxt0wKfsnDqnyYLLHQ&#10;9sJbOu9CI2II+wIVtCEMhZS+asmgn9mBOHK1dQZDhK6R2uElhptePifJXBrsODa0ONC6peq4OxkF&#10;tUvz61t2+trP1582yXK9OaRBqafH8XUBItAY7uKb+0PH+S/w/0s8QJ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vIk8MAAADbAAAADwAAAAAAAAAAAAAAAACYAgAAZHJzL2Rv&#10;d25yZXYueG1sUEsFBgAAAAAEAAQA9QAAAIgDAAAAAA==&#10;" path="m8,l11704,v5,,8,4,8,8c11712,13,11709,16,11704,16l8,16c4,16,,13,,8,,4,4,,8,xe" fillcolor="black" strokeweight="3e-5mm">
                  <v:path arrowok="t" o:connecttype="custom" o:connectlocs="3742,0;5474403,0;5478145,3810;5474403,7620;3742,7620;0,3810;3742,0" o:connectangles="0,0,0,0,0,0,0"/>
                </v:shape>
                <v:rect id="Rectangle 12" o:spid="_x0000_s1033" style="position:absolute;left:1765;top:36918;width:54038;height: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Zjm8YA&#10;AADbAAAADwAAAGRycy9kb3ducmV2LnhtbESPT2vCQBDF7wW/wzJCb3WjLUWjmyCCtJQeWv8g3obs&#10;mASzszG71fjtO4dCbzO8N+/9ZpH3rlFX6kLt2cB4lIAiLrytuTSw266fpqBCRLbYeCYDdwqQZ4OH&#10;BabW3/ibrptYKgnhkKKBKsY21ToUFTkMI98Si3byncMoa1dq2+FNwl2jJ0nyqh3WLA0VtrSqqDhv&#10;fpyBcrnfjmer+/PlMH054ld7+XzjD2Meh/1yDipSH//Nf9fvVvAFVn6RAX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2Zjm8YAAADbAAAADwAAAAAAAAAAAAAAAACYAgAAZHJz&#10;L2Rvd25yZXYueG1sUEsFBgAAAAAEAAQA9QAAAIsDAAAAAA==&#10;" fillcolor="#969696" stroked="f"/>
                <v:rect id="Rectangle 13" o:spid="_x0000_s1034" style="position:absolute;left:54082;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rGAMIA&#10;AADbAAAADwAAAGRycy9kb3ducmV2LnhtbERPS4vCMBC+C/6HMII3TX0gWo0iwrIie3B9IN6GZmyL&#10;zaQ2Ueu/3wjC3ubje85sUZtCPKhyuWUFvW4EgjixOudUwWH/1RmDcB5ZY2GZFLzIwWLebMww1vbJ&#10;v/TY+VSEEHYxKsi8L2MpXZKRQde1JXHgLrYy6AOsUqkrfIZwU8h+FI2kwZxDQ4YlrTJKrru7UZAu&#10;j/veZPUa3E7j4Rm35e3nmzdKtVv1cgrCU+3/xR/3Wof5E3j/Eg6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sYAwgAAANsAAAAPAAAAAAAAAAAAAAAAAJgCAABkcnMvZG93&#10;bnJldi54bWxQSwUGAAAAAAQABAD1AAAAhwMAAAAA&#10;" fillcolor="#969696" stroked="f"/>
                <v:rect id="Rectangle 14" o:spid="_x0000_s1035" style="position:absolute;left:53257;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ylIMAA&#10;AADbAAAADwAAAGRycy9kb3ducmV2LnhtbERPy4rCMBTdC/5DuII7TXVk0GoUEWREXPhE3F2aa1ts&#10;bmoTtf69WQy4PJz3ZFabQjypcrllBb1uBII4sTrnVMHxsOwMQTiPrLGwTAre5GA2bTYmGGv74h09&#10;9z4VIYRdjAoy78tYSpdkZNB1bUkcuKutDPoAq1TqCl8h3BSyH0W/0mDOoSHDkhYZJbf9wyhI56dD&#10;b7R4/9zPw8EFt+V988drpdqtej4G4an2X/G/e6UV9MP68CX8AD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3ylIMAAAADbAAAADwAAAAAAAAAAAAAAAACYAgAAZHJzL2Rvd25y&#10;ZXYueG1sUEsFBgAAAAAEAAQA9QAAAIUDAAAAAA==&#10;" fillcolor="#969696" stroked="f"/>
                <v:rect id="Rectangle 15" o:spid="_x0000_s1036" style="position:absolute;left:52431;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AAu8YA&#10;AADbAAAADwAAAGRycy9kb3ducmV2LnhtbESPQWvCQBSE7wX/w/KE3uomtoiNrhICYik9WK2It0f2&#10;NQnNvo3ZbRL/fVcQehxm5htmuR5MLTpqXWVZQTyJQBDnVldcKPg6bJ7mIJxH1lhbJgVXcrBejR6W&#10;mGjb8yd1e1+IAGGXoILS+yaR0uUlGXQT2xAH79u2Bn2QbSF1i32Am1pOo2gmDVYcFkpsKCsp/9n/&#10;GgVFejzEr9n1+XKav5xx11w+tvyu1ON4SBcgPA3+P3xvv2kF0xhuX8IP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AAu8YAAADbAAAADwAAAAAAAAAAAAAAAACYAgAAZHJz&#10;L2Rvd25yZXYueG1sUEsFBgAAAAAEAAQA9QAAAIsDAAAAAA==&#10;" fillcolor="#969696" stroked="f"/>
                <v:rect id="Rectangle 16" o:spid="_x0000_s1037" style="position:absolute;left:51612;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ezMUA&#10;AADbAAAADwAAAGRycy9kb3ducmV2LnhtbESPT4vCMBTE74LfITzBm6bWZdFqFBFEWTzs+gfx9mie&#10;bbF5qU3U+u3NwsIeh5n5DTOdN6YUD6pdYVnBoB+BIE6tLjhTcNiveiMQziNrLC2Tghc5mM/arSkm&#10;2j75hx47n4kAYZeggtz7KpHSpTkZdH1bEQfvYmuDPsg6k7rGZ4CbUsZR9CkNFhwWcqxomVN63d2N&#10;gmxx3A/Gy9fwdhp9nPG7um3X/KVUt9MsJiA8Nf4//NfeaAVxDL9fwg+Qs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4p7MxQAAANsAAAAPAAAAAAAAAAAAAAAAAJgCAABkcnMv&#10;ZG93bnJldi54bWxQSwUGAAAAAAQABAD1AAAAigMAAAAA&#10;" fillcolor="#969696" stroked="f"/>
                <v:rect id="Rectangle 17" o:spid="_x0000_s1038" style="position:absolute;left:50711;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47V8UA&#10;AADbAAAADwAAAGRycy9kb3ducmV2LnhtbESPQWvCQBSE74L/YXlCb2ajKcVGVxFBWkoPaiylt0f2&#10;mQSzb2N2G+O/7woFj8PMfMMsVr2pRUetqywrmEQxCOLc6ooLBcdsO56BcB5ZY22ZFNzIwWo5HCww&#10;1fbKe+oOvhABwi5FBaX3TSqly0sy6CLbEAfvZFuDPsi2kLrFa4CbWk7j+EUarDgslNjQpqT8fPg1&#10;Cor1VzZ53dySy/fs+Qd3zeXzjT+Uehr16zkIT71/hP/b71rBNIH7l/A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rjtXxQAAANsAAAAPAAAAAAAAAAAAAAAAAJgCAABkcnMv&#10;ZG93bnJldi54bWxQSwUGAAAAAAQABAD1AAAAigMAAAAA&#10;" fillcolor="#969696" stroked="f"/>
                <v:rect id="Rectangle 18" o:spid="_x0000_s1039" style="position:absolute;left:49891;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ejI8UA&#10;AADbAAAADwAAAGRycy9kb3ducmV2LnhtbESPS4vCQBCE7wv+h6EFb+vEB0uMjiKCuCwe1hfircm0&#10;STDTEzOjxn/vLCx4LKrqK2oya0wp7lS7wrKCXjcCQZxaXXCmYL9bfsYgnEfWWFomBU9yMJu2PiaY&#10;aPvgDd23PhMBwi5BBbn3VSKlS3My6Lq2Ig7e2dYGfZB1JnWNjwA3pexH0Zc0WHBYyLGiRU7pZXsz&#10;CrL5YdcbLZ6D6zEenvC3uq5X/KNUp93MxyA8Nf4d/m9/awX9Ifx9CT9AT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R6MjxQAAANsAAAAPAAAAAAAAAAAAAAAAAJgCAABkcnMv&#10;ZG93bnJldi54bWxQSwUGAAAAAAQABAD1AAAAigMAAAAA&#10;" fillcolor="#969696" stroked="f"/>
                <v:rect id="Rectangle 19" o:spid="_x0000_s1040" style="position:absolute;left:49066;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sGuMUA&#10;AADbAAAADwAAAGRycy9kb3ducmV2LnhtbESPT4vCMBTE7wt+h/AEb2uq7opbjSKCuIgH/y3i7dE8&#10;22LzUpuo9dsbYcHjMDO/YUaT2hTiRpXLLSvotCMQxInVOacK9rv55wCE88gaC8uk4EEOJuPGxwhj&#10;be+8odvWpyJA2MWoIPO+jKV0SUYGXduWxME72cqgD7JKpa7wHuCmkN0o6kuDOYeFDEuaZZSct1ej&#10;IJ3+7To/s0fvchh8HXFdXlYLXirVatbTIQhPtX+H/9u/WkH3G15fwg+Q4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Cwa4xQAAANsAAAAPAAAAAAAAAAAAAAAAAJgCAABkcnMv&#10;ZG93bnJldi54bWxQSwUGAAAAAAQABAD1AAAAigMAAAAA&#10;" fillcolor="#969696" stroked="f"/>
                <v:rect id="Rectangle 20" o:spid="_x0000_s1041" style="position:absolute;left:48240;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mYz8QA&#10;AADbAAAADwAAAGRycy9kb3ducmV2LnhtbESPT4vCMBTE74LfIbwFb5qqi9SuUUQQRfaw/kO8PZq3&#10;bdnmpTZR67c3woLHYWZ+w0xmjSnFjWpXWFbQ70UgiFOrC84UHPbLbgzCeWSNpWVS8CAHs2m7NcFE&#10;2ztv6bbzmQgQdgkqyL2vEildmpNB17MVcfB+bW3QB1lnUtd4D3BTykEUjaTBgsNCjhUtckr/dlej&#10;IJsf9/3x4jG8nOLPM/5Ul+8Vb5TqfDTzLxCeGv8O/7fXWsFgBK8v4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ZmM/EAAAA2wAAAA8AAAAAAAAAAAAAAAAAmAIAAGRycy9k&#10;b3ducmV2LnhtbFBLBQYAAAAABAAEAPUAAACJAwAAAAA=&#10;" fillcolor="#969696" stroked="f"/>
                <v:rect id="Rectangle 21" o:spid="_x0000_s1042" style="position:absolute;left:47345;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9VMUA&#10;AADbAAAADwAAAGRycy9kb3ducmV2LnhtbESPT4vCMBTE7wt+h/AEb2uqLqtbjSKCuIgH/y3i7dE8&#10;22LzUpuo9dsbYcHjMDO/YUaT2hTiRpXLLSvotCMQxInVOacK9rv55wCE88gaC8uk4EEOJuPGxwhj&#10;be+8odvWpyJA2MWoIPO+jKV0SUYGXduWxME72cqgD7JKpa7wHuCmkN0o+pYGcw4LGZY0yyg5b69G&#10;QTr923V+Zo/e5TD4OuK6vKwWvFSq1aynQxCeav8O/7d/tYJuH15fwg+Q4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lT1UxQAAANsAAAAPAAAAAAAAAAAAAAAAAJgCAABkcnMv&#10;ZG93bnJldi54bWxQSwUGAAAAAAQABAD1AAAAigMAAAAA&#10;" fillcolor="#969696" stroked="f"/>
                <v:rect id="Rectangle 22" o:spid="_x0000_s1043" style="position:absolute;left:46520;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pJsAA&#10;AADbAAAADwAAAGRycy9kb3ducmV2LnhtbERPy4rCMBTdC/5DuII7TXVk0GoUEWREXPhE3F2aa1ts&#10;bmoTtf69WQy4PJz3ZFabQjypcrllBb1uBII4sTrnVMHxsOwMQTiPrLGwTAre5GA2bTYmGGv74h09&#10;9z4VIYRdjAoy78tYSpdkZNB1bUkcuKutDPoAq1TqCl8h3BSyH0W/0mDOoSHDkhYZJbf9wyhI56dD&#10;b7R4/9zPw8EFt+V988drpdqtej4G4an2X/G/e6UV9MPY8CX8AD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qpJsAAAADbAAAADwAAAAAAAAAAAAAAAACYAgAAZHJzL2Rvd25y&#10;ZXYueG1sUEsFBgAAAAAEAAQA9QAAAIUDAAAAAA==&#10;" fillcolor="#969696" stroked="f"/>
                <v:rect id="Rectangle 23" o:spid="_x0000_s1044" style="position:absolute;left:45700;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YMvcQA&#10;AADbAAAADwAAAGRycy9kb3ducmV2LnhtbESPT4vCMBTE74LfITzBm6bqsmg1igiiLB7Wf4i3R/Ns&#10;i81LbaLWb28WFjwOM/MbZjKrTSEeVLncsoJeNwJBnFidc6rgsF92hiCcR9ZYWCYFL3IwmzYbE4y1&#10;ffKWHjufigBhF6OCzPsyltIlGRl0XVsSB+9iK4M+yCqVusJngJtC9qPoWxrMOSxkWNIio+S6uxsF&#10;6fy4740Wr8HtNPw6429526z4R6l2q56PQXiq/Sf8315rBf0R/H0JP0B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GDL3EAAAA2wAAAA8AAAAAAAAAAAAAAAAAmAIAAGRycy9k&#10;b3ducmV2LnhtbFBLBQYAAAAABAAEAPUAAACJAwAAAAA=&#10;" fillcolor="#969696" stroked="f"/>
                <v:rect id="Rectangle 24" o:spid="_x0000_s1045" style="position:absolute;left:44875;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Uz/cAA&#10;AADbAAAADwAAAGRycy9kb3ducmV2LnhtbERPy4rCMBTdC/5DuII7TX0waDWKCMOIuPCJuLs017bY&#10;3NQmav17sxhweTjv6bw2hXhS5XLLCnrdCARxYnXOqYLj4bczAuE8ssbCMil4k4P5rNmYYqzti3f0&#10;3PtUhBB2MSrIvC9jKV2SkUHXtSVx4K62MugDrFKpK3yFcFPIfhT9SIM5h4YMS1pmlNz2D6MgXZwO&#10;vfHyPbifR8MLbsv75o/XSrVb9WICwlPtv+J/90orGIT14Uv4AXL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Uz/cAAAADbAAAADwAAAAAAAAAAAAAAAACYAgAAZHJzL2Rvd25y&#10;ZXYueG1sUEsFBgAAAAAEAAQA9QAAAIUDAAAAAA==&#10;" fillcolor="#969696" stroked="f"/>
                <v:rect id="Rectangle 25" o:spid="_x0000_s1046" style="position:absolute;left:43980;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mWZsQA&#10;AADbAAAADwAAAGRycy9kb3ducmV2LnhtbESPQYvCMBSE74L/ITzBm6bVRbRrFBFEWTy46rLs7dE8&#10;22LzUpuo9d8bQdjjMDPfMNN5Y0pxo9oVlhXE/QgEcWp1wZmC42HVG4NwHlljaZkUPMjBfNZuTTHR&#10;9s7fdNv7TAQIuwQV5N5XiZQuzcmg69uKOHgnWxv0QdaZ1DXeA9yUchBFI2mw4LCQY0XLnNLz/moU&#10;ZIufQzxZPoaX3/HHH+6qy3bNX0p1O83iE4Snxv+H3+2NVjCM4fUl/AA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plmbEAAAA2wAAAA8AAAAAAAAAAAAAAAAAmAIAAGRycy9k&#10;b3ducmV2LnhtbFBLBQYAAAAABAAEAPUAAACJAwAAAAA=&#10;" fillcolor="#969696" stroked="f"/>
                <v:rect id="Rectangle 26" o:spid="_x0000_s1047" style="position:absolute;left:43154;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cEcYA&#10;AADdAAAADwAAAGRycy9kb3ducmV2LnhtbESPT4vCMBTE78J+h/AEb5pWF9GuUURYFNnD+g/x9mje&#10;tsXmpTZR67c3woLHYWZ+w0xmjSnFjWpXWFYQ9yIQxKnVBWcK9rvv7giE88gaS8uk4EEOZtOP1gQT&#10;be+8odvWZyJA2CWoIPe+SqR0aU4GXc9WxMH7s7VBH2SdSV3jPcBNKftRNJQGCw4LOVa0yCk9b69G&#10;QTY/7OLx4jG4HEefJ/ytLj9LXivVaTfzLxCeGv8O/7dXWkE/iofwehOegJ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bcEcYAAADdAAAADwAAAAAAAAAAAAAAAACYAgAAZHJz&#10;L2Rvd25yZXYueG1sUEsFBgAAAAAEAAQA9QAAAIsDAAAAAA==&#10;" fillcolor="#969696" stroked="f"/>
                <v:rect id="Rectangle 27" o:spid="_x0000_s1048" style="position:absolute;left:42329;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p5iscA&#10;AADdAAAADwAAAGRycy9kb3ducmV2LnhtbESPW2vCQBSE3wv+h+UIvtVNtHiJriKCtJQ+eEV8O2SP&#10;STB7Nma3Gv99tyD4OMzMN8x03phS3Kh2hWUFcTcCQZxaXXCmYL9bvY9AOI+ssbRMCh7kYD5rvU0x&#10;0fbOG7ptfSYChF2CCnLvq0RKl+Zk0HVtRRy8s60N+iDrTOoa7wFuStmLooE0WHBYyLGiZU7pZftr&#10;FGSLwy4eLx/963H0ccJ1df355G+lOu1mMQHhqfGv8LP9pRX0ongI/2/CE5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6eYrHAAAA3QAAAA8AAAAAAAAAAAAAAAAAmAIAAGRy&#10;cy9kb3ducmV2LnhtbFBLBQYAAAAABAAEAPUAAACMAwAAAAA=&#10;" fillcolor="#969696" stroked="f"/>
                <v:rect id="Rectangle 28" o:spid="_x0000_s1049" style="position:absolute;left:41509;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t+MQA&#10;AADdAAAADwAAAGRycy9kb3ducmV2LnhtbERPTWvCQBC9F/wPywjemk2sFBtdRQRpKR6qsZTehuyY&#10;BLOzSXaN8d93DwWPj/e9XA+mFj11rrKsIIliEMS51RUXCk7Z7nkOwnlkjbVlUnAnB+vV6GmJqbY3&#10;PlB/9IUIIexSVFB636RSurwkgy6yDXHgzrYz6APsCqk7vIVwU8tpHL9KgxWHhhIb2paUX45Xo6DY&#10;fGfJ2/b+0v7MZ7/41bT7d/5UajIeNgsQngb/EP+7P7SCaZyEueFNe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l7fjEAAAA3QAAAA8AAAAAAAAAAAAAAAAAmAIAAGRycy9k&#10;b3ducmV2LnhtbFBLBQYAAAAABAAEAPUAAACJAwAAAAA=&#10;" fillcolor="#969696" stroked="f"/>
                <v:rect id="Rectangle 29" o:spid="_x0000_s1050" style="position:absolute;left:40608;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lIY8gA&#10;AADdAAAADwAAAGRycy9kb3ducmV2LnhtbESPT2vCQBTE70K/w/IK3swmWsREVxGhtJQe/NNSvD2y&#10;r0lo9m2S3cb47buC0OMwM79hVpvB1KKnzlWWFSRRDII4t7riQsHH6XmyAOE8ssbaMim4koPN+mG0&#10;wkzbCx+oP/pCBAi7DBWU3jeZlC4vyaCLbEMcvG/bGfRBdoXUHV4C3NRyGsdzabDisFBiQ7uS8p/j&#10;r1FQbD9PSbq7ztqvxdMZ9037/sJvSo0fh+0ShKfB/4fv7VetYBonKdzehCcg1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KUhjyAAAAN0AAAAPAAAAAAAAAAAAAAAAAJgCAABk&#10;cnMvZG93bnJldi54bWxQSwUGAAAAAAQABAD1AAAAjQMAAAAA&#10;" fillcolor="#969696" stroked="f"/>
                <v:rect id="Rectangle 30" o:spid="_x0000_s1051" style="position:absolute;left:39789;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8rQ8IA&#10;AADdAAAADwAAAGRycy9kb3ducmV2LnhtbERPy4rCMBTdD/gP4QruxtSODFqNIoKMiAufiLtLc22L&#10;zU1tota/N4sBl4fzHk8bU4oH1a6wrKDXjUAQp1YXnCk47BffAxDOI2ssLZOCFzmYTlpfY0y0ffKW&#10;HjufiRDCLkEFufdVIqVLczLourYiDtzF1gZ9gHUmdY3PEG5KGUfRrzRYcGjIsaJ5Tul1dzcKstlx&#10;3xvOXz+306B/xk11W//xSqlOu5mNQHhq/Ef8715qBXEUh/3hTXgCcv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ytDwgAAAN0AAAAPAAAAAAAAAAAAAAAAAJgCAABkcnMvZG93&#10;bnJldi54bWxQSwUGAAAAAAQABAD1AAAAhwMAAAAA&#10;" fillcolor="#969696" stroked="f"/>
                <v:rect id="Rectangle 31" o:spid="_x0000_s1052" style="position:absolute;left:38963;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OO2McA&#10;AADdAAAADwAAAGRycy9kb3ducmV2LnhtbESPT2vCQBTE70K/w/IK3nSTKKIxGxGhtEgPrX8Qb4/s&#10;axKafRuzW43fvlsQehxm5jdMtupNI67UudqygngcgSAurK65VHDYv4zmIJxH1thYJgV3crDKnwYZ&#10;ptre+JOuO1+KAGGXooLK+zaV0hUVGXRj2xIH78t2Bn2QXSl1h7cAN41MomgmDdYcFipsaVNR8b37&#10;MQrK9XEfLzb3yeU0n57xo728v/JWqeFzv16C8NT7//Cj/aYVJFESw9+b8ARk/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zjtjHAAAA3QAAAA8AAAAAAAAAAAAAAAAAmAIAAGRy&#10;cy9kb3ducmV2LnhtbFBLBQYAAAAABAAEAPUAAACMAwAAAAA=&#10;" fillcolor="#969696" stroked="f"/>
                <v:rect id="Rectangle 32" o:spid="_x0000_s1053" style="position:absolute;left:38138;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r8cA&#10;AADdAAAADwAAAGRycy9kb3ducmV2LnhtbESPQWvCQBSE7wX/w/KE3uomaREbXSUIYik9WK2It0f2&#10;NQnNvo3ZbRL/fVcQehxm5htmsRpMLTpqXWVZQTyJQBDnVldcKPg6bJ5mIJxH1lhbJgVXcrBajh4W&#10;mGrb8yd1e1+IAGGXooLS+yaV0uUlGXQT2xAH79u2Bn2QbSF1i32Am1omUTSVBisOCyU2tC4p/9n/&#10;GgVFdjzEr+vr8+U0eznjrrl8bPldqcfxkM1BeBr8f/jeftMKkihJ4PYmP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hEK/HAAAA3QAAAA8AAAAAAAAAAAAAAAAAmAIAAGRy&#10;cy9kb3ducmV2LnhtbFBLBQYAAAAABAAEAPUAAACMAwAAAAA=&#10;" fillcolor="#969696" stroked="f"/>
                <v:rect id="Rectangle 33" o:spid="_x0000_s1054" style="position:absolute;left:37242;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21NMgA&#10;AADdAAAADwAAAGRycy9kb3ducmV2LnhtbESPS2vDMBCE74X8B7GF3hr5UUrqRAkmEFpKD3mVkNti&#10;bWxTa+VYquP8+ypQyHGYmW+Y2WIwjeipc7VlBfE4AkFcWF1zqWC/Wz1PQDiPrLGxTAqu5GAxHz3M&#10;MNP2whvqt74UAcIuQwWV920mpSsqMujGtiUO3sl2Bn2QXSl1h5cAN41MouhVGqw5LFTY0rKi4mf7&#10;axSU+fcuflte0/Nh8nLEdXv+eudPpZ4eh3wKwtPg7+H/9odWkERJCrc34Qn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rbU0yAAAAN0AAAAPAAAAAAAAAAAAAAAAAJgCAABk&#10;cnMvZG93bnJldi54bWxQSwUGAAAAAAQABAD1AAAAjQMAAAAA&#10;" fillcolor="#969696" stroked="f"/>
                <v:rect id="Rectangle 34" o:spid="_x0000_s1055" style="position:absolute;left:36417;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QtQMYA&#10;AADdAAAADwAAAGRycy9kb3ducmV2LnhtbESPT4vCMBTE78J+h/AEb5paRbRrFBEWRfbgnxXx9mje&#10;tsXmpTZR67ffCMIeh5n5DTOdN6YUd6pdYVlBvxeBIE6tLjhT8HP46o5BOI+ssbRMCp7kYD77aE0x&#10;0fbBO7rvfSYChF2CCnLvq0RKl+Zk0PVsRRy8X1sb9EHWmdQ1PgLclDKOopE0WHBYyLGiZU7pZX8z&#10;CrLF8dCfLJ+D62k8POO2un6veKNUp90sPkF4avx/+N1eawVxFA/h9SY8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QtQMYAAADdAAAADwAAAAAAAAAAAAAAAACYAgAAZHJz&#10;L2Rvd25yZXYueG1sUEsFBgAAAAAEAAQA9QAAAIsDAAAAAA==&#10;" fillcolor="#969696" stroked="f"/>
                <v:rect id="Rectangle 35" o:spid="_x0000_s1056" style="position:absolute;left:35591;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iI28YA&#10;AADdAAAADwAAAGRycy9kb3ducmV2LnhtbESPT2vCQBTE7wW/w/IEb3VjrKLRVUSQltKDfxFvj+wz&#10;CWbfxuxW47fvFgSPw8z8hpnOG1OKG9WusKyg141AEKdWF5wp2O9W7yMQziNrLC2Tggc5mM9ab1NM&#10;tL3zhm5bn4kAYZeggtz7KpHSpTkZdF1bEQfvbGuDPsg6k7rGe4CbUsZRNJQGCw4LOVa0zCm9bH+N&#10;gmxx2PXGy0f/ehx9nHBdXX8++VupTrtZTEB4avwr/Gx/aQVxFA/g/014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iI28YAAADdAAAADwAAAAAAAAAAAAAAAACYAgAAZHJz&#10;L2Rvd25yZXYueG1sUEsFBgAAAAAEAAQA9QAAAIsDAAAAAA==&#10;" fillcolor="#969696" stroked="f"/>
                <v:rect id="Rectangle 36" o:spid="_x0000_s1057" style="position:absolute;left:33947;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oWrMgA&#10;AADdAAAADwAAAGRycy9kb3ducmV2LnhtbESPT2vCQBTE7wW/w/IKvdVN0iI2ukoQpKX04L8i3h7Z&#10;ZxKafRuz2yR++25B8DjMzG+Y+XIwteiodZVlBfE4AkGcW11xoeCwXz9PQTiPrLG2TAqu5GC5GD3M&#10;MdW25y11O1+IAGGXooLS+yaV0uUlGXRj2xAH72xbgz7ItpC6xT7ATS2TKJpIgxWHhRIbWpWU/+x+&#10;jYIi+97Hb6vry+U4fT3hprl8vfOnUk+PQzYD4Wnw9/Ct/aEVJFEygf834QnI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2hasyAAAAN0AAAAPAAAAAAAAAAAAAAAAAJgCAABk&#10;cnMvZG93bnJldi54bWxQSwUGAAAAAAQABAD1AAAAjQMAAAAA&#10;" fillcolor="#969696" stroked="f"/>
                <v:rect id="Rectangle 37" o:spid="_x0000_s1058" style="position:absolute;left:34772;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azN8cA&#10;AADdAAAADwAAAGRycy9kb3ducmV2LnhtbESPW2vCQBSE3wv+h+UIvtWNsXiJriKCtJQ+eEV8O2SP&#10;STB7Nma3Gv99tyD4OMzMN8x03phS3Kh2hWUFvW4Egji1uuBMwX63eh+BcB5ZY2mZFDzIwXzWepti&#10;ou2dN3Tb+kwECLsEFeTeV4mULs3JoOvaijh4Z1sb9EHWmdQ13gPclDKOooE0WHBYyLGiZU7pZftr&#10;FGSLw643Xj761+Po44Tr6vrzyd9KddrNYgLCU+Nf4Wf7SyuIo3gI/2/CE5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WszfHAAAA3QAAAA8AAAAAAAAAAAAAAAAAmAIAAGRy&#10;cy9kb3ducmV2LnhtbFBLBQYAAAAABAAEAPUAAACMAwAAAAA=&#10;" fillcolor="#969696" stroked="f"/>
                <v:rect id="Rectangle 38" o:spid="_x0000_s1059" style="position:absolute;left:33051;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a9nsIA&#10;AADdAAAADwAAAGRycy9kb3ducmV2LnhtbERPy4rCMBTdD/gP4QruxtQHg1ajiCCKuPCJuLs017bY&#10;3NQmav17sxhweTjv8bQ2hXhS5XLLCjrtCARxYnXOqYLjYfE7AOE8ssbCMil4k4PppPEzxljbF+/o&#10;ufepCCHsYlSQeV/GUrokI4OubUviwF1tZdAHWKVSV/gK4aaQ3Sj6kwZzDg0ZljTPKLntH0ZBOjsd&#10;OsP5u3c/D/oX3Jb3zZLXSrWa9WwEwlPtv+J/90or6Ea9sD+8CU9AT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r2ewgAAAN0AAAAPAAAAAAAAAAAAAAAAAJgCAABkcnMvZG93&#10;bnJldi54bWxQSwUGAAAAAAQABAD1AAAAhwMAAAAA&#10;" fillcolor="#969696" stroked="f"/>
                <v:rect id="Rectangle 39" o:spid="_x0000_s1060" style="position:absolute;left:32226;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27nccA&#10;AADdAAAADwAAAGRycy9kb3ducmV2LnhtbESPS4vCQBCE78L+h6EX9qYTH0g2OooIoogHHyvircn0&#10;JmEzPTEzq/HfO4Lgsaiqr6jxtDGluFLtCssKup0IBHFqdcGZgp/Doh2DcB5ZY2mZFNzJwXTy0Rpj&#10;ou2Nd3Td+0wECLsEFeTeV4mULs3JoOvYijh4v7Y26IOsM6lrvAW4KWUviobSYMFhIceK5jmlf/t/&#10;oyCbHQ/d7/m9fznFgzNuq8tmyWulvj6b2QiEp8a/w6/2SivoRf0BPN+EJ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du53HAAAA3QAAAA8AAAAAAAAAAAAAAAAAmAIAAGRy&#10;cy9kb3ducmV2LnhtbFBLBQYAAAAABAAEAPUAAACMAwAAAAA=&#10;" fillcolor="#969696" stroked="f"/>
                <v:rect id="Rectangle 40" o:spid="_x0000_s1061" style="position:absolute;left:31400;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8l6sgA&#10;AADdAAAADwAAAGRycy9kb3ducmV2LnhtbESPT2vCQBTE7wW/w/IKvdWNUVqNrkGEUik9WP8g3h7Z&#10;1ySYfRuz2yR++26h4HGYmd8wi7Q3lWipcaVlBaNhBII4s7rkXMFh//Y8BeE8ssbKMim4kYN0OXhY&#10;YKJtx1/U7nwuAoRdggoK7+tESpcVZNANbU0cvG/bGPRBNrnUDXYBbioZR9GLNFhyWCiwpnVB2WX3&#10;YxTkq+N+NFvfxtfTdHLGbX39fOcPpZ4e+9UchKfe38P/7Y1WEEfjV/h7E56AX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TyXqyAAAAN0AAAAPAAAAAAAAAAAAAAAAAJgCAABk&#10;cnMvZG93bnJldi54bWxQSwUGAAAAAAQABAD1AAAAjQMAAAAA&#10;" fillcolor="#969696" stroked="f"/>
                <v:rect id="Rectangle 41" o:spid="_x0000_s1062" style="position:absolute;left:30505;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xmMIA&#10;AADdAAAADwAAAGRycy9kb3ducmV2LnhtbERPy4rCMBTdD/gP4QruxtQHg1ajiCCKuPCJuLs017bY&#10;3NQmav17sxhweTjv8bQ2hXhS5XLLCjrtCARxYnXOqYLjYfE7AOE8ssbCMil4k4PppPEzxljbF+/o&#10;ufepCCHsYlSQeV/GUrokI4OubUviwF1tZdAHWKVSV/gK4aaQ3Sj6kwZzDg0ZljTPKLntH0ZBOjsd&#10;OsP5u3c/D/oX3Jb3zZLXSrWa9WwEwlPtv+J/90or6Ea9MDe8CU9AT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0LGYwgAAAN0AAAAPAAAAAAAAAAAAAAAAAJgCAABkcnMvZG93&#10;bnJldi54bWxQSwUGAAAAAAQABAD1AAAAhwMAAAAA&#10;" fillcolor="#969696" stroked="f"/>
                <v:rect id="Rectangle 42" o:spid="_x0000_s1063" style="position:absolute;left:29679;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reMcA&#10;AADdAAAADwAAAGRycy9kb3ducmV2LnhtbESPQWvCQBSE74X+h+UJ3uomVoqmrhKEUpEeqlbE2yP7&#10;mgSzb5PsmsR/3y0Uehxm5htmuR5MJTpqXWlZQTyJQBBnVpecK/g6vj3NQTiPrLGyTAru5GC9enxY&#10;YqJtz3vqDj4XAcIuQQWF93UipcsKMugmtiYO3rdtDfog21zqFvsAN5WcRtGLNFhyWCiwpk1B2fVw&#10;Mwry9HSMF5v7c3Oezy74WTcf77xTajwa0lcQngb/H/5rb7WCaTSL4fdNe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sa3jHAAAA3QAAAA8AAAAAAAAAAAAAAAAAmAIAAGRy&#10;cy9kb3ducmV2LnhtbFBLBQYAAAAABAAEAPUAAACMAwAAAAA=&#10;" fillcolor="#969696" stroked="f"/>
                <v:rect id="Rectangle 43" o:spid="_x0000_s1064" style="position:absolute;left:28860;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71D8YA&#10;AADdAAAADwAAAGRycy9kb3ducmV2LnhtbESPT4vCMBTE78J+h/AEb5paRbRrFBEWRfbgnxXx9mje&#10;tsXmpTZR67ffCMIeh5n5DTOdN6YUd6pdYVlBvxeBIE6tLjhT8HP46o5BOI+ssbRMCp7kYD77aE0x&#10;0fbBO7rvfSYChF2CCnLvq0RKl+Zk0PVsRRy8X1sb9EHWmdQ1PgLclDKOopE0WHBYyLGiZU7pZX8z&#10;CrLF8dCfLJ+D62k8POO2un6veKNUp90sPkF4avx/+N1eawVxNIzh9SY8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71D8YAAADdAAAADwAAAAAAAAAAAAAAAACYAgAAZHJz&#10;L2Rvd25yZXYueG1sUEsFBgAAAAAEAAQA9QAAAIsDAAAAAA==&#10;" fillcolor="#969696" stroked="f"/>
                <v:rect id="Rectangle 44" o:spid="_x0000_s1065" style="position:absolute;left:28035;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JQlMcA&#10;AADdAAAADwAAAGRycy9kb3ducmV2LnhtbESPS4vCQBCE78L+h6EX9qYTH0g2OooIoogHHyvircn0&#10;JmEzPTEzq/HfO4Lgsaiqr6jxtDGluFLtCssKup0IBHFqdcGZgp/Doh2DcB5ZY2mZFNzJwXTy0Rpj&#10;ou2Nd3Td+0wECLsEFeTeV4mULs3JoOvYijh4v7Y26IOsM6lrvAW4KWUviobSYMFhIceK5jmlf/t/&#10;oyCbHQ/d7/m9fznFgzNuq8tmyWulvj6b2QiEp8a/w6/2SivoRYM+PN+EJ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yUJTHAAAA3QAAAA8AAAAAAAAAAAAAAAAAmAIAAGRy&#10;cy9kb3ducmV2LnhtbFBLBQYAAAAABAAEAPUAAACMAwAAAAA=&#10;" fillcolor="#969696" stroked="f"/>
                <v:rect id="Rectangle 45" o:spid="_x0000_s1066" style="position:absolute;left:27209;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I4McA&#10;AADdAAAADwAAAGRycy9kb3ducmV2LnhtbESPQWvCQBSE74X+h+UJ3uomNhRNXSUIpSI9VK2It0f2&#10;NQlm3ybZNcZ/3y0Uehxm5htmsRpMLXrqXGVZQTyJQBDnVldcKPg6vD3NQDiPrLG2TAru5GC1fHxY&#10;YKrtjXfU730hAoRdigpK75tUSpeXZNBNbEMcvG/bGfRBdoXUHd4C3NRyGkUv0mDFYaHEhtYl5Zf9&#10;1SgosuMhnq/vz+1plpzxs2k/3nmr1Hg0ZK8gPA3+P/zX3mgF0yhJ4PdNe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byODHAAAA3QAAAA8AAAAAAAAAAAAAAAAAmAIAAGRy&#10;cy9kb3ducmV2LnhtbFBLBQYAAAAABAAEAPUAAACMAwAAAAA=&#10;" fillcolor="#969696" stroked="f"/>
                <v:rect id="Rectangle 46" o:spid="_x0000_s1067" style="position:absolute;left:26314;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te8YA&#10;AADdAAAADwAAAGRycy9kb3ducmV2LnhtbESPT4vCMBTE74LfITzBm6a6Km41igiLi3jwzy6Lt0fz&#10;bIvNS22yWr+9EQSPw8z8hpnOa1OIK1Uut6yg141AECdW55wq+Dl8dcYgnEfWWFgmBXdyMJ81G1OM&#10;tb3xjq57n4oAYRejgsz7MpbSJRkZdF1bEgfvZCuDPsgqlbrCW4CbQvajaCQN5hwWMixpmVFy3v8b&#10;Beni99D7XN4/Ln/jwRG35WWz4rVS7Va9mIDwVPt3+NX+1gr60WAIzzfhCc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ddte8YAAADdAAAADwAAAAAAAAAAAAAAAACYAgAAZHJz&#10;L2Rvd25yZXYueG1sUEsFBgAAAAAEAAQA9QAAAIsDAAAAAA==&#10;" fillcolor="#969696" stroked="f"/>
                <v:rect id="Rectangle 47" o:spid="_x0000_s1068" style="position:absolute;left:25488;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XzDMcA&#10;AADdAAAADwAAAGRycy9kb3ducmV2LnhtbESPQWvCQBSE74X+h+UVvNWNUUJMXUUCYik91GgpvT2y&#10;r0lo9m3MbjX+e1coeBxm5htmsRpMK07Uu8aygsk4AkFcWt1wpeCw3zynIJxH1thaJgUXcrBaPj4s&#10;MNP2zDs6Fb4SAcIuQwW1910mpStrMujGtiMO3o/tDfog+0rqHs8BbloZR1EiDTYcFmrsKK+p/C3+&#10;jIJq/bmfzPPL9PiVzr7xozu+b/lNqdHTsH4B4Wnw9/B/+1UriKNZArc34Qn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F8wzHAAAA3QAAAA8AAAAAAAAAAAAAAAAAmAIAAGRy&#10;cy9kb3ducmV2LnhtbFBLBQYAAAAABAAEAPUAAACMAwAAAAA=&#10;" fillcolor="#969696" stroked="f"/>
                <v:rect id="Rectangle 48" o:spid="_x0000_s1069" style="position:absolute;left:24669;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lWl8YA&#10;AADdAAAADwAAAGRycy9kb3ducmV2LnhtbESPT4vCMBTE74LfITzBm6a6om41igiLi3jwzy6Lt0fz&#10;bIvNS22yWr+9EQSPw8z8hpnOa1OIK1Uut6yg141AECdW55wq+Dl8dcYgnEfWWFgmBXdyMJ81G1OM&#10;tb3xjq57n4oAYRejgsz7MpbSJRkZdF1bEgfvZCuDPsgqlbrCW4CbQvajaCgN5hwWMixpmVFy3v8b&#10;Beni99D7XN4/Ln/jwRG35WWz4rVS7Va9mIDwVPt3+NX+1gr60WAEzzfhCc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lWl8YAAADdAAAADwAAAAAAAAAAAAAAAACYAgAAZHJz&#10;L2Rvd25yZXYueG1sUEsFBgAAAAAEAAQA9QAAAIsDAAAAAA==&#10;" fillcolor="#969696" stroked="f"/>
                <v:rect id="Rectangle 49" o:spid="_x0000_s1070" style="position:absolute;left:23844;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qSYMEA&#10;AADcAAAADwAAAGRycy9kb3ducmV2LnhtbERPy4rCMBTdD/gP4QruxtQHg1ajiCCKuPCJuLs017bY&#10;3NQmav17sxhweTjv8bQ2hXhS5XLLCjrtCARxYnXOqYLjYfE7AOE8ssbCMil4k4PppPEzxljbF+/o&#10;ufepCCHsYlSQeV/GUrokI4OubUviwF1tZdAHWKVSV/gK4aaQ3Sj6kwZzDg0ZljTPKLntH0ZBOjsd&#10;OsP5u3c/D/oX3Jb3zZLXSrWa9WwEwlPtv+J/90or6HXD/HAmHAE5+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qkmDBAAAA3AAAAA8AAAAAAAAAAAAAAAAAmAIAAGRycy9kb3du&#10;cmV2LnhtbFBLBQYAAAAABAAEAPUAAACGAwAAAAA=&#10;" fillcolor="#969696" stroked="f"/>
                <v:rect id="Rectangle 50" o:spid="_x0000_s1071" style="position:absolute;left:22948;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Y3+8cA&#10;AADcAAAADwAAAGRycy9kb3ducmV2LnhtbESPQWvCQBSE74L/YXmF3nQTU4qNrhICUik9VG0Rb4/s&#10;MwnNvo3ZNcZ/3y0Uehxm5htmuR5MI3rqXG1ZQTyNQBAXVtdcKvg8bCZzEM4ja2wsk4I7OVivxqMl&#10;ptreeEf93pciQNilqKDyvk2ldEVFBt3UtsTBO9vOoA+yK6Xu8BbgppGzKHqWBmsOCxW2lFdUfO+v&#10;RkGZfR3il/yeXI7zpxN+tJf3V35T6vFhyBYgPA3+P/zX3moFySyG3zPhCM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mN/vHAAAA3AAAAA8AAAAAAAAAAAAAAAAAmAIAAGRy&#10;cy9kb3ducmV2LnhtbFBLBQYAAAAABAAEAPUAAACMAwAAAAA=&#10;" fillcolor="#969696" stroked="f"/>
                <v:rect id="Rectangle 51" o:spid="_x0000_s1072" style="position:absolute;left:22123;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SpjMcA&#10;AADcAAAADwAAAGRycy9kb3ducmV2LnhtbESPT2vCQBTE74V+h+UVvNXNHxGbukoQikU8VG0Rb4/s&#10;axKafRuz2xi/vVsQehxm5jfMfDmYRvTUudqygngcgSAurK65VPB5eHuegXAeWWNjmRRcycFy8fgw&#10;x0zbC++o3/tSBAi7DBVU3reZlK6oyKAb25Y4eN+2M+iD7EqpO7wEuGlkEkVTabDmsFBhS6uKip/9&#10;r1FQ5l+H+GV1Tc/H2eSEH+15u+aNUqOnIX8F4Wnw/+F7+10rSJME/s6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0qYzHAAAA3AAAAA8AAAAAAAAAAAAAAAAAmAIAAGRy&#10;cy9kb3ducmV2LnhtbFBLBQYAAAAABAAEAPUAAACMAwAAAAA=&#10;" fillcolor="#969696" stroked="f"/>
                <v:rect id="Rectangle 52" o:spid="_x0000_s1073" style="position:absolute;left:21297;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gMF8cA&#10;AADcAAAADwAAAGRycy9kb3ducmV2LnhtbESPQWvCQBSE74X+h+UVvNVNjIhNXSUIxSIeqraIt0f2&#10;NQnNvk2y2xj/vVsQehxm5htmsRpMLXrqXGVZQTyOQBDnVldcKPg8vj3PQTiPrLG2TAqu5GC1fHxY&#10;YKrthffUH3whAoRdigpK75tUSpeXZNCNbUMcvG/bGfRBdoXUHV4C3NRyEkUzabDisFBiQ+uS8p/D&#10;r1FQZF/H+GV9TdrTfHrGj6bdbXir1OhpyF5BeBr8f/jeftcKkkkCf2fCE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4DBfHAAAA3AAAAA8AAAAAAAAAAAAAAAAAmAIAAGRy&#10;cy9kb3ducmV2LnhtbFBLBQYAAAAABAAEAPUAAACMAwAAAAA=&#10;" fillcolor="#969696" stroked="f"/>
                <v:rect id="Rectangle 53" o:spid="_x0000_s1074" style="position:absolute;left:20402;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GUY8cA&#10;AADcAAAADwAAAGRycy9kb3ducmV2LnhtbESPT2vCQBTE70K/w/IKvelGE4pNXUUEUcSDf1pKb4/s&#10;axKafZtktyZ+e1coeBxm5jfMbNGbSlyodaVlBeNRBII4s7rkXMHHeT2cgnAeWWNlmRRcycFi/jSY&#10;Yaptx0e6nHwuAoRdigoK7+tUSpcVZNCNbE0cvB/bGvRBtrnULXYBbio5iaJXabDksFBgTauCst/T&#10;n1GQLz/P47fVNW6+psk3Hupmv+GdUi/P/fIdhKfeP8L/7a1WEE8SuJ8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RlGPHAAAA3AAAAA8AAAAAAAAAAAAAAAAAmAIAAGRy&#10;cy9kb3ducmV2LnhtbFBLBQYAAAAABAAEAPUAAACMAwAAAAA=&#10;" fillcolor="#969696" stroked="f"/>
                <v:rect id="Rectangle 54" o:spid="_x0000_s1075" style="position:absolute;left:19577;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0x+McA&#10;AADcAAAADwAAAGRycy9kb3ducmV2LnhtbESPT2vCQBTE7wW/w/IKvdWN0RaNrkGEUik9WP8g3h7Z&#10;1ySYfRuz2yR++26h4HGYmd8wi7Q3lWipcaVlBaNhBII4s7rkXMFh//Y8BeE8ssbKMim4kYN0OXhY&#10;YKJtx1/U7nwuAoRdggoK7+tESpcVZNANbU0cvG/bGPRBNrnUDXYBbioZR9GrNFhyWCiwpnVB2WX3&#10;YxTkq+N+NFvfxtfTdHLGbX39fOcPpZ4e+9UchKfe38P/7Y1WMI5f4O9MO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dMfjHAAAA3AAAAA8AAAAAAAAAAAAAAAAAmAIAAGRy&#10;cy9kb3ducmV2LnhtbFBLBQYAAAAABAAEAPUAAACMAwAAAAA=&#10;" fillcolor="#969696" stroked="f"/>
                <v:rect id="Rectangle 55" o:spid="_x0000_s1076" style="position:absolute;left:18757;top:34448;width:44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j8YA&#10;AADcAAAADwAAAGRycy9kb3ducmV2LnhtbESPS4vCQBCE7wv+h6EFb+vEBxKjo4ggLouH9YV4azK9&#10;SdhMT8yMGv+9Iyx4LKrqK2o6b0wpblS7wrKCXjcCQZxaXXCm4LBffcYgnEfWWFomBQ9yMJ+1PqaY&#10;aHvnLd12PhMBwi5BBbn3VSKlS3My6Lq2Ig7er60N+iDrTOoa7wFuStmPopE0WHBYyLGiZU7p3+5q&#10;FGSL4743Xj4Gl1M8PONPddms+VupTrtZTEB4avw7/N/+0goG/RG8zoQj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vj8YAAADcAAAADwAAAAAAAAAAAAAAAACYAgAAZHJz&#10;L2Rvd25yZXYueG1sUEsFBgAAAAAEAAQA9QAAAIsDAAAAAA==&#10;" fillcolor="#969696" stroked="f"/>
                <v:rect id="Rectangle 56" o:spid="_x0000_s1077" style="position:absolute;left:17932;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KFMcA&#10;AADcAAAADwAAAGRycy9kb3ducmV2LnhtbESPT2vCQBTE7wW/w/IKvdWNUVqNrkGEUik9WP8g3h7Z&#10;1ySYfRuz2yR++26h4HGYmd8wi7Q3lWipcaVlBaNhBII4s7rkXMFh//Y8BeE8ssbKMim4kYN0OXhY&#10;YKJtx1/U7nwuAoRdggoK7+tESpcVZNANbU0cvG/bGPRBNrnUDXYBbioZR9GLNFhyWCiwpnVB2WX3&#10;YxTkq+N+NFvfxtfTdHLGbX39fOcPpZ4e+9UchKfe38P/7Y1WMI5f4e9MO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DChTHAAAA3AAAAA8AAAAAAAAAAAAAAAAAmAIAAGRy&#10;cy9kb3ducmV2LnhtbFBLBQYAAAAABAAEAPUAAACMAwAAAAA=&#10;" fillcolor="#969696" stroked="f"/>
                <v:rect id="Rectangle 57" o:spid="_x0000_s1078" style="position:absolute;left:17037;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yeZsEA&#10;AADcAAAADwAAAGRycy9kb3ducmV2LnhtbERPy4rCMBTdD/gP4QruxtQHg1ajiCCKuPCJuLs017bY&#10;3NQmav17sxhweTjv8bQ2hXhS5XLLCjrtCARxYnXOqYLjYfE7AOE8ssbCMil4k4PppPEzxljbF+/o&#10;ufepCCHsYlSQeV/GUrokI4OubUviwF1tZdAHWKVSV/gK4aaQ3Sj6kwZzDg0ZljTPKLntH0ZBOjsd&#10;OsP5u3c/D/oX3Jb3zZLXSrWa9WwEwlPtv+J/90or6HXD2nAmHAE5+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cnmbBAAAA3AAAAA8AAAAAAAAAAAAAAAAAmAIAAGRycy9kb3du&#10;cmV2LnhtbFBLBQYAAAAABAAEAPUAAACGAwAAAAA=&#10;" fillcolor="#969696" stroked="f"/>
                <v:rect id="Rectangle 58" o:spid="_x0000_s1079" style="position:absolute;left:16211;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A7/ccA&#10;AADcAAAADwAAAGRycy9kb3ducmV2LnhtbESPQWvCQBSE7wX/w/IK3upGIxJTVxFBLNKD1ZbS2yP7&#10;moRm3ybZbRL/fVcQehxm5htmtRlMJTpqXWlZwXQSgSDOrC45V/B+2T8lIJxH1lhZJgVXcrBZjx5W&#10;mGrb8xt1Z5+LAGGXooLC+zqV0mUFGXQTWxMH79u2Bn2QbS51i32Am0rOomghDZYcFgqsaVdQ9nP+&#10;NQry7cdlutxd4+YzmX/hqW5eD3xUavw4bJ9BeBr8f/jeftEK4tkSbmfCEZD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3QO/3HAAAA3AAAAA8AAAAAAAAAAAAAAAAAmAIAAGRy&#10;cy9kb3ducmV2LnhtbFBLBQYAAAAABAAEAPUAAACMAwAAAAA=&#10;" fillcolor="#969696" stroked="f"/>
                <v:rect id="Rectangle 59" o:spid="_x0000_s1080" style="position:absolute;left:15386;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hJsYA&#10;AADcAAAADwAAAGRycy9kb3ducmV2LnhtbESPT2vCQBTE74LfYXmCN93ElKLRVUQQpfTQ+gfx9sg+&#10;k2D2bcyuGr99t1DocZiZ3zCzRWsq8aDGlZYVxMMIBHFmdcm5gsN+PRiDcB5ZY2WZFLzIwWLe7cww&#10;1fbJ3/TY+VwECLsUFRTe16mULivIoBvamjh4F9sY9EE2udQNPgPcVHIURe/SYMlhocCaVgVl193d&#10;KMiXx308Wb2S22n8dsav+va54Q+l+r12OQXhqfX/4b/2VitIkhh+z4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hJsYAAADcAAAADwAAAAAAAAAAAAAAAACYAgAAZHJz&#10;L2Rvd25yZXYueG1sUEsFBgAAAAAEAAQA9QAAAIsDAAAAAA==&#10;" fillcolor="#969696" stroked="f"/>
                <v:rect id="Rectangle 60" o:spid="_x0000_s1081" style="position:absolute;left:14566;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0/UccA&#10;AADcAAAADwAAAGRycy9kb3ducmV2LnhtbESPQWvCQBSE74X+h+UVvNVNjIhNXSUIxSIeqraIt0f2&#10;NQnNvk2y2xj/vVsQehxm5htmsRpMLXrqXGVZQTyOQBDnVldcKPg8vj3PQTiPrLG2TAqu5GC1fHxY&#10;YKrthffUH3whAoRdigpK75tUSpeXZNCNbUMcvG/bGfRBdoXUHV4C3NRyEkUzabDisFBiQ+uS8p/D&#10;r1FQZF/H+GV9TdrTfHrGj6bdbXir1OhpyF5BeBr8f/jeftcKkmQCf2fCE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tP1HHAAAA3AAAAA8AAAAAAAAAAAAAAAAAmAIAAGRy&#10;cy9kb3ducmV2LnhtbFBLBQYAAAAABAAEAPUAAACMAwAAAAA=&#10;" fillcolor="#969696" stroked="f"/>
                <v:rect id="Rectangle 61" o:spid="_x0000_s1082" style="position:absolute;left:1765;top:35045;width:54038;height: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GaysYA&#10;AADcAAAADwAAAGRycy9kb3ducmV2LnhtbESPQWvCQBSE70L/w/IKvekmpoiNrhIEaSk9WK2It0f2&#10;NQnNvo3ZbRL/fVcQehxm5htmuR5MLTpqXWVZQTyJQBDnVldcKPg6bMdzEM4ja6wtk4IrOVivHkZL&#10;TLXt+ZO6vS9EgLBLUUHpfZNK6fKSDLqJbYiD921bgz7ItpC6xT7ATS2nUTSTBisOCyU2tCkp/9n/&#10;GgVFdjzEL5trcjnNn8+4ay4fr/yu1NPjkC1AeBr8f/jeftMKkiSB25lw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GaysYAAADcAAAADwAAAAAAAAAAAAAAAACYAgAAZHJz&#10;L2Rvd25yZXYueG1sUEsFBgAAAAAEAAQA9QAAAIsDAAAAAA==&#10;" fillcolor="#969696" stroked="f"/>
                <v:rect id="Rectangle 62" o:spid="_x0000_s1083" style="position:absolute;left:520;top:7442;width:14332;height:7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BGMMA&#10;AADcAAAADwAAAGRycy9kb3ducmV2LnhtbESP0YrCMBRE3wX/IVzBN01dRbrVKLIgKK4L6/oBl+ba&#10;VpubkkStf28WBB+HmTnDzJetqcWNnK8sKxgNExDEudUVFwqOf+tBCsIHZI21ZVLwIA/LRbczx0zb&#10;O//S7RAKESHsM1RQhtBkUvq8JIN+aBvi6J2sMxiidIXUDu8Rbmr5kSRTabDiuFBiQ18l5ZfD1Si4&#10;/Liz2a0SiadvS5N03Xzu9lul+r12NQMRqA3v8Ku90QrG4wn8n4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WBGMMAAADcAAAADwAAAAAAAAAAAAAAAACYAgAAZHJzL2Rv&#10;d25yZXYueG1sUEsFBgAAAAAEAAQA9QAAAIgDAAAAAA==&#10;" fillcolor="#b9b9b9" strokecolor="#b9b9b9">
                  <v:textbox inset="0,0,0,0">
                    <w:txbxContent>
                      <w:p w:rsidR="00D35536" w:rsidRPr="00CB17DE" w:rsidRDefault="00D35536" w:rsidP="00033265">
                        <w:pPr>
                          <w:spacing w:before="360"/>
                          <w:jc w:val="center"/>
                          <w:rPr>
                            <w:sz w:val="20"/>
                            <w:szCs w:val="20"/>
                          </w:rPr>
                        </w:pPr>
                        <w:r w:rsidRPr="00CB17DE">
                          <w:rPr>
                            <w:rFonts w:ascii="Arial" w:hAnsi="Arial" w:cs="Arial"/>
                            <w:color w:val="000000"/>
                            <w:sz w:val="20"/>
                            <w:szCs w:val="20"/>
                          </w:rPr>
                          <w:t>Stationnement concédé</w:t>
                        </w:r>
                      </w:p>
                    </w:txbxContent>
                  </v:textbox>
                </v:rect>
                <v:rect id="Rectangle 63" o:spid="_x0000_s1084" style="position:absolute;left:13741;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SnJcYA&#10;AADcAAAADwAAAGRycy9kb3ducmV2LnhtbESPT2vCQBTE7wW/w/IEb3WjaUWjq4ggltKDfxFvj+wz&#10;CWbfxuyq8dt3CwWPw8z8hpnMGlOKO9WusKyg141AEKdWF5wp2O+W70MQziNrLC2Tgic5mE1bbxNM&#10;tH3whu5bn4kAYZeggtz7KpHSpTkZdF1bEQfvbGuDPsg6k7rGR4CbUvajaCANFhwWcqxokVN62d6M&#10;gmx+2PVGi2d8PQ4/Triurj8r/laq027mYxCeGv8K/7e/tII4/oS/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SnJcYAAADcAAAADwAAAAAAAAAAAAAAAACYAgAAZHJz&#10;L2Rvd25yZXYueG1sUEsFBgAAAAAEAAQA9QAAAIsDAAAAAA==&#10;" fillcolor="#969696" stroked="f"/>
                <v:rect id="Rectangle 64" o:spid="_x0000_s1085" style="position:absolute;left:12846;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5UsUA&#10;AADcAAAADwAAAGRycy9kb3ducmV2LnhtbESPT4vCMBTE7wt+h/AEb2uqFdFqFBGWXRYP/kW8PZpn&#10;W2xeahO1fvvNguBxmJnfMNN5Y0pxp9oVlhX0uhEI4tTqgjMF+93X5wiE88gaS8uk4EkO5rPWxxQT&#10;bR+8ofvWZyJA2CWoIPe+SqR0aU4GXddWxME729qgD7LOpK7xEeCmlP0oGkqDBYeFHCta5pRetjej&#10;IFscdr3x8hlfj6PBCdfVdfXNv0p12s1iAsJT49/hV/tHK4jjIfyfC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ljlSxQAAANwAAAAPAAAAAAAAAAAAAAAAAJgCAABkcnMv&#10;ZG93bnJldi54bWxQSwUGAAAAAAQABAD1AAAAigMAAAAA&#10;" fillcolor="#969696" stroked="f"/>
                <v:rect id="Rectangle 65" o:spid="_x0000_s1086" style="position:absolute;left:12020;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qcycYA&#10;AADcAAAADwAAAGRycy9kb3ducmV2LnhtbESPT2vCQBTE7wW/w/IEb3WjKVWjq4ggltKDfxFvj+wz&#10;CWbfxuyq8dt3CwWPw8z8hpnMGlOKO9WusKyg141AEKdWF5wp2O+W70MQziNrLC2Tgic5mE1bbxNM&#10;tH3whu5bn4kAYZeggtz7KpHSpTkZdF1bEQfvbGuDPsg6k7rGR4CbUvaj6FMaLDgs5FjRIqf0sr0Z&#10;Bdn8sOuNFs/4ehx+nHBdXX9W/K1Up93MxyA8Nf4V/m9/aQVxPIC/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qcycYAAADcAAAADwAAAAAAAAAAAAAAAACYAgAAZHJz&#10;L2Rvd25yZXYueG1sUEsFBgAAAAAEAAQA9QAAAIsDAAAAAA==&#10;" fillcolor="#969696" stroked="f"/>
                <v:rect id="Rectangle 66" o:spid="_x0000_s1087" style="position:absolute;left:11195;top:34448;width:450;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UIu8IA&#10;AADcAAAADwAAAGRycy9kb3ducmV2LnhtbERPy4rCMBTdC/5DuII7TbUiWo0iwjDD4GJ8Ie4uzbUt&#10;Nje1iVr/frIQXB7Oe75sTCkeVLvCsoJBPwJBnFpdcKbgsP/qTUA4j6yxtEwKXuRguWi35pho++Qt&#10;PXY+EyGEXYIKcu+rREqX5mTQ9W1FHLiLrQ36AOtM6hqfIdyUchhFY2mw4NCQY0XrnNLr7m4UZKvj&#10;fjBdv+LbaTI6419123zzr1LdTrOagfDU+I/47f7RCuI4rA1nwh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RQi7wgAAANwAAAAPAAAAAAAAAAAAAAAAAJgCAABkcnMvZG93&#10;bnJldi54bWxQSwUGAAAAAAQABAD1AAAAhwMAAAAA&#10;" fillcolor="#969696" stroked="f"/>
                <v:rect id="Rectangle 67" o:spid="_x0000_s1088" style="position:absolute;left:10375;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mtIMUA&#10;AADcAAAADwAAAGRycy9kb3ducmV2LnhtbESPT4vCMBTE78J+h/AWvGmqFdFqFBHERTz4b1m8PZq3&#10;bdnmpTZZrd/eCILHYWZ+w0znjSnFlWpXWFbQ60YgiFOrC84UnI6rzgiE88gaS8uk4E4O5rOP1hQT&#10;bW+8p+vBZyJA2CWoIPe+SqR0aU4GXddWxMH7tbVBH2SdSV3jLcBNKftRNJQGCw4LOVa0zCn9O/wb&#10;Bdni+9gbL+/x5Wc0OOOuumzXvFGq/dksJiA8Nf4dfrW/tII4HsPzTD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Ca0gxQAAANwAAAAPAAAAAAAAAAAAAAAAAJgCAABkcnMv&#10;ZG93bnJldi54bWxQSwUGAAAAAAQABAD1AAAAigMAAAAA&#10;" fillcolor="#969696" stroked="f"/>
                <v:rect id="Rectangle 68" o:spid="_x0000_s1089" style="position:absolute;left:9474;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V3wMMA&#10;AADcAAAADwAAAGRycy9kb3ducmV2LnhtbERPy4rCMBTdC/MP4Q6409SxiNMxigiDIi58jMjsLs21&#10;LTY3tYm2/r1ZCC4P5z2ZtaYUd6pdYVnBoB+BIE6tLjhT8Hf47Y1BOI+ssbRMCh7kYDb96Eww0bbh&#10;Hd33PhMhhF2CCnLvq0RKl+Zk0PVtRRy4s60N+gDrTOoamxBuSvkVRSNpsODQkGNFi5zSy/5mFGTz&#10;42HwvXgMr6dx/I/b6rpZ8lqp7mc7/wHhqfVv8cu90gqG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V3wMMAAADcAAAADwAAAAAAAAAAAAAAAACYAgAAZHJzL2Rv&#10;d25yZXYueG1sUEsFBgAAAAAEAAQA9QAAAIgDAAAAAA==&#10;" fillcolor="#969696" stroked="f"/>
                <v:rect id="Rectangle 69" o:spid="_x0000_s1090" style="position:absolute;left:8655;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nSW8UA&#10;AADcAAAADwAAAGRycy9kb3ducmV2LnhtbESPT4vCMBTE78J+h/CEvWnaVUS7RhFBXBYP/kW8PZq3&#10;bbF5qU1W67c3guBxmJnfMONpY0pxpdoVlhXE3QgEcWp1wZmC/W7RGYJwHlljaZkU3MnBdPLRGmOi&#10;7Y03dN36TAQIuwQV5N5XiZQuzcmg69qKOHh/tjbog6wzqWu8Bbgp5VcUDaTBgsNCjhXNc0rP23+j&#10;IJsddvFofu9djsP+CdfVZbXkX6U+283sG4Snxr/Dr/aPVtDrx/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dJbxQAAANwAAAAPAAAAAAAAAAAAAAAAAJgCAABkcnMv&#10;ZG93bnJldi54bWxQSwUGAAAAAAQABAD1AAAAigMAAAAA&#10;" fillcolor="#969696" stroked="f"/>
                <v:rect id="Rectangle 70" o:spid="_x0000_s1091" style="position:absolute;left:7829;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tMLMcA&#10;AADcAAAADwAAAGRycy9kb3ducmV2LnhtbESPT2vCQBTE70K/w/IKvelGE4pNXUUEUcSDf1pKb4/s&#10;axKafZtktyZ+e1coeBxm5jfMbNGbSlyodaVlBeNRBII4s7rkXMHHeT2cgnAeWWNlmRRcycFi/jSY&#10;Yaptx0e6nHwuAoRdigoK7+tUSpcVZNCNbE0cvB/bGvRBtrnULXYBbio5iaJXabDksFBgTauCst/T&#10;n1GQLz/P47fVNW6+psk3Hupmv+GdUi/P/fIdhKfeP8L/7a1WECcTuJ8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6rTCzHAAAA3AAAAA8AAAAAAAAAAAAAAAAAmAIAAGRy&#10;cy9kb3ducmV2LnhtbFBLBQYAAAAABAAEAPUAAACMAwAAAAA=&#10;" fillcolor="#969696" stroked="f"/>
                <v:rect id="Rectangle 71" o:spid="_x0000_s1092" style="position:absolute;left:7004;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pt8cA&#10;AADcAAAADwAAAGRycy9kb3ducmV2LnhtbESPT2vCQBTE70K/w/IKvekmTRCbuooIYik9+KdFvD2y&#10;r0lo9m3MbmPy7buC0OMwM79h5sve1KKj1lWWFcSTCARxbnXFhYLP42Y8A+E8ssbaMikYyMFy8TCa&#10;Y6btlffUHXwhAoRdhgpK75tMSpeXZNBNbEMcvG/bGvRBtoXULV4D3NTyOYqm0mDFYaHEhtYl5T+H&#10;X6OgWH0d45f1kFxOs/SMu+byseV3pZ4e+9UrCE+9/w/f229aQZImcDsTjo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n6bfHAAAA3AAAAA8AAAAAAAAAAAAAAAAAmAIAAGRy&#10;cy9kb3ducmV2LnhtbFBLBQYAAAAABAAEAPUAAACMAwAAAAA=&#10;" fillcolor="#969696" stroked="f"/>
                <v:rect id="Rectangle 72" o:spid="_x0000_s1093" style="position:absolute;left:6108;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xw8UA&#10;AADcAAAADwAAAGRycy9kb3ducmV2LnhtbESPT4vCMBTE78J+h/CEvWnqWkS7RhFBXBYP/kW8PZq3&#10;bbF5qU1W67c3guBxmJnfMONpY0pxpdoVlhX0uhEI4tTqgjMF+92iMwThPLLG0jIpuJOD6eSjNcZE&#10;2xtv6Lr1mQgQdgkqyL2vEildmpNB17UVcfD+bG3QB1lnUtd4C3BTyq8oGkiDBYeFHCua55Set/9G&#10;QTY77Hqj+b1/OQ7jE66ry2rJv0p9tpvZNwhPjX+HX+0fraAfx/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HDxQAAANwAAAAPAAAAAAAAAAAAAAAAAJgCAABkcnMv&#10;ZG93bnJldi54bWxQSwUGAAAAAAQABAD1AAAAigMAAAAA&#10;" fillcolor="#969696" stroked="f"/>
                <v:rect id="Rectangle 73" o:spid="_x0000_s1094" style="position:absolute;left:5283;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UWMgA&#10;AADcAAAADwAAAGRycy9kb3ducmV2LnhtbESPS2vDMBCE74X+B7GB3ho5j5bEiWJMIDSUHto8CLkt&#10;1sY2tVaOpdjOv68KhR6HmfmGWSa9qURLjSstKxgNIxDEmdUl5woO+83zDITzyBory6TgTg6S1ePD&#10;EmNtO/6idudzESDsYlRQeF/HUrqsIINuaGvi4F1sY9AH2eRSN9gFuKnkOIpepcGSw0KBNa0Lyr53&#10;N6MgT4/70Xx9n1xPs+kZP+vrxxu/K/U06NMFCE+9/w//tbdawWT6Ar9nwhG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QtRYyAAAANwAAAAPAAAAAAAAAAAAAAAAAJgCAABk&#10;cnMvZG93bnJldi54bWxQSwUGAAAAAAQABAD1AAAAjQMAAAAA&#10;" fillcolor="#969696" stroked="f"/>
                <v:rect id="Rectangle 74" o:spid="_x0000_s1095" style="position:absolute;left:4464;top:34448;width:44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KL8UA&#10;AADcAAAADwAAAGRycy9kb3ducmV2LnhtbESPS4vCQBCE74L/YWhhbzrxgWh0FBFkF/Hg+kC8NZk2&#10;CWZ6YmZW4793BGGPRVV9RU3ntSnEnSqXW1bQ7UQgiBOrc04VHPar9giE88gaC8uk4EkO5rNmY4qx&#10;tg/+pfvOpyJA2MWoIPO+jKV0SUYGXceWxMG72MqgD7JKpa7wEeCmkL0oGkqDOYeFDEtaZpRcd39G&#10;Qbo47rvj5bN/O40GZ9yWt803r5X6atWLCQhPtf8Pf9o/WkF/MIT3mXA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kEovxQAAANwAAAAPAAAAAAAAAAAAAAAAAJgCAABkcnMv&#10;ZG93bnJldi54bWxQSwUGAAAAAAQABAD1AAAAigMAAAAA&#10;" fillcolor="#969696" stroked="f"/>
                <v:rect id="Rectangle 75" o:spid="_x0000_s1096" style="position:absolute;left:3638;top:34448;width:375;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zvtMgA&#10;AADcAAAADwAAAGRycy9kb3ducmV2LnhtbESPS2vDMBCE74X+B7GB3ho5D9rEiWJMIDSUHto8CLkt&#10;1sY2tVaOpdjOv68KhR6HmfmGWSa9qURLjSstKxgNIxDEmdUl5woO+83zDITzyBory6TgTg6S1ePD&#10;EmNtO/6idudzESDsYlRQeF/HUrqsIINuaGvi4F1sY9AH2eRSN9gFuKnkOIpepMGSw0KBNa0Lyr53&#10;N6MgT4/70Xx9n1xPs+kZP+vrxxu/K/U06NMFCE+9/w//tbdawWT6Cr9nwhG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3O+0yAAAANwAAAAPAAAAAAAAAAAAAAAAAJgCAABk&#10;cnMvZG93bnJldi54bWxQSwUGAAAAAAQABAD1AAAAjQMAAAAA&#10;" fillcolor="#969696" stroked="f"/>
                <v:rect id="Rectangle 76" o:spid="_x0000_s1097" style="position:absolute;left:2813;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N7xsMA&#10;AADcAAAADwAAAGRycy9kb3ducmV2LnhtbERPy4rCMBTdC/MP4Q6409SxiNMxigiDIi58jMjsLs21&#10;LTY3tYm2/r1ZCC4P5z2ZtaYUd6pdYVnBoB+BIE6tLjhT8Hf47Y1BOI+ssbRMCh7kYDb96Eww0bbh&#10;Hd33PhMhhF2CCnLvq0RKl+Zk0PVtRRy4s60N+gDrTOoamxBuSvkVRSNpsODQkGNFi5zSy/5mFGTz&#10;42HwvXgMr6dx/I/b6rpZ8lqp7mc7/wHhqfVv8cu90gqGcVgb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N7xsMAAADcAAAADwAAAAAAAAAAAAAAAACYAgAAZHJzL2Rv&#10;d25yZXYueG1sUEsFBgAAAAAEAAQA9QAAAIgDAAAAAA==&#10;" fillcolor="#969696" stroked="f"/>
                <v:rect id="Rectangle 77" o:spid="_x0000_s1098" style="position:absolute;left:1917;top:34448;width:451;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eXcUA&#10;AADcAAAADwAAAGRycy9kb3ducmV2LnhtbESPS4vCQBCE7wv+h6EFb+vEB4tGRxFhWREPPhFvTaZN&#10;gpmemBk1/ntHWPBYVNVX1Hham0LcqXK5ZQWddgSCOLE651TBfvf7PQDhPLLGwjIpeJKD6aTxNcZY&#10;2wdv6L71qQgQdjEqyLwvYyldkpFB17YlcfDOtjLog6xSqSt8BLgpZDeKfqTBnMNChiXNM0ou25tR&#10;kM4Ou85w/uxdj4P+CdfldfXHS6VazXo2AuGp9p/wf3uhFfT6Q3ifCUdAT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95dxQAAANwAAAAPAAAAAAAAAAAAAAAAAJgCAABkcnMv&#10;ZG93bnJldi54bWxQSwUGAAAAAAQABAD1AAAAigMAAAAA&#10;" fillcolor="#969696" stroked="f"/>
                <v:rect id="Rectangle 78" o:spid="_x0000_s1099" style="position:absolute;left:54978;top:34448;width:374;height:3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hHcIA&#10;AADcAAAADwAAAGRycy9kb3ducmV2LnhtbERPy4rCMBTdD/gP4QruxlQdRatRRBBlcDG+EHeX5toW&#10;m5vaRK1/bxbCLA/nPZnVphAPqlxuWUGnHYEgTqzOOVVw2C+/hyCcR9ZYWCYFL3Iwmza+Jhhr++Qt&#10;PXY+FSGEXYwKMu/LWEqXZGTQtW1JHLiLrQz6AKtU6gqfIdwUshtFA2kw59CQYUmLjJLr7m4UpPPj&#10;vjNavHq30/DnjH/lbbPiX6VazXo+BuGp9v/ij3utFfT6YX44E46An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7OEdwgAAANwAAAAPAAAAAAAAAAAAAAAAAJgCAABkcnMvZG93&#10;bnJldi54bWxQSwUGAAAAAAQABAD1AAAAhwMAAAAA&#10;" fillcolor="#969696" stroked="f"/>
                <v:rect id="Rectangle 79" o:spid="_x0000_s1100" style="position:absolute;left:2292;top:39147;width:1797;height:1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cuMcA&#10;AADcAAAADwAAAGRycy9kb3ducmV2LnhtbESPT2vCQBTE70K/w/IKvenGPy0lukoRBS21mtSDx0f2&#10;NUmbfZtmV43f3i0IHoeZ+Q0zmbWmEidqXGlZQb8XgSDOrC45V7D/WnZfQTiPrLGyTAou5GA2fehM&#10;MNb2zAmdUp+LAGEXo4LC+zqW0mUFGXQ9WxMH79s2Bn2QTS51g+cAN5UcRNGLNFhyWCiwpnlB2W96&#10;NAp4kw7Wu3yU/CQfi206nB8+/94PSj09tm9jEJ5afw/f2iutYPjch/8z4Qj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BnLjHAAAA3AAAAA8AAAAAAAAAAAAAAAAAmAIAAGRy&#10;cy9kb3ducmV2LnhtbFBLBQYAAAAABAAEAPUAAACMAwAAAAA=&#10;" fillcolor="#a1006b" stroked="f"/>
                <v:rect id="Rectangle 80" o:spid="_x0000_s1101" style="position:absolute;left:22421;top:39071;width:1797;height:1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Ebd8IA&#10;AADdAAAADwAAAGRycy9kb3ducmV2LnhtbERPTYvCMBC9L/gfwgh7W1NlkaUaRUVFcRGsIj0OzdgW&#10;m0lpYu3++81B8Ph439N5ZyrRUuNKywqGgwgEcWZ1ybmCy3nz9QPCeWSNlWVS8EcO5rPexxRjbZ98&#10;ojbxuQgh7GJUUHhfx1K6rCCDbmBr4sDdbGPQB9jkUjf4DOGmkqMoGkuDJYeGAmtaFZTdk4dRcLr/&#10;lsc0rba2vS4Prd6v1ts0Ueqz3y0mIDx1/i1+uXdawSj6DnPDm/A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t3wgAAAN0AAAAPAAAAAAAAAAAAAAAAAJgCAABkcnMvZG93&#10;bnJldi54bWxQSwUGAAAAAAQABAD1AAAAhwMAAAAA&#10;" fillcolor="#82be00" stroked="f"/>
                <v:rect id="Rectangle 81" o:spid="_x0000_s1102" style="position:absolute;left:24765;top:39204;width:86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TRjcMA&#10;AADdAAAADwAAAGRycy9kb3ducmV2LnhtbESP3WoCMRSE74W+QziF3mnSpYjdGqUUBCveuPoAh83Z&#10;H5qcLEnqbt++EQQvh5n5hllvJ2fFlULsPWt4XSgQxLU3PbcaLufdfAUiJmSD1jNp+KMI283TbI2l&#10;8SOf6FqlVmQIxxI1dCkNpZSx7shhXPiBOHuNDw5TlqGVJuCY4c7KQqmldNhzXuhwoK+O6p/q12mQ&#10;52o3rioblD8UzdF+708Nea1fnqfPDxCJpvQI39t7o6FQb+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TRjcMAAADdAAAADwAAAAAAAAAAAAAAAACYAgAAZHJzL2Rv&#10;d25yZXYueG1sUEsFBgAAAAAEAAQA9QAAAIgDAAAAAA==&#10;" filled="f" stroked="f">
                  <v:textbox style="mso-fit-shape-to-text:t" inset="0,0,0,0">
                    <w:txbxContent>
                      <w:p w:rsidR="00D35536" w:rsidRPr="008D480C" w:rsidRDefault="00D35536" w:rsidP="00033265">
                        <w:pPr>
                          <w:rPr>
                            <w:sz w:val="16"/>
                            <w:szCs w:val="16"/>
                          </w:rPr>
                        </w:pPr>
                        <w:r>
                          <w:rPr>
                            <w:rFonts w:ascii="Arial" w:hAnsi="Arial" w:cs="Arial"/>
                            <w:bCs/>
                            <w:color w:val="000000"/>
                            <w:sz w:val="16"/>
                            <w:szCs w:val="16"/>
                            <w:lang w:val="en-US"/>
                          </w:rPr>
                          <w:t xml:space="preserve">Surfaces </w:t>
                        </w:r>
                        <w:proofErr w:type="spellStart"/>
                        <w:r>
                          <w:rPr>
                            <w:rFonts w:ascii="Arial" w:hAnsi="Arial" w:cs="Arial"/>
                            <w:bCs/>
                            <w:color w:val="000000"/>
                            <w:sz w:val="16"/>
                            <w:szCs w:val="16"/>
                            <w:lang w:val="en-US"/>
                          </w:rPr>
                          <w:t>l</w:t>
                        </w:r>
                        <w:r w:rsidRPr="008D480C">
                          <w:rPr>
                            <w:rFonts w:ascii="Arial" w:hAnsi="Arial" w:cs="Arial"/>
                            <w:bCs/>
                            <w:color w:val="000000"/>
                            <w:sz w:val="16"/>
                            <w:szCs w:val="16"/>
                            <w:lang w:val="en-US"/>
                          </w:rPr>
                          <w:t>ocataires</w:t>
                        </w:r>
                        <w:proofErr w:type="spellEnd"/>
                      </w:p>
                    </w:txbxContent>
                  </v:textbox>
                </v:rect>
                <v:rect id="Rectangle 82" o:spid="_x0000_s1103" style="position:absolute;left:22466;top:41109;width:1797;height:1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W0X8QA&#10;AADdAAAADwAAAGRycy9kb3ducmV2LnhtbERPy2rCQBTdF/yH4QrudGKw2kZHKQWhbsQXre6umWsS&#10;zdwJmammfr2zELo8nPdk1phSXKl2hWUF/V4Egji1uuBMwW47776BcB5ZY2mZFPyRg9m09TLBRNsb&#10;r+m68ZkIIewSVJB7XyVSujQng65nK+LAnWxt0AdYZ1LXeAvhppRxFA2lwYJDQ44VfeaUXja/RsHd&#10;7dPFfBm/+8P953z8Xi2HgxEp1Wk3H2MQnhr/L366v7SCOHoN+8Ob8AT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VtF/EAAAA3QAAAA8AAAAAAAAAAAAAAAAAmAIAAGRycy9k&#10;b3ducmV2LnhtbFBLBQYAAAAABAAEAPUAAACJAwAAAAA=&#10;" fillcolor="#ddd" stroked="f"/>
                <v:rect id="Rectangle 83" o:spid="_x0000_s1104" style="position:absolute;left:24765;top:40976;width:943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tLVsMA&#10;AADdAAAADwAAAGRycy9kb3ducmV2LnhtbESP3WoCMRSE74W+QzgF7zRxQZGtUUpBsNIbVx/gsDn7&#10;Q5OTJUnd7ds3QsHLYWa+YXaHyVlxpxB7zxpWSwWCuPam51bD7XpcbEHEhGzQeiYNvxThsH+Z7bA0&#10;fuQL3avUigzhWKKGLqWhlDLWHTmMSz8QZ6/xwWHKMrTSBBwz3FlZKLWRDnvOCx0O9NFR/V39OA3y&#10;Wh3HbWWD8uei+bKfp0tDXuv56/T+BiLRlJ7h//bJaCjUegW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tLVsMAAADdAAAADwAAAAAAAAAAAAAAAACYAgAAZHJzL2Rv&#10;d25yZXYueG1sUEsFBgAAAAAEAAQA9QAAAIgDAAAAAA==&#10;" filled="f" stroked="f">
                  <v:textbox style="mso-fit-shape-to-text:t" inset="0,0,0,0">
                    <w:txbxContent>
                      <w:p w:rsidR="00D35536" w:rsidRPr="004B27CE" w:rsidRDefault="00D35536" w:rsidP="00033265">
                        <w:pPr>
                          <w:rPr>
                            <w:sz w:val="16"/>
                            <w:szCs w:val="16"/>
                          </w:rPr>
                        </w:pPr>
                        <w:r w:rsidRPr="004B27CE">
                          <w:rPr>
                            <w:rFonts w:ascii="Arial" w:hAnsi="Arial" w:cs="Arial"/>
                            <w:bCs/>
                            <w:color w:val="000000"/>
                            <w:sz w:val="16"/>
                            <w:szCs w:val="16"/>
                          </w:rPr>
                          <w:t>Surfaces Concédées</w:t>
                        </w:r>
                      </w:p>
                    </w:txbxContent>
                  </v:textbox>
                </v:rect>
                <v:rect id="Rectangle 84" o:spid="_x0000_s1105" style="position:absolute;left:4603;top:39122;width:1463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nVIcIA&#10;AADdAAAADwAAAGRycy9kb3ducmV2LnhtbESP3WoCMRSE74W+QziF3mnSBUVWo0hBsNIbVx/gsDn7&#10;g8nJkqTu9u2bQsHLYWa+Ybb7yVnxoBB7zxreFwoEce1Nz62G2/U4X4OICdmg9UwafijCfvcy22Jp&#10;/MgXelSpFRnCsUQNXUpDKWWsO3IYF34gzl7jg8OUZWilCThmuLOyUGolHfacFzoc6KOj+l59Ow3y&#10;Wh3HdWWD8uei+bKfp0tDXuu31+mwAZFoSs/wf/tkNBRqWcDfm/wE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idUhwgAAAN0AAAAPAAAAAAAAAAAAAAAAAJgCAABkcnMvZG93&#10;bnJldi54bWxQSwUGAAAAAAQABAD1AAAAhwMAAAAA&#10;" filled="f" stroked="f">
                  <v:textbox style="mso-fit-shape-to-text:t" inset="0,0,0,0">
                    <w:txbxContent>
                      <w:p w:rsidR="00D35536" w:rsidRPr="008D480C" w:rsidRDefault="00D35536" w:rsidP="00033265">
                        <w:pPr>
                          <w:rPr>
                            <w:sz w:val="16"/>
                            <w:szCs w:val="16"/>
                          </w:rPr>
                        </w:pPr>
                        <w:r w:rsidRPr="008D480C">
                          <w:rPr>
                            <w:rFonts w:ascii="Arial" w:hAnsi="Arial" w:cs="Arial"/>
                            <w:bCs/>
                            <w:color w:val="000000"/>
                            <w:sz w:val="16"/>
                            <w:szCs w:val="16"/>
                          </w:rPr>
                          <w:t>Surfaces Communes Voyageurs</w:t>
                        </w:r>
                      </w:p>
                    </w:txbxContent>
                  </v:textbox>
                </v:rect>
                <v:rect id="Rectangle 85" o:spid="_x0000_s1106" style="position:absolute;left:28333;top:17589;width:5899;height:3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Bm8scA&#10;AADdAAAADwAAAGRycy9kb3ducmV2LnhtbESPQWvCQBSE74L/YXlCb7rRUtHUVUQtydHGgu3tkX1N&#10;QrNvQ3abpP31XUHocZiZb5jNbjC16Kh1lWUF81kEgji3uuJCwdvlZboC4TyyxtoyKfghB7vteLTB&#10;WNueX6nLfCEChF2MCkrvm1hKl5dk0M1sQxy8T9sa9EG2hdQt9gFuarmIoqU0WHFYKLGhQ0n5V/Zt&#10;FCSrZv+e2t++qE8fyfV8XR8va6/Uw2TYP4PwNPj/8L2dagWL6OkRbm/CE5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gZvLHAAAA3QAAAA8AAAAAAAAAAAAAAAAAmAIAAGRy&#10;cy9kb3ducmV2LnhtbFBLBQYAAAAABAAEAPUAAACMAwAAAAA=&#10;" filled="f" stroked="f">
                  <v:textbox inset="0,0,0,0">
                    <w:txbxContent>
                      <w:p w:rsidR="00D35536" w:rsidRPr="003830B1" w:rsidRDefault="00D35536" w:rsidP="00033265">
                        <w:pPr>
                          <w:jc w:val="center"/>
                          <w:rPr>
                            <w:color w:val="FFFFFF" w:themeColor="background1"/>
                            <w:sz w:val="16"/>
                            <w:szCs w:val="16"/>
                          </w:rPr>
                        </w:pPr>
                        <w:r w:rsidRPr="003830B1">
                          <w:rPr>
                            <w:rFonts w:ascii="Arial" w:hAnsi="Arial" w:cs="Arial"/>
                            <w:color w:val="FFFFFF" w:themeColor="background1"/>
                            <w:sz w:val="16"/>
                            <w:szCs w:val="16"/>
                          </w:rPr>
                          <w:t>Circulations voyageurs</w:t>
                        </w:r>
                      </w:p>
                    </w:txbxContent>
                  </v:textbox>
                </v:rect>
                <v:shape id="Freeform 86" o:spid="_x0000_s1107" style="position:absolute;left:39484;top:39103;width:1867;height:1117;visibility:visible;mso-wrap-style:square;v-text-anchor:top" coordsize="294,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eN8YA&#10;AADdAAAADwAAAGRycy9kb3ducmV2LnhtbESPQWvCQBSE74X+h+UVvNXdioqkriK1hVZBrM0hx0f2&#10;mQSzb2N21fjvXUHocZiZb5jpvLO1OFPrK8ca3voKBHHuTMWFhvTv63UCwgdkg7Vj0nAlD/PZ89MU&#10;E+Mu/EvnXShEhLBPUEMZQpNI6fOSLPq+a4ijt3etxRBlW0jT4iXCbS0HSo2lxYrjQokNfZSUH3Yn&#10;qyFffhZHabZZtqbhZrL9SXm1V1r3XrrFO4hAXfgPP9rfRsNAjYZwfxOf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veN8YAAADdAAAADwAAAAAAAAAAAAAAAACYAgAAZHJz&#10;L2Rvd25yZXYueG1sUEsFBgAAAAAEAAQA9QAAAIsDAAAAAA==&#10;" path="m,l294,r,176l,176,,xm12,170l6,165r283,l283,170,283,5r6,6l6,11,12,5r,165xe" fillcolor="black" strokeweight="3e-5mm">
                  <v:path arrowok="t" o:connecttype="custom" o:connectlocs="0,0;186690,0;186690,111760;0,111760;0,0;7620,107950;3810,104775;183515,104775;179705,107950;179705,3175;183515,6985;3810,6985;7620,3175;7620,107950" o:connectangles="0,0,0,0,0,0,0,0,0,0,0,0,0,0"/>
                  <o:lock v:ext="edit" verticies="t"/>
                </v:shape>
                <v:rect id="Rectangle 87" o:spid="_x0000_s1108" style="position:absolute;left:41865;top:39027;width:1169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BNVcMA&#10;AADdAAAADwAAAGRycy9kb3ducmV2LnhtbESP3WoCMRSE74W+QziF3mnSBUW2RikFQYs3rj7AYXP2&#10;hyYnS5K669s3BcHLYWa+YTa7yVlxoxB7zxreFwoEce1Nz62G62U/X4OICdmg9Uwa7hRht32ZbbA0&#10;fuQz3arUigzhWKKGLqWhlDLWHTmMCz8QZ6/xwWHKMrTSBBwz3FlZKLWSDnvOCx0O9NVR/VP9Og3y&#10;Uu3HdWWD8t9Fc7LHw7khr/Xb6/T5ASLRlJ7hR/tgNBRquYT/N/kJ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BNVcMAAADdAAAADwAAAAAAAAAAAAAAAACYAgAAZHJzL2Rv&#10;d25yZXYueG1sUEsFBgAAAAAEAAQA9QAAAIgDAAAAAA==&#10;" filled="f" stroked="f">
                  <v:textbox style="mso-fit-shape-to-text:t" inset="0,0,0,0">
                    <w:txbxContent>
                      <w:p w:rsidR="00D35536" w:rsidRPr="008D480C" w:rsidRDefault="00D35536" w:rsidP="00033265">
                        <w:pPr>
                          <w:rPr>
                            <w:sz w:val="16"/>
                            <w:szCs w:val="16"/>
                          </w:rPr>
                        </w:pPr>
                        <w:r w:rsidRPr="008D480C">
                          <w:rPr>
                            <w:rFonts w:ascii="Arial" w:hAnsi="Arial" w:cs="Arial"/>
                            <w:bCs/>
                            <w:color w:val="000000"/>
                            <w:sz w:val="16"/>
                            <w:szCs w:val="16"/>
                          </w:rPr>
                          <w:t>Surfaces non utiles Gares</w:t>
                        </w:r>
                      </w:p>
                    </w:txbxContent>
                  </v:textbox>
                </v:rect>
                <v:shape id="Freeform 88" o:spid="_x0000_s1109" style="position:absolute;left:1993;top:38563;width:54109;height:4261;visibility:visible;mso-wrap-style:square;v-text-anchor:top" coordsize="8521,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4228QA&#10;AADdAAAADwAAAGRycy9kb3ducmV2LnhtbESPQWsCMRSE7wX/Q3iCt5pVqLSrUbTQoggFrQePj81z&#10;E9y8LEnU9d8bodDjMDPfMLNF5xpxpRCtZwWjYQGCuPLacq3g8Pv1+g4iJmSNjWdScKcIi3nvZYal&#10;9jfe0XWfapEhHEtUYFJqSyljZchhHPqWOHsnHxymLEMtdcBbhrtGjotiIh1azgsGW/o0VJ33F6eg&#10;+r4cw0jb1TmYtD18/Gxsc9ooNeh3yymIRF36D/+111rBuHibwPNNfg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eNtvEAAAA3QAAAA8AAAAAAAAAAAAAAAAAmAIAAGRycy9k&#10;b3ducmV2LnhtbFBLBQYAAAAABAAEAPUAAACJAwAAAAA=&#10;" path="m,l8521,r,671l,671,,xm11,665l6,659r8509,l8509,665r,-659l8515,12,6,12,11,6r,659xe" fillcolor="black" strokeweight="3e-5mm">
                  <v:path arrowok="t" o:connecttype="custom" o:connectlocs="0,0;5410835,0;5410835,426085;0,426085;0,0;6985,422275;3810,418465;5407025,418465;5403215,422275;5403215,3810;5407025,7620;3810,7620;6985,3810;6985,422275" o:connectangles="0,0,0,0,0,0,0,0,0,0,0,0,0,0"/>
                  <o:lock v:ext="edit" verticies="t"/>
                </v:shape>
                <v:rect id="Rectangle 89" o:spid="_x0000_s1110" style="position:absolute;left:28822;top:24110;width:2451;height:165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BccUA&#10;AADdAAAADwAAAGRycy9kb3ducmV2LnhtbESPQWvCQBSE70L/w/IKvZlNA2qJWaUtEYSCoE3vr9ln&#10;kjb7NuyuGv+9Wyh4HGbmG6ZYj6YXZ3K+s6zgOUlBENdWd9woqD430xcQPiBr7C2Tgit5WK8eJgXm&#10;2l54T+dDaESEsM9RQRvCkEvp65YM+sQOxNE7WmcwROkaqR1eItz0MkvTuTTYcVxocaD3lurfw8ko&#10;eNOyqj70dV5+me2m/MFvO+ycUk+P4+sSRKAx3MP/7a1WkKWzBfy9iU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4FxxQAAAN0AAAAPAAAAAAAAAAAAAAAAAJgCAABkcnMv&#10;ZG93bnJldi54bWxQSwUGAAAAAAQABAD1AAAAigMAAAAA&#10;" fillcolor="#82be00" strokecolor="#82be00" strokeweight="1pt">
                  <v:textbox style="mso-fit-shape-to-text:t" inset="0,0,0,0">
                    <w:txbxContent>
                      <w:p w:rsidR="00D35536" w:rsidRPr="00CB17DE" w:rsidRDefault="00D35536" w:rsidP="00033265">
                        <w:r w:rsidRPr="00CB17DE">
                          <w:rPr>
                            <w:rFonts w:ascii="Arial" w:hAnsi="Arial" w:cs="Arial"/>
                            <w:color w:val="000000"/>
                            <w:sz w:val="14"/>
                            <w:szCs w:val="14"/>
                          </w:rPr>
                          <w:t>AVFE</w:t>
                        </w:r>
                      </w:p>
                    </w:txbxContent>
                  </v:textbox>
                </v:rect>
                <v:rect id="Rectangle 90" o:spid="_x0000_s1111" style="position:absolute;left:28594;top:12249;width:4438;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X7D8EA&#10;AADdAAAADwAAAGRycy9kb3ducmV2LnhtbERPzYrCMBC+C75DGMGbTZWuaDVKWRA8rMsafYChGdti&#10;MylNVuvbbw4LHj++/+1+sK14UO8bxwrmSQqCuHSm4UrB9XKYrUD4gGywdUwKXuRhvxuPtpgb9+Qz&#10;PXSoRAxhn6OCOoQul9KXNVn0ieuII3dzvcUQYV9J0+MzhttWLtJ0KS02HBtq7OizpvKuf62C4uvn&#10;lM3NPSuLdXYavlvdXbVWajoZig2IQEN4i//dR6NgkX7EufFNfAJ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F+w/BAAAA3QAAAA8AAAAAAAAAAAAAAAAAmAIAAGRycy9kb3du&#10;cmV2LnhtbFBLBQYAAAAABAAEAPUAAACGAwAAAAA=&#10;" filled="f" strokecolor="white [3212]" strokeweight="1pt">
                  <v:textbox inset="0,0,0,0">
                    <w:txbxContent>
                      <w:p w:rsidR="00D35536" w:rsidRPr="009E4156" w:rsidRDefault="00D35536" w:rsidP="00033265">
                        <w:pPr>
                          <w:jc w:val="center"/>
                          <w:rPr>
                            <w:color w:val="FFFFFF" w:themeColor="background1"/>
                            <w:sz w:val="14"/>
                            <w:szCs w:val="14"/>
                          </w:rPr>
                        </w:pPr>
                        <w:r w:rsidRPr="009E4156">
                          <w:rPr>
                            <w:rFonts w:ascii="Arial" w:hAnsi="Arial" w:cs="Arial"/>
                            <w:color w:val="FFFFFF" w:themeColor="background1"/>
                            <w:sz w:val="14"/>
                            <w:szCs w:val="14"/>
                          </w:rPr>
                          <w:t>Publicité</w:t>
                        </w:r>
                      </w:p>
                    </w:txbxContent>
                  </v:textbox>
                </v:rect>
                <v:rect id="Rectangle 91" o:spid="_x0000_s1112" style="position:absolute;left:30518;top:3873;width:1369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c8nMcA&#10;AADdAAAADwAAAGRycy9kb3ducmV2LnhtbESPQWvCQBSE74X+h+UVvJS6MWDR6CaUguBBKMYe2tsj&#10;+8xGs29DdjWxv94tFHocZuYbZl2MthVX6n3jWMFsmoAgrpxuuFbwedi8LED4gKyxdUwKbuShyB8f&#10;1phpN/CermWoRYSwz1CBCaHLpPSVIYt+6jri6B1dbzFE2ddS9zhEuG1lmiSv0mLDccFgR++GqnN5&#10;sQo2H18N8Y/cPy8XgztV6Xdpdp1Sk6fxbQUi0Bj+w3/trVaQJvMl/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XPJzHAAAA3QAAAA8AAAAAAAAAAAAAAAAAmAIAAGRy&#10;cy9kb3ducmV2LnhtbFBLBQYAAAAABAAEAPUAAACMAwAAAAA=&#10;" filled="f" stroked="f">
                  <v:textbox style="mso-fit-shape-to-text:t" inset="0,0,0,0">
                    <w:txbxContent>
                      <w:p w:rsidR="00D35536" w:rsidRPr="003830B1" w:rsidRDefault="00D35536" w:rsidP="00033265">
                        <w:pPr>
                          <w:rPr>
                            <w:sz w:val="16"/>
                            <w:szCs w:val="16"/>
                          </w:rPr>
                        </w:pPr>
                        <w:r w:rsidRPr="003830B1">
                          <w:rPr>
                            <w:rFonts w:ascii="Arial" w:hAnsi="Arial" w:cs="Arial"/>
                            <w:b/>
                            <w:bCs/>
                            <w:i/>
                            <w:iCs/>
                            <w:color w:val="000000"/>
                            <w:sz w:val="16"/>
                            <w:szCs w:val="16"/>
                          </w:rPr>
                          <w:t>Bâtiment Voyageurs (BV)</w:t>
                        </w:r>
                      </w:p>
                    </w:txbxContent>
                  </v:textbox>
                </v:rect>
                <v:rect id="Rectangle 92" o:spid="_x0000_s1113" style="position:absolute;top:3854;width:14941;height:1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4yOMMA&#10;AADdAAAADwAAAGRycy9kb3ducmV2LnhtbERPy4rCMBTdC/5DuII7TXUhWo2l+ECXM3bAcXdprm2x&#10;uSlNtHW+frIYmOXhvDdJb2rxotZVlhXMphEI4tzqigsFX9lxsgThPLLG2jIpeJODZDscbDDWtuNP&#10;el18IUIIuxgVlN43sZQuL8mgm9qGOHB32xr0AbaF1C12IdzUch5FC2mw4tBQYkO7kvLH5WkUnJZN&#10;+n22P11RH26n68d1tc9WXqnxqE/XIDz1/l/85z5rBfNoEfaHN+EJ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4yOMMAAADdAAAADwAAAAAAAAAAAAAAAACYAgAAZHJzL2Rv&#10;d25yZXYueG1sUEsFBgAAAAAEAAQA9QAAAIgDAAAAAA==&#10;" filled="f" stroked="f">
                  <v:textbox inset="0,0,0,0">
                    <w:txbxContent>
                      <w:p w:rsidR="00D35536" w:rsidRPr="009E4156" w:rsidRDefault="00D35536" w:rsidP="00033265">
                        <w:pPr>
                          <w:rPr>
                            <w:sz w:val="16"/>
                            <w:szCs w:val="16"/>
                          </w:rPr>
                        </w:pPr>
                        <w:r w:rsidRPr="009E4156">
                          <w:rPr>
                            <w:rFonts w:ascii="Arial" w:hAnsi="Arial" w:cs="Arial"/>
                            <w:b/>
                            <w:bCs/>
                            <w:i/>
                            <w:iCs/>
                            <w:color w:val="000000"/>
                            <w:sz w:val="16"/>
                            <w:szCs w:val="16"/>
                          </w:rPr>
                          <w:t>Bâtiment et Terrains annexes</w:t>
                        </w:r>
                      </w:p>
                    </w:txbxContent>
                  </v:textbox>
                </v:rect>
                <v:rect id="Rectangle 93" o:spid="_x0000_s1114" style="position:absolute;left:21139;top:5461;width:1299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36J8YA&#10;AADdAAAADwAAAGRycy9kb3ducmV2LnhtbESPQWvCQBSE7wX/w/KEXopuzEE0zSoiCD0UxNSD3h7Z&#10;12za7NuQ3Zror3cFocdhZr5h8vVgG3GhzteOFcymCQji0umaKwXHr91kAcIHZI2NY1JwJQ/r1egl&#10;x0y7ng90KUIlIoR9hgpMCG0mpS8NWfRT1xJH79t1FkOUXSV1h32E20amSTKXFmuOCwZb2hoqf4s/&#10;q2C3P9XEN3l4Wy5691Om58J8tkq9jofNO4hAQ/gPP9sfWkGazGfweBOf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36J8YAAADdAAAADwAAAAAAAAAAAAAAAACYAgAAZHJz&#10;L2Rvd25yZXYueG1sUEsFBgAAAAAEAAQA9QAAAIsDAAAAAA==&#10;" filled="f" stroked="f">
                  <v:textbox style="mso-fit-shape-to-text:t" inset="0,0,0,0">
                    <w:txbxContent>
                      <w:p w:rsidR="00D35536" w:rsidRPr="002D19B1" w:rsidRDefault="00D35536" w:rsidP="00033265">
                        <w:pPr>
                          <w:rPr>
                            <w:color w:val="D52B1E"/>
                          </w:rPr>
                        </w:pPr>
                        <w:r w:rsidRPr="002D19B1">
                          <w:rPr>
                            <w:rFonts w:ascii="Arial" w:hAnsi="Arial" w:cs="Arial"/>
                            <w:b/>
                            <w:bCs/>
                            <w:i/>
                            <w:iCs/>
                            <w:color w:val="D52B1E"/>
                            <w:sz w:val="14"/>
                            <w:szCs w:val="14"/>
                          </w:rPr>
                          <w:t>Zones accessibles au public</w:t>
                        </w:r>
                      </w:p>
                    </w:txbxContent>
                  </v:textbox>
                </v:rect>
                <v:rect id="Rectangle 94" o:spid="_x0000_s1115" style="position:absolute;left:520;top:23564;width:14332;height:6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IZ68YA&#10;AADdAAAADwAAAGRycy9kb3ducmV2LnhtbESPQWvCQBSE7wX/w/IEL6VuzEFi6ioiaov0oLF4fs0+&#10;k2D2bciuMf57t1DocZiZb5j5sje16Kh1lWUFk3EEgji3uuJCwfdp+5aAcB5ZY22ZFDzIwXIxeJlj&#10;qu2dj9RlvhABwi5FBaX3TSqly0sy6Ma2IQ7exbYGfZBtIXWL9wA3tYyjaCoNVhwWSmxoXVJ+zW5G&#10;wc9u050v59f1I6HZV2Iyd9h/OKVGw371DsJT7//Df+1PrSCOpjH8vglPQC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IZ68YAAADdAAAADwAAAAAAAAAAAAAAAACYAgAAZHJz&#10;L2Rvd25yZXYueG1sUEsFBgAAAAAEAAQA9QAAAIsDAAAAAA==&#10;" fillcolor="#a1006b" strokecolor="#a1006b" strokeweight="1pt">
                  <v:textbox inset="0,0,0,0">
                    <w:txbxContent>
                      <w:p w:rsidR="00D35536" w:rsidRPr="008D480C" w:rsidRDefault="00D35536" w:rsidP="00033265">
                        <w:pPr>
                          <w:spacing w:before="240"/>
                          <w:jc w:val="center"/>
                          <w:rPr>
                            <w:rFonts w:ascii="Arial" w:hAnsi="Arial" w:cs="Arial"/>
                            <w:color w:val="FFFFFF" w:themeColor="background1"/>
                            <w:sz w:val="20"/>
                            <w:szCs w:val="20"/>
                          </w:rPr>
                        </w:pPr>
                        <w:r w:rsidRPr="008D480C">
                          <w:rPr>
                            <w:rFonts w:ascii="Arial" w:hAnsi="Arial" w:cs="Arial"/>
                            <w:color w:val="FFFFFF" w:themeColor="background1"/>
                            <w:sz w:val="20"/>
                            <w:szCs w:val="20"/>
                          </w:rPr>
                          <w:t>Stationnement</w:t>
                        </w:r>
                      </w:p>
                      <w:p w:rsidR="00D35536" w:rsidRPr="008D480C" w:rsidRDefault="00D35536" w:rsidP="00033265">
                        <w:pPr>
                          <w:jc w:val="center"/>
                          <w:rPr>
                            <w:color w:val="FFFFFF" w:themeColor="background1"/>
                            <w:sz w:val="20"/>
                            <w:szCs w:val="20"/>
                          </w:rPr>
                        </w:pPr>
                        <w:r w:rsidRPr="008D480C">
                          <w:rPr>
                            <w:rFonts w:ascii="Arial" w:hAnsi="Arial" w:cs="Arial"/>
                            <w:color w:val="FFFFFF" w:themeColor="background1"/>
                            <w:sz w:val="20"/>
                            <w:szCs w:val="20"/>
                          </w:rPr>
                          <w:t>Non concédé</w:t>
                        </w:r>
                      </w:p>
                    </w:txbxContent>
                  </v:textbox>
                </v:rect>
                <v:rect id="Rectangle 95" o:spid="_x0000_s1116" style="position:absolute;left:38963;top:30676;width:15824;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CW2sUA&#10;AADdAAAADwAAAGRycy9kb3ducmV2LnhtbESPwWrDMBBE74H+g9hCbrGcFExwo4SSUppLD01Ce12k&#10;rW1qrYSk2M7fV4VAjsPMvGE2u8n2YqAQO8cKlkUJglg703Gj4Hx6W6xBxIRssHdMCq4UYbd9mG2w&#10;Nm7kTxqOqREZwrFGBW1KvpYy6pYsxsJ54uz9uGAxZRkaaQKOGW57uSrLSlrsOC+06Gnfkv49XqyC&#10;C056rw9fvvIf3+v3ZTiNdnhVav44vTyDSDSle/jWPhgFq7J6gv83+Qn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cJbaxQAAAN0AAAAPAAAAAAAAAAAAAAAAAJgCAABkcnMv&#10;ZG93bnJldi54bWxQSwUGAAAAAAQABAD1AAAAigMAAAAA&#10;" fillcolor="#0088ce" strokecolor="#0088ce" strokeweight="1pt">
                  <v:textbox inset="0,0,0,0">
                    <w:txbxContent>
                      <w:p w:rsidR="00D35536" w:rsidRDefault="00D35536" w:rsidP="00033265">
                        <w:pPr>
                          <w:spacing w:before="80"/>
                          <w:jc w:val="center"/>
                          <w:rPr>
                            <w:rFonts w:ascii="Arial" w:hAnsi="Arial" w:cs="Arial"/>
                            <w:b/>
                            <w:bCs/>
                            <w:i/>
                            <w:iCs/>
                            <w:color w:val="FFFFFF" w:themeColor="background1"/>
                            <w:sz w:val="14"/>
                            <w:szCs w:val="14"/>
                          </w:rPr>
                        </w:pPr>
                        <w:r>
                          <w:rPr>
                            <w:rFonts w:ascii="Arial" w:hAnsi="Arial" w:cs="Arial"/>
                            <w:b/>
                            <w:bCs/>
                            <w:i/>
                            <w:iCs/>
                            <w:color w:val="FFFFFF" w:themeColor="background1"/>
                            <w:sz w:val="14"/>
                            <w:szCs w:val="14"/>
                          </w:rPr>
                          <w:t>Marquises, Auvents</w:t>
                        </w:r>
                      </w:p>
                      <w:p w:rsidR="00D35536" w:rsidRPr="00CB17DE" w:rsidRDefault="00D35536" w:rsidP="00033265">
                        <w:pPr>
                          <w:jc w:val="center"/>
                          <w:rPr>
                            <w:color w:val="FFFFFF" w:themeColor="background1"/>
                            <w:sz w:val="14"/>
                            <w:szCs w:val="14"/>
                          </w:rPr>
                        </w:pPr>
                        <w:r w:rsidRPr="00CB17DE">
                          <w:rPr>
                            <w:rFonts w:ascii="Arial" w:hAnsi="Arial" w:cs="Arial"/>
                            <w:b/>
                            <w:bCs/>
                            <w:i/>
                            <w:iCs/>
                            <w:color w:val="FFFFFF" w:themeColor="background1"/>
                            <w:sz w:val="14"/>
                            <w:szCs w:val="14"/>
                          </w:rPr>
                          <w:t>SNCF Réseau</w:t>
                        </w:r>
                      </w:p>
                    </w:txbxContent>
                  </v:textbox>
                </v:rect>
                <v:rect id="Rectangle 96" o:spid="_x0000_s1117" style="position:absolute;left:15665;top:16567;width:9963;height:7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YdMUA&#10;AADdAAAADwAAAGRycy9kb3ducmV2LnhtbESPQWvCQBSE7wX/w/KE3upGKVJiNqKitKUgGtv7I/vM&#10;ps2+DdmNpv++KxQ8DjPzDZMtB9uIC3W+dqxgOklAEJdO11wp+Dztnl5A+ICssXFMCn7JwzIfPWSY&#10;anflI12KUIkIYZ+iAhNCm0rpS0MW/cS1xNE7u85iiLKrpO7wGuG2kbMkmUuLNccFgy1tDJU/RW8V&#10;vH5Z+jiUW/le9/utqfrTYU3fSj2Oh9UCRKAh3MP/7TetYJbMn+H2Jj4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Pdh0xQAAAN0AAAAPAAAAAAAAAAAAAAAAAJgCAABkcnMv&#10;ZG93bnJldi54bWxQSwUGAAAAAAQABAD1AAAAigMAAAAA&#10;" fillcolor="#82be00" strokecolor="#82be00" strokeweight="1pt">
                  <v:textbox inset="0,0,0,0">
                    <w:txbxContent>
                      <w:p w:rsidR="00D35536" w:rsidRPr="003830B1" w:rsidRDefault="00D35536" w:rsidP="00033265">
                        <w:pPr>
                          <w:spacing w:before="240"/>
                          <w:jc w:val="center"/>
                          <w:rPr>
                            <w:rFonts w:ascii="Arial" w:hAnsi="Arial" w:cs="Arial"/>
                            <w:color w:val="000000"/>
                            <w:sz w:val="16"/>
                            <w:szCs w:val="16"/>
                          </w:rPr>
                        </w:pPr>
                        <w:r w:rsidRPr="003830B1">
                          <w:rPr>
                            <w:rFonts w:ascii="Arial" w:hAnsi="Arial" w:cs="Arial"/>
                            <w:color w:val="000000"/>
                            <w:sz w:val="16"/>
                            <w:szCs w:val="16"/>
                          </w:rPr>
                          <w:t>Guichet de Vente</w:t>
                        </w:r>
                      </w:p>
                      <w:p w:rsidR="00D35536" w:rsidRPr="003830B1" w:rsidRDefault="00D35536" w:rsidP="00033265">
                        <w:pPr>
                          <w:jc w:val="center"/>
                          <w:rPr>
                            <w:sz w:val="14"/>
                            <w:szCs w:val="14"/>
                          </w:rPr>
                        </w:pPr>
                        <w:r w:rsidRPr="003830B1">
                          <w:rPr>
                            <w:rFonts w:ascii="Arial" w:hAnsi="Arial" w:cs="Arial"/>
                            <w:color w:val="000000"/>
                            <w:sz w:val="14"/>
                            <w:szCs w:val="14"/>
                          </w:rPr>
                          <w:t xml:space="preserve">(TER, Voyages SNCF, Transilien, </w:t>
                        </w:r>
                        <w:proofErr w:type="spellStart"/>
                        <w:r w:rsidRPr="003830B1">
                          <w:rPr>
                            <w:rFonts w:ascii="Arial" w:hAnsi="Arial" w:cs="Arial"/>
                            <w:color w:val="000000"/>
                            <w:sz w:val="14"/>
                            <w:szCs w:val="14"/>
                          </w:rPr>
                          <w:t>Thello</w:t>
                        </w:r>
                        <w:proofErr w:type="spellEnd"/>
                        <w:r w:rsidRPr="003830B1">
                          <w:rPr>
                            <w:rFonts w:ascii="Arial" w:hAnsi="Arial" w:cs="Arial"/>
                            <w:color w:val="000000"/>
                            <w:sz w:val="14"/>
                            <w:szCs w:val="14"/>
                          </w:rPr>
                          <w:t>…)</w:t>
                        </w:r>
                      </w:p>
                    </w:txbxContent>
                  </v:textbox>
                </v:rect>
                <v:rect id="Rectangle 97" o:spid="_x0000_s1118" style="position:absolute;left:26123;top:26739;width:6458;height:2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ieLMQA&#10;AADdAAAADwAAAGRycy9kb3ducmV2LnhtbESP0YrCMBRE3wX/IVxh3zRVqrjVKGVB8GEVzfoBl+ba&#10;Fpub0mS1+/cbQfBxmJkzzHrb20bcqfO1YwXTSQKCuHCm5lLB5Wc3XoLwAdlg45gU/JGH7WY4WGNm&#10;3IPPdNehFBHCPkMFVQhtJqUvKrLoJ64ljt7VdRZDlF0pTYePCLeNnCXJQlqsOS5U2NJXRcVN/1oF&#10;+ffpkE7NLS3yz/TQHxvdXrRW6mPU5ysQgfrwDr/ae6Nglizm8HwTn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onizEAAAA3QAAAA8AAAAAAAAAAAAAAAAAmAIAAGRycy9k&#10;b3ducmV2LnhtbFBLBQYAAAAABAAEAPUAAACJAwAAAAA=&#10;" filled="f" strokecolor="white [3212]" strokeweight="1pt">
                  <v:textbox inset="0,0,0,0">
                    <w:txbxContent>
                      <w:p w:rsidR="00D35536" w:rsidRPr="003830B1" w:rsidRDefault="00D35536" w:rsidP="00033265">
                        <w:pPr>
                          <w:jc w:val="center"/>
                          <w:rPr>
                            <w:color w:val="FFFFFF" w:themeColor="background1"/>
                          </w:rPr>
                        </w:pPr>
                        <w:r w:rsidRPr="003830B1">
                          <w:rPr>
                            <w:rFonts w:ascii="Arial" w:hAnsi="Arial" w:cs="Arial"/>
                            <w:color w:val="FFFFFF" w:themeColor="background1"/>
                            <w:sz w:val="14"/>
                            <w:szCs w:val="14"/>
                          </w:rPr>
                          <w:t>COE, Salle de crise, régie</w:t>
                        </w:r>
                      </w:p>
                    </w:txbxContent>
                  </v:textbox>
                </v:rect>
                <v:rect id="Rectangle 98" o:spid="_x0000_s1119" style="position:absolute;left:16287;top:25704;width:8478;height:3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oAW8QA&#10;AADdAAAADwAAAGRycy9kb3ducmV2LnhtbESP0YrCMBRE34X9h3CFfdNUKcXtGqUsCD6o7EY/4NJc&#10;22JzU5qo3b83guDjMDNnmOV6sK24Ue8bxwpm0wQEcelMw5WC03EzWYDwAdlg65gU/JOH9epjtMTc&#10;uDv/0U2HSkQI+xwV1CF0uZS+rMmin7qOOHpn11sMUfaVND3eI9y2cp4kmbTYcFyosaOfmsqLvloF&#10;xe53n87MJS2Lr3Q/HFrdnbRW6nM8FN8gAg3hHX61t0bBPMkyeL6JT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6AFvEAAAA3QAAAA8AAAAAAAAAAAAAAAAAmAIAAGRycy9k&#10;b3ducmV2LnhtbFBLBQYAAAAABAAEAPUAAACJAwAAAAA=&#10;" filled="f" strokecolor="white [3212]" strokeweight="1pt">
                  <v:textbox inset="0,0,0,0">
                    <w:txbxContent>
                      <w:p w:rsidR="00D35536" w:rsidRPr="003830B1" w:rsidRDefault="00D35536" w:rsidP="00033265">
                        <w:pPr>
                          <w:spacing w:before="60"/>
                          <w:jc w:val="center"/>
                          <w:rPr>
                            <w:color w:val="FFFFFF" w:themeColor="background1"/>
                            <w:sz w:val="14"/>
                            <w:szCs w:val="14"/>
                          </w:rPr>
                        </w:pPr>
                        <w:r w:rsidRPr="003830B1">
                          <w:rPr>
                            <w:rFonts w:ascii="Arial" w:hAnsi="Arial" w:cs="Arial"/>
                            <w:color w:val="FFFFFF" w:themeColor="background1"/>
                            <w:sz w:val="14"/>
                            <w:szCs w:val="14"/>
                          </w:rPr>
                          <w:t>Toilettes publiques, salles d’attente</w:t>
                        </w:r>
                      </w:p>
                    </w:txbxContent>
                  </v:textbox>
                </v:rect>
                <v:rect id="Rectangle 99" o:spid="_x0000_s1120" style="position:absolute;left:21336;top:27152;width:21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K8BMMA&#10;AADdAAAADwAAAGRycy9kb3ducmV2LnhtbESP3WoCMRSE74W+QziF3mnSvVDZGqUUBC3euPoAh83Z&#10;H5qcLEnqrm/fFAQvh5n5htnsJmfFjULsPWt4XygQxLU3Pbcarpf9fA0iJmSD1jNpuFOE3fZltsHS&#10;+JHPdKtSKzKEY4kaupSGUspYd+QwLvxAnL3GB4cpy9BKE3DMcGdlodRSOuw5L3Q40FdH9U/16zTI&#10;S7Uf15UNyn8XzckeD+eGvNZvr9PnB4hEU3qGH+2D0VCo5Qr+3+Qn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K8BMMAAADdAAAADwAAAAAAAAAAAAAAAACYAgAAZHJzL2Rv&#10;d25yZXYueG1sUEsFBgAAAAAEAAQA9QAAAIgDAAAAAA==&#10;" filled="f" stroked="f">
                  <v:textbox style="mso-fit-shape-to-text:t" inset="0,0,0,0">
                    <w:txbxContent>
                      <w:p w:rsidR="00D35536" w:rsidRPr="00CB17DE" w:rsidRDefault="00D35536" w:rsidP="00033265">
                        <w:r w:rsidRPr="00CB17DE">
                          <w:rPr>
                            <w:rFonts w:ascii="Arial" w:hAnsi="Arial" w:cs="Arial"/>
                            <w:color w:val="000000"/>
                            <w:sz w:val="12"/>
                            <w:szCs w:val="12"/>
                          </w:rPr>
                          <w:t xml:space="preserve">, </w:t>
                        </w:r>
                      </w:p>
                    </w:txbxContent>
                  </v:textbox>
                </v:rect>
                <v:rect id="Rectangle 100" o:spid="_x0000_s1121" style="position:absolute;left:39484;top:22212;width:8426;height:7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EuLcIA&#10;AADdAAAADwAAAGRycy9kb3ducmV2LnhtbERPz2vCMBS+D/wfwhO8rak9iHRGEVGZp6GOeX1r3pqy&#10;5qUmmdb99eYgePz4fs8WvW3FhXxoHCsYZzkI4srphmsFn8fN6xREiMgaW8ek4EYBFvPBywxL7a68&#10;p8sh1iKFcChRgYmxK6UMlSGLIXMdceJ+nLcYE/S11B6vKdy2ssjzibTYcGow2NHKUPV7+LMKtrtT&#10;9z8uvvsvfwtuac6nj82alRoN++UbiEh9fIof7netoMgnaW56k56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US4twgAAAN0AAAAPAAAAAAAAAAAAAAAAAJgCAABkcnMvZG93&#10;bnJldi54bWxQSwUGAAAAAAQABAD1AAAAhwMAAAAA&#10;" fillcolor="#82be00" strokecolor="#82be00">
                  <v:textbox inset="2mm,0,2mm,0">
                    <w:txbxContent>
                      <w:p w:rsidR="00D35536" w:rsidRPr="00442FCA" w:rsidRDefault="00D35536" w:rsidP="00033265">
                        <w:pPr>
                          <w:jc w:val="center"/>
                          <w:rPr>
                            <w:rFonts w:ascii="Arial" w:hAnsi="Arial" w:cs="Arial"/>
                            <w:color w:val="000000"/>
                            <w:sz w:val="14"/>
                            <w:szCs w:val="14"/>
                          </w:rPr>
                        </w:pPr>
                        <w:r w:rsidRPr="00442FCA">
                          <w:rPr>
                            <w:rFonts w:ascii="Arial" w:hAnsi="Arial" w:cs="Arial"/>
                            <w:color w:val="000000"/>
                            <w:sz w:val="14"/>
                            <w:szCs w:val="14"/>
                          </w:rPr>
                          <w:t>Surfaces SNCF</w:t>
                        </w:r>
                        <w:r>
                          <w:rPr>
                            <w:rFonts w:ascii="Arial" w:hAnsi="Arial" w:cs="Arial"/>
                            <w:color w:val="000000"/>
                            <w:sz w:val="14"/>
                            <w:szCs w:val="14"/>
                          </w:rPr>
                          <w:t> </w:t>
                        </w:r>
                        <w:r w:rsidRPr="00442FCA">
                          <w:rPr>
                            <w:rFonts w:ascii="Arial" w:hAnsi="Arial" w:cs="Arial"/>
                            <w:color w:val="000000"/>
                            <w:sz w:val="14"/>
                            <w:szCs w:val="14"/>
                          </w:rPr>
                          <w:t>Réseau</w:t>
                        </w:r>
                      </w:p>
                      <w:p w:rsidR="00D35536" w:rsidRPr="00442FCA" w:rsidRDefault="00D35536" w:rsidP="00033265">
                        <w:pPr>
                          <w:jc w:val="center"/>
                          <w:rPr>
                            <w:rFonts w:ascii="Arial" w:hAnsi="Arial" w:cs="Arial"/>
                            <w:color w:val="000000"/>
                            <w:sz w:val="14"/>
                            <w:szCs w:val="14"/>
                          </w:rPr>
                        </w:pPr>
                        <w:r w:rsidRPr="00442FCA">
                          <w:rPr>
                            <w:rFonts w:ascii="Arial" w:hAnsi="Arial" w:cs="Arial"/>
                            <w:color w:val="000000"/>
                            <w:sz w:val="14"/>
                            <w:szCs w:val="14"/>
                          </w:rPr>
                          <w:t>(</w:t>
                        </w:r>
                        <w:proofErr w:type="gramStart"/>
                        <w:r w:rsidRPr="00442FCA">
                          <w:rPr>
                            <w:rFonts w:ascii="Arial" w:hAnsi="Arial" w:cs="Arial"/>
                            <w:color w:val="000000"/>
                            <w:sz w:val="14"/>
                            <w:szCs w:val="14"/>
                          </w:rPr>
                          <w:t>locaux</w:t>
                        </w:r>
                        <w:proofErr w:type="gramEnd"/>
                        <w:r w:rsidRPr="00442FCA">
                          <w:rPr>
                            <w:rFonts w:ascii="Arial" w:hAnsi="Arial" w:cs="Arial"/>
                            <w:color w:val="000000"/>
                            <w:sz w:val="14"/>
                            <w:szCs w:val="14"/>
                          </w:rPr>
                          <w:t xml:space="preserve"> techniques, de sécurité ferroviaire)</w:t>
                        </w:r>
                      </w:p>
                    </w:txbxContent>
                  </v:textbox>
                </v:rect>
                <v:rect id="Rectangle 101" o:spid="_x0000_s1122" style="position:absolute;left:39522;top:12909;width:12706;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OPcUA&#10;AADdAAAADwAAAGRycy9kb3ducmV2LnhtbESPQWvCQBSE7wX/w/IEb3WjUtHoKiKIQimliXh+Zp+b&#10;YPZtyK4m/ffdQqHHYWa+Ydbb3tbiSa2vHCuYjBMQxIXTFRsF5/zwugDhA7LG2jEp+CYP283gZY2p&#10;dh1/0TMLRkQI+xQVlCE0qZS+KMmiH7uGOHo311oMUbZG6ha7CLe1nCbJXFqsOC6U2NC+pOKePayC&#10;21tjsks3yw/Xj2P+ieZ9oY9XpUbDfrcCEagP/+G/9kkrmCbzJfy+i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E49xQAAAN0AAAAPAAAAAAAAAAAAAAAAAJgCAABkcnMv&#10;ZG93bnJldi54bWxQSwUGAAAAAAQABAD1AAAAigMAAAAA&#10;" fillcolor="#82be00" strokecolor="#82be00" strokeweight="1pt">
                  <v:textbox inset="3mm,2mm,3mm,0">
                    <w:txbxContent>
                      <w:p w:rsidR="00D35536" w:rsidRPr="00442FCA" w:rsidRDefault="00D35536" w:rsidP="00033265">
                        <w:pPr>
                          <w:jc w:val="center"/>
                          <w:rPr>
                            <w:rFonts w:ascii="Arial" w:hAnsi="Arial" w:cs="Arial"/>
                            <w:color w:val="000000"/>
                            <w:sz w:val="14"/>
                            <w:szCs w:val="14"/>
                          </w:rPr>
                        </w:pPr>
                        <w:r>
                          <w:rPr>
                            <w:rFonts w:ascii="Arial" w:hAnsi="Arial" w:cs="Arial"/>
                            <w:color w:val="000000"/>
                            <w:sz w:val="14"/>
                            <w:szCs w:val="14"/>
                          </w:rPr>
                          <w:t>Bureau administratif, local de service, réfectoire, réserves, archives…</w:t>
                        </w:r>
                      </w:p>
                    </w:txbxContent>
                  </v:textbox>
                </v:rect>
                <v:rect id="Rectangle 102" o:spid="_x0000_s1123" style="position:absolute;left:48139;top:22212;width:4089;height:7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eNl8IA&#10;AADdAAAADwAAAGRycy9kb3ducmV2LnhtbERPy4rCMBTdC/MP4Qqz01TRTqlGGYSCDG58zP7SXNti&#10;c1OaaON8/WQhuDyc93obTCse1LvGsoLZNAFBXFrdcKXgci4mGQjnkTW2lknBkxxsNx+jNebaDnyk&#10;x8lXIoawy1FB7X2XS+nKmgy6qe2II3e1vUEfYV9J3eMQw00r50mSSoMNx4YaO9rVVN5Od6PgENLF&#10;rfhrf4tdSJvlz74cnodMqc9x+F6B8BT8W/xy77WCefIV98c38Qn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942XwgAAAN0AAAAPAAAAAAAAAAAAAAAAAJgCAABkcnMvZG93&#10;bnJldi54bWxQSwUGAAAAAAQABAD1AAAAhwMAAAAA&#10;" fillcolor="#82be00" strokecolor="#82be00">
                  <v:textbox inset="0,0,0,0">
                    <w:txbxContent>
                      <w:p w:rsidR="00D35536" w:rsidRPr="00442FCA" w:rsidRDefault="00D35536" w:rsidP="00033265">
                        <w:pPr>
                          <w:spacing w:before="360"/>
                          <w:jc w:val="center"/>
                          <w:rPr>
                            <w:sz w:val="14"/>
                            <w:szCs w:val="14"/>
                          </w:rPr>
                        </w:pPr>
                        <w:r w:rsidRPr="00442FCA">
                          <w:rPr>
                            <w:rFonts w:ascii="Arial" w:hAnsi="Arial" w:cs="Arial"/>
                            <w:color w:val="000000"/>
                            <w:sz w:val="14"/>
                            <w:szCs w:val="14"/>
                          </w:rPr>
                          <w:t>SUGE</w:t>
                        </w:r>
                      </w:p>
                    </w:txbxContent>
                  </v:textbox>
                </v:rect>
                <v:rect id="Rectangle 103" o:spid="_x0000_s1124" style="position:absolute;left:40068;top:5461;width:13837;height:1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sBfsYA&#10;AADdAAAADwAAAGRycy9kb3ducmV2LnhtbESPT4vCMBTE74LfITxhb5rqwT/VKKIrety1gnp7NM+2&#10;2LyUJmu7fvrNguBxmJnfMItVa0rxoNoVlhUMBxEI4tTqgjMFp2TXn4JwHlljaZkU/JKD1bLbWWCs&#10;bcPf9Dj6TAQIuxgV5N5XsZQuzcmgG9iKOHg3Wxv0QdaZ1DU2AW5KOYqisTRYcFjIsaJNTun9+GMU&#10;7KfV+nKwzyYrP6/789d5tk1mXqmPXrueg/DU+nf41T5oBaNoMoT/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sBfsYAAADdAAAADwAAAAAAAAAAAAAAAACYAgAAZHJz&#10;L2Rvd25yZXYueG1sUEsFBgAAAAAEAAQA9QAAAIsDAAAAAA==&#10;" filled="f" stroked="f">
                  <v:textbox inset="0,0,0,0">
                    <w:txbxContent>
                      <w:p w:rsidR="00D35536" w:rsidRPr="002D19B1" w:rsidRDefault="00D35536" w:rsidP="00033265">
                        <w:pPr>
                          <w:rPr>
                            <w:color w:val="009AA6"/>
                          </w:rPr>
                        </w:pPr>
                        <w:r w:rsidRPr="002D19B1">
                          <w:rPr>
                            <w:rFonts w:ascii="Arial" w:hAnsi="Arial" w:cs="Arial"/>
                            <w:b/>
                            <w:bCs/>
                            <w:color w:val="009AA6"/>
                            <w:sz w:val="14"/>
                            <w:szCs w:val="14"/>
                          </w:rPr>
                          <w:t>Zones accessible aux salariés</w:t>
                        </w:r>
                      </w:p>
                    </w:txbxContent>
                  </v:textbox>
                </v:rect>
                <v:rect id="Rectangle 104" o:spid="_x0000_s1125" style="position:absolute;left:2216;top:41109;width:1797;height:1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0kicQA&#10;AADdAAAADwAAAGRycy9kb3ducmV2LnhtbESPQYvCMBSE7wv+h/AEL4um9rAr1SgiyK63XevF26N5&#10;tsXkJTSx1n9vhIU9DjPzDbPaDNaInrrQOlYwn2UgiCunW64VnMr9dAEiRGSNxjEpeFCAzXr0tsJC&#10;uzv/Un+MtUgQDgUqaGL0hZShashimDlPnLyL6yzGJLta6g7vCW6NzLPsQ1psOS006GnXUHU93qyC&#10;sq+N/zos+vl5kA//s9uX53ej1GQ8bJcgIg3xP/zX/tYK8uwzh9eb9ATk+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NJInEAAAA3QAAAA8AAAAAAAAAAAAAAAAAmAIAAGRycy9k&#10;b3ducmV2LnhtbFBLBQYAAAAABAAEAPUAAACJAwAAAAA=&#10;" fillcolor="#0088ce" stroked="f"/>
                <v:rect id="Rectangle 105" o:spid="_x0000_s1126" style="position:absolute;left:4559;top:40728;width:11652;height:1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U6kscA&#10;AADdAAAADwAAAGRycy9kb3ducmV2LnhtbESPQWvCQBSE74L/YXlCb7rRQtXUVUQtydHGgu3tkX1N&#10;QrNvQ3abpP31XUHocZiZb5jNbjC16Kh1lWUF81kEgji3uuJCwdvlZboC4TyyxtoyKfghB7vteLTB&#10;WNueX6nLfCEChF2MCkrvm1hKl5dk0M1sQxy8T9sa9EG2hdQt9gFuarmIoidpsOKwUGJDh5Lyr+zb&#10;KEhWzf49tb99UZ8+kuv5uj5e1l6ph8mwfwbhafD/4Xs71QoW0fIRbm/CE5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VOpLHAAAA3QAAAA8AAAAAAAAAAAAAAAAAmAIAAGRy&#10;cy9kb3ducmV2LnhtbFBLBQYAAAAABAAEAPUAAACMAwAAAAA=&#10;" filled="f" stroked="f">
                  <v:textbox inset="0,0,0,0">
                    <w:txbxContent>
                      <w:p w:rsidR="00D35536" w:rsidRPr="008D480C" w:rsidRDefault="00D35536" w:rsidP="00033265">
                        <w:pPr>
                          <w:rPr>
                            <w:sz w:val="16"/>
                            <w:szCs w:val="16"/>
                          </w:rPr>
                        </w:pPr>
                        <w:r w:rsidRPr="008D480C">
                          <w:rPr>
                            <w:rFonts w:ascii="Arial" w:hAnsi="Arial" w:cs="Arial"/>
                            <w:bCs/>
                            <w:color w:val="000000"/>
                            <w:sz w:val="16"/>
                            <w:szCs w:val="16"/>
                          </w:rPr>
                          <w:t>Surfaces SNCF Réseau</w:t>
                        </w:r>
                      </w:p>
                    </w:txbxContent>
                  </v:textbox>
                </v:rect>
                <v:rect id="Rectangle 106" o:spid="_x0000_s1127" style="position:absolute;left:482;top:15640;width:14370;height:7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DU6scA&#10;AADdAAAADwAAAGRycy9kb3ducmV2LnhtbESP3WrCQBSE7wu+w3IEb0rdVKTW1FWKIgQsij9QLw/Z&#10;YzaYPRuyq4lv3y0UejnMzDfMbNHZStyp8aVjBa/DBARx7nTJhYLTcf3yDsIHZI2VY1LwIA+Lee9p&#10;hql2Le/pfgiFiBD2KSowIdSplD43ZNEPXU0cvYtrLIYom0LqBtsIt5UcJcmbtFhyXDBY09JQfj3c&#10;rIJdi91xszWP7+dVttebr+x8njqlBv3u8wNEoC78h//amVYwSiZj+H0Tn4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6A1OrHAAAA3QAAAA8AAAAAAAAAAAAAAAAAmAIAAGRy&#10;cy9kb3ducmV2LnhtbFBLBQYAAAAABAAEAPUAAACMAwAAAAA=&#10;" fillcolor="#82be00" stroked="f">
                  <v:textbox inset="0,0,0,0">
                    <w:txbxContent>
                      <w:p w:rsidR="00D35536" w:rsidRDefault="00D35536" w:rsidP="00033265">
                        <w:pPr>
                          <w:spacing w:before="240"/>
                          <w:jc w:val="center"/>
                          <w:rPr>
                            <w:rFonts w:ascii="Arial" w:hAnsi="Arial" w:cs="Arial"/>
                            <w:color w:val="000000"/>
                            <w:sz w:val="16"/>
                            <w:szCs w:val="16"/>
                          </w:rPr>
                        </w:pPr>
                        <w:r w:rsidRPr="00CB17DE">
                          <w:rPr>
                            <w:rFonts w:ascii="Arial" w:hAnsi="Arial" w:cs="Arial"/>
                            <w:color w:val="000000"/>
                            <w:sz w:val="16"/>
                            <w:szCs w:val="16"/>
                          </w:rPr>
                          <w:t>Locataire Industriel</w:t>
                        </w:r>
                      </w:p>
                      <w:p w:rsidR="00D35536" w:rsidRPr="00CB17DE" w:rsidRDefault="00D35536" w:rsidP="00033265">
                        <w:pPr>
                          <w:jc w:val="center"/>
                        </w:pPr>
                        <w:r>
                          <w:rPr>
                            <w:rFonts w:ascii="Arial" w:hAnsi="Arial" w:cs="Arial"/>
                            <w:color w:val="000000"/>
                            <w:sz w:val="16"/>
                            <w:szCs w:val="16"/>
                          </w:rPr>
                          <w:t>Hall fret…</w:t>
                        </w:r>
                      </w:p>
                    </w:txbxContent>
                  </v:textbox>
                </v:rect>
                <v:rect id="Rectangle 107" o:spid="_x0000_s1128" style="position:absolute;left:2139;top:30676;width:19158;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w96MUA&#10;AADdAAAADwAAAGRycy9kb3ducmV2LnhtbESPT2sCMRTE74V+h/AKvdWsQq1sjVIsopce/IO9PpLn&#10;7uLmJSRxd/32piD0OMzMb5j5crCt6CjExrGC8agAQaydabhScDys32YgYkI22DomBTeKsFw8P82x&#10;NK7nHXX7VIkM4ViigjolX0oZdU0W48h54uydXbCYsgyVNAH7DLetnBTFVFpsOC/U6GlVk77sr1bB&#10;FQe90tuTn/qf39lmHA697b6Ven0Zvj5BJBrSf/jR3hoFk+LjHf7e5C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DD3oxQAAAN0AAAAPAAAAAAAAAAAAAAAAAJgCAABkcnMv&#10;ZG93bnJldi54bWxQSwUGAAAAAAQABAD1AAAAigMAAAAA&#10;" fillcolor="#0088ce" strokecolor="#0088ce" strokeweight="1pt">
                  <v:textbox inset="0,0,0,0">
                    <w:txbxContent>
                      <w:p w:rsidR="00D35536" w:rsidRDefault="00D35536" w:rsidP="00033265">
                        <w:pPr>
                          <w:spacing w:before="80"/>
                          <w:jc w:val="center"/>
                          <w:rPr>
                            <w:rFonts w:ascii="Arial" w:hAnsi="Arial" w:cs="Arial"/>
                            <w:b/>
                            <w:bCs/>
                            <w:i/>
                            <w:iCs/>
                            <w:color w:val="FFFFFF" w:themeColor="background1"/>
                            <w:sz w:val="14"/>
                            <w:szCs w:val="14"/>
                          </w:rPr>
                        </w:pPr>
                        <w:r>
                          <w:rPr>
                            <w:rFonts w:ascii="Arial" w:hAnsi="Arial" w:cs="Arial"/>
                            <w:b/>
                            <w:bCs/>
                            <w:i/>
                            <w:iCs/>
                            <w:color w:val="FFFFFF" w:themeColor="background1"/>
                            <w:sz w:val="14"/>
                            <w:szCs w:val="14"/>
                          </w:rPr>
                          <w:t>Quais, souterrains, passerelles</w:t>
                        </w:r>
                      </w:p>
                      <w:p w:rsidR="00D35536" w:rsidRPr="00CB17DE" w:rsidRDefault="00D35536" w:rsidP="00033265">
                        <w:pPr>
                          <w:jc w:val="center"/>
                          <w:rPr>
                            <w:color w:val="FFFFFF" w:themeColor="background1"/>
                            <w:sz w:val="14"/>
                            <w:szCs w:val="14"/>
                          </w:rPr>
                        </w:pPr>
                        <w:r w:rsidRPr="00CB17DE">
                          <w:rPr>
                            <w:rFonts w:ascii="Arial" w:hAnsi="Arial" w:cs="Arial"/>
                            <w:b/>
                            <w:bCs/>
                            <w:i/>
                            <w:iCs/>
                            <w:color w:val="FFFFFF" w:themeColor="background1"/>
                            <w:sz w:val="14"/>
                            <w:szCs w:val="14"/>
                          </w:rPr>
                          <w:t>SNCF Réseau</w:t>
                        </w:r>
                      </w:p>
                    </w:txbxContent>
                  </v:textbox>
                </v:rect>
                <v:rect id="Rectangle 108" o:spid="_x0000_s1129" style="position:absolute;left:36258;top:7296;width:3156;height:22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J6ocUA&#10;AADdAAAADwAAAGRycy9kb3ducmV2LnhtbESPQWsCMRSE74L/ITyhN826ULVbo0ihxR7Vll4fm+dm&#10;dfOyTVJ3219vBKHHYWa+YZbr3jbiQj7UjhVMJxkI4tLpmisFH4fX8QJEiMgaG8ek4JcCrFfDwRIL&#10;7Tre0WUfK5EgHApUYGJsCylDachimLiWOHlH5y3GJH0ltccuwW0j8yybSYs1pwWDLb0YKs/7H6vg&#10;vZJzfwpdvjh8fn89vZ3dn3ncKvUw6jfPICL18T98b2+1gjybz+D2Jj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nqhxQAAAN0AAAAPAAAAAAAAAAAAAAAAAJgCAABkcnMv&#10;ZG93bnJldi54bWxQSwUGAAAAAAQABAD1AAAAigMAAAAA&#10;" fillcolor="#3c373c" strokecolor="#3c373c" strokeweight="1pt">
                  <v:textbox style="layout-flow:vertical" inset="0,0,0,0">
                    <w:txbxContent>
                      <w:p w:rsidR="00D35536" w:rsidRPr="009E4156" w:rsidRDefault="00D35536" w:rsidP="00033265">
                        <w:pPr>
                          <w:spacing w:before="120"/>
                          <w:jc w:val="center"/>
                          <w:rPr>
                            <w:color w:val="FFFFFF" w:themeColor="background1"/>
                            <w:sz w:val="14"/>
                            <w:szCs w:val="14"/>
                          </w:rPr>
                        </w:pPr>
                        <w:r>
                          <w:rPr>
                            <w:rFonts w:ascii="Arial" w:hAnsi="Arial" w:cs="Arial"/>
                            <w:color w:val="FFFFFF" w:themeColor="background1"/>
                            <w:sz w:val="14"/>
                            <w:szCs w:val="14"/>
                          </w:rPr>
                          <w:t>Couloirs et parties communes</w:t>
                        </w:r>
                      </w:p>
                    </w:txbxContent>
                  </v:textbox>
                </v:rect>
                <v:rect id="Rectangle 109" o:spid="_x0000_s1130" style="position:absolute;left:28841;top:21971;width:2432;height:1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M878QA&#10;AADdAAAADwAAAGRycy9kb3ducmV2LnhtbESPQYvCMBSE78L+h/AW9qbJKqhUo8jKQvckVg8eH82z&#10;rTYvtclq/fdGEDwOM/MNM192thZXan3lWMP3QIEgzp2puNCw3/32pyB8QDZYOyYNd/KwXHz05pgY&#10;d+MtXbNQiAhhn6CGMoQmkdLnJVn0A9cQR+/oWoshyraQpsVbhNtaDpUaS4sVx4USG/opKT9n/1ZD&#10;dfrLTukIu72/bOr0KHejg1pr/fXZrWYgAnXhHX61U6NhqCYTeL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jPO/EAAAA3QAAAA8AAAAAAAAAAAAAAAAAmAIAAGRycy9k&#10;b3ducmV2LnhtbFBLBQYAAAAABAAEAPUAAACJAwAAAAA=&#10;" fillcolor="#82be00" strokecolor="#82be00" strokeweight="1pt">
                  <v:textbox style="mso-fit-shape-to-text:t" inset="0,0,0,0">
                    <w:txbxContent>
                      <w:p w:rsidR="00D35536" w:rsidRPr="00CB17DE" w:rsidRDefault="00D35536" w:rsidP="00033265">
                        <w:pPr>
                          <w:jc w:val="center"/>
                        </w:pPr>
                        <w:r>
                          <w:rPr>
                            <w:rFonts w:ascii="Arial" w:hAnsi="Arial" w:cs="Arial"/>
                            <w:color w:val="000000"/>
                            <w:sz w:val="14"/>
                            <w:szCs w:val="14"/>
                          </w:rPr>
                          <w:t>ART</w:t>
                        </w:r>
                      </w:p>
                    </w:txbxContent>
                  </v:textbox>
                </v:rect>
                <v:rect id="Rectangle 110" o:spid="_x0000_s1131" style="position:absolute;left:39560;top:18694;width:12668;height:3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lErMEA&#10;AADdAAAADwAAAGRycy9kb3ducmV2LnhtbERPy4rCMBTdC/5DuII7TXXhSDXKKIoOA+JjZn9p7jTV&#10;5qY0qda/N4sBl4fzni9bW4o71b5wrGA0TEAQZ04XnCv4uWwHUxA+IGssHZOCJ3lYLrqdOabaPfhE&#10;93PIRQxhn6ICE0KVSukzQxb90FXEkftztcUQYZ1LXeMjhttSjpNkIi0WHBsMVrQ2lN3OjVWw+7X0&#10;fcw28qtoDhuTN5fjiq5K9Xvt5wxEoDa8xf/uvVYwTj7i3PgmPgG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pRKzBAAAA3QAAAA8AAAAAAAAAAAAAAAAAmAIAAGRycy9kb3du&#10;cmV2LnhtbFBLBQYAAAAABAAEAPUAAACGAwAAAAA=&#10;" fillcolor="#82be00" strokecolor="#82be00" strokeweight="1pt">
                  <v:textbox inset="0,0,0,0">
                    <w:txbxContent>
                      <w:p w:rsidR="00D35536" w:rsidRPr="00754797" w:rsidRDefault="00D35536" w:rsidP="00033265">
                        <w:pPr>
                          <w:spacing w:before="120"/>
                          <w:jc w:val="center"/>
                          <w:rPr>
                            <w:sz w:val="14"/>
                            <w:szCs w:val="14"/>
                          </w:rPr>
                        </w:pPr>
                        <w:r w:rsidRPr="00754797">
                          <w:rPr>
                            <w:rFonts w:ascii="Arial" w:hAnsi="Arial" w:cs="Arial"/>
                            <w:color w:val="000000"/>
                            <w:sz w:val="14"/>
                            <w:szCs w:val="14"/>
                          </w:rPr>
                          <w:t>Couloirs et parties privatives</w:t>
                        </w:r>
                      </w:p>
                    </w:txbxContent>
                  </v:textbox>
                </v:rect>
                <v:rect id="Rectangle 111" o:spid="_x0000_s1132" style="position:absolute;left:39560;top:7296;width:17812;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hN8UA&#10;AADdAAAADwAAAGRycy9kb3ducmV2LnhtbESPT2vCQBTE74LfYXlCb7ppDm2NrtJKpC0F8e/9kX1m&#10;Y7NvQ3aj6bfvFgoeh5n5DTNf9rYWV2p95VjB4yQBQVw4XXGp4HhYj19A+ICssXZMCn7Iw3IxHMwx&#10;0+7GO7ruQykihH2GCkwITSalLwxZ9BPXEEfv7FqLIcq2lLrFW4TbWqZJ8iQtVhwXDDa0MlR87zur&#10;4P1k6Wtb5PKz6ja5KbvD9o0uSj2M+tcZiEB9uIf/2x9aQZo8T+HvTX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5eE3xQAAAN0AAAAPAAAAAAAAAAAAAAAAAJgCAABkcnMv&#10;ZG93bnJldi54bWxQSwUGAAAAAAQABAD1AAAAigMAAAAA&#10;" fillcolor="#82be00" strokecolor="#82be00" strokeweight="1pt">
                  <v:textbox inset="0,0,0,0">
                    <w:txbxContent>
                      <w:p w:rsidR="00D35536" w:rsidRPr="00754797" w:rsidRDefault="00D35536" w:rsidP="00033265">
                        <w:pPr>
                          <w:spacing w:before="360"/>
                          <w:jc w:val="center"/>
                          <w:rPr>
                            <w:sz w:val="14"/>
                            <w:szCs w:val="14"/>
                          </w:rPr>
                        </w:pPr>
                        <w:r>
                          <w:rPr>
                            <w:rFonts w:ascii="Arial" w:hAnsi="Arial" w:cs="Arial"/>
                            <w:color w:val="000000"/>
                            <w:sz w:val="14"/>
                            <w:szCs w:val="14"/>
                          </w:rPr>
                          <w:t>Logements</w:t>
                        </w:r>
                      </w:p>
                    </w:txbxContent>
                  </v:textbox>
                </v:rect>
                <v:rect id="Rectangle 112" o:spid="_x0000_s1133" style="position:absolute;left:52565;top:12934;width:4807;height:9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a3LMQA&#10;AADdAAAADwAAAGRycy9kb3ducmV2LnhtbERPy2rCQBTdF/yH4QrdlDoxQklTJ0EES7CLoBXa5SVz&#10;m0czd0Jm1Pj3nUXB5eG81/lkenGh0bWWFSwXEQjiyuqWawWnz91zAsJ5ZI29ZVJwIwd5NntYY6rt&#10;lQ90OfpahBB2KSpovB9SKV3VkEG3sANx4H7saNAHONZSj3gN4aaXcRS9SIMth4YGB9o2VP0ez0aB&#10;NE9dV0ynj758Lel7tY+/Wv+u1ON82ryB8DT5u/jfXWgFcZSE/eFNe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yzEAAAA3QAAAA8AAAAAAAAAAAAAAAAAmAIAAGRycy9k&#10;b3ducmV2LnhtbFBLBQYAAAAABAAEAPUAAACJAwAAAAA=&#10;" filled="f" fillcolor="#3c373c" strokecolor="#3c373c" strokeweight="1pt">
                  <v:textbox style="layout-flow:vertical" inset="2mm,2mm,2mm,2mm">
                    <w:txbxContent>
                      <w:p w:rsidR="00D35536" w:rsidRPr="004B27CE" w:rsidRDefault="00D35536" w:rsidP="00033265">
                        <w:pPr>
                          <w:spacing w:before="120"/>
                          <w:jc w:val="center"/>
                          <w:rPr>
                            <w:color w:val="002060"/>
                            <w:sz w:val="14"/>
                            <w:szCs w:val="14"/>
                          </w:rPr>
                        </w:pPr>
                        <w:r w:rsidRPr="004B27CE">
                          <w:rPr>
                            <w:rFonts w:ascii="Arial" w:hAnsi="Arial" w:cs="Arial"/>
                            <w:color w:val="002060"/>
                            <w:sz w:val="14"/>
                            <w:szCs w:val="14"/>
                          </w:rPr>
                          <w:t>Locaux techniques</w:t>
                        </w:r>
                      </w:p>
                    </w:txbxContent>
                  </v:textbox>
                </v:rect>
                <v:rect id="Rectangle 113" o:spid="_x0000_s1134" style="position:absolute;left:52565;top:22212;width:4807;height:7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oSt8UA&#10;AADdAAAADwAAAGRycy9kb3ducmV2LnhtbESPQYvCMBSE74L/ITzBi2hqFxatRhFhF1kPYhX0+Gie&#10;bbV5KU3U7r/fCAseh5n5hpkvW1OJBzWutKxgPIpAEGdWl5wrOB6+hhMQziNrrCyTgl9ysFx0O3NM&#10;tH3ynh6pz0WAsEtQQeF9nUjpsoIMupGtiYN3sY1BH2STS93gM8BNJeMo+pQGSw4LBda0Lii7pXej&#10;QJrB9bppj9tqN93R+eMnPpX+W6l+r13NQHhq/Tv8395oBXE0GcPrTXg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mhK3xQAAAN0AAAAPAAAAAAAAAAAAAAAAAJgCAABkcnMv&#10;ZG93bnJldi54bWxQSwUGAAAAAAQABAD1AAAAigMAAAAA&#10;" filled="f" fillcolor="#3c373c" strokecolor="#3c373c" strokeweight="1pt">
                  <v:textbox style="layout-flow:vertical" inset="2mm,2mm,2mm,2mm">
                    <w:txbxContent>
                      <w:p w:rsidR="00D35536" w:rsidRPr="004B27CE" w:rsidRDefault="00D35536" w:rsidP="00033265">
                        <w:pPr>
                          <w:spacing w:before="120"/>
                          <w:jc w:val="center"/>
                          <w:rPr>
                            <w:color w:val="002060"/>
                            <w:sz w:val="14"/>
                            <w:szCs w:val="14"/>
                          </w:rPr>
                        </w:pPr>
                        <w:r>
                          <w:rPr>
                            <w:rFonts w:ascii="Arial" w:hAnsi="Arial" w:cs="Arial"/>
                            <w:color w:val="002060"/>
                            <w:sz w:val="14"/>
                            <w:szCs w:val="14"/>
                          </w:rPr>
                          <w:t>Caves &amp; greniers</w:t>
                        </w:r>
                      </w:p>
                    </w:txbxContent>
                  </v:textbox>
                </v:rect>
                <v:rect id="Rectangle 114" o:spid="_x0000_s1135" style="position:absolute;left:15379;top:7067;width:20054;height:23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eUOcYA&#10;AADdAAAADwAAAGRycy9kb3ducmV2LnhtbESPS2vDMBCE74X+B7GFXkoi14dgnCghBAotlJY8ID4u&#10;1vpBrJUrqbb776tAIMdhZr5hVpvJdGIg51vLCl7nCQji0uqWawWn49ssA+EDssbOMin4Iw+b9ePD&#10;CnNtR97TcAi1iBD2OSpoQuhzKX3ZkEE/tz1x9CrrDIYoXS21wzHCTSfTJFlIgy3HhQZ72jVUXg6/&#10;RsH546UaPovvHzylrsAiq/bj16DU89O0XYIINIV7+NZ+1wrSJEvh+iY+Ab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eUOcYAAADdAAAADwAAAAAAAAAAAAAAAACYAgAAZHJz&#10;L2Rvd25yZXYueG1sUEsFBgAAAAAEAAQA9QAAAIsDAAAAAA==&#10;" filled="f" strokecolor="#d52b1e" strokeweight="2pt">
                  <v:stroke dashstyle="dash"/>
                </v:rect>
                <v:rect id="Rectangle 115" o:spid="_x0000_s1136" style="position:absolute;left:36106;top:6991;width:21494;height:23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2iw8YA&#10;AADdAAAADwAAAGRycy9kb3ducmV2LnhtbESPQUvDQBSE74L/YXmCF2k3rVBC7CZoQRCkB1sPenvN&#10;PpNo9m26+2ziv3eFgsdhZr5h1tXkenWiEDvPBhbzDBRx7W3HjYHX/eMsBxUF2WLvmQz8UISqvLxY&#10;Y2H9yC902kmjEoRjgQZakaHQOtYtOYxzPxAn78MHh5JkaLQNOCa46/Uyy1baYcdpocWBNi3VX7tv&#10;Z4Cl3nafcbzZy/MmHLf54e39IRhzfTXd34ESmuQ/fG4/WQPLLL+FvzfpCej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2iw8YAAADdAAAADwAAAAAAAAAAAAAAAACYAgAAZHJz&#10;L2Rvd25yZXYueG1sUEsFBgAAAAAEAAQA9QAAAIsDAAAAAA==&#10;" filled="f" strokecolor="#009aa6" strokeweight="2pt">
                  <v:stroke dashstyle="dash"/>
                </v:rect>
                <w10:anchorlock/>
              </v:group>
            </w:pict>
          </mc:Fallback>
        </mc:AlternateContent>
      </w:r>
    </w:p>
    <w:p w:rsidR="00CC0170" w:rsidRPr="000B17C7" w:rsidRDefault="00CC0170" w:rsidP="006155BE">
      <w:pPr>
        <w:pStyle w:val="Textedesaisie"/>
        <w:jc w:val="both"/>
      </w:pPr>
    </w:p>
    <w:p w:rsidR="00371841" w:rsidRPr="000B17C7" w:rsidRDefault="00371841" w:rsidP="006155BE">
      <w:pPr>
        <w:pStyle w:val="Textedesaisie"/>
        <w:jc w:val="both"/>
      </w:pPr>
    </w:p>
    <w:p w:rsidR="00371841" w:rsidRPr="000B17C7" w:rsidDel="009F6AC9" w:rsidRDefault="00371841" w:rsidP="006155BE">
      <w:pPr>
        <w:pStyle w:val="Textedesaisie"/>
        <w:jc w:val="both"/>
        <w:rPr>
          <w:del w:id="793" w:author="7276693Z" w:date="2016-12-20T15:03:00Z"/>
        </w:rPr>
        <w:sectPr w:rsidR="00371841" w:rsidRPr="000B17C7" w:rsidDel="009F6AC9" w:rsidSect="00472908">
          <w:type w:val="continuous"/>
          <w:pgSz w:w="11906" w:h="16838" w:code="9"/>
          <w:pgMar w:top="567" w:right="1134" w:bottom="567" w:left="1134" w:header="567" w:footer="567" w:gutter="0"/>
          <w:cols w:space="708"/>
          <w:titlePg/>
          <w:docGrid w:linePitch="360"/>
        </w:sectPr>
      </w:pPr>
    </w:p>
    <w:p w:rsidR="006155BE" w:rsidRPr="000B17C7" w:rsidRDefault="006155BE" w:rsidP="006F1DCE">
      <w:pPr>
        <w:pStyle w:val="Textedesaisie"/>
        <w:rPr>
          <w:color w:val="747678"/>
        </w:rPr>
      </w:pPr>
      <w:r w:rsidRPr="000B17C7">
        <w:rPr>
          <w:color w:val="747678"/>
        </w:rPr>
        <w:t>Ce zoning permet de construire des clés de répartition. Les surfaces de chaque gare sont ainsi ventilées par périmètre (transporteurs ferroviaires, occupants). Elles sont d’autre part ventilées en « cœur de gare » et « autres surfaces ».</w:t>
      </w:r>
    </w:p>
    <w:p w:rsidR="006155BE" w:rsidRPr="000B17C7" w:rsidRDefault="006155BE" w:rsidP="006F1DCE">
      <w:pPr>
        <w:pStyle w:val="Textedesaisie"/>
        <w:rPr>
          <w:color w:val="747678"/>
        </w:rPr>
      </w:pPr>
      <w:r w:rsidRPr="000B17C7">
        <w:rPr>
          <w:color w:val="747678"/>
        </w:rPr>
        <w:t xml:space="preserve">Les superficies ainsi affectées vont permettre de déterminer deux clés : </w:t>
      </w:r>
    </w:p>
    <w:p w:rsidR="006155BE" w:rsidRPr="000B17C7" w:rsidRDefault="006155BE" w:rsidP="006F1DCE">
      <w:pPr>
        <w:pStyle w:val="Textedesaisie"/>
        <w:numPr>
          <w:ilvl w:val="0"/>
          <w:numId w:val="52"/>
        </w:numPr>
        <w:rPr>
          <w:color w:val="747678"/>
        </w:rPr>
      </w:pPr>
      <w:r w:rsidRPr="000B17C7">
        <w:rPr>
          <w:color w:val="747678"/>
        </w:rPr>
        <w:t xml:space="preserve">la clé de répartition « m² totaux », selon le nombre de m² par zone rapporté aux m² totaux, les m² totaux correspondant à l’intégralité des surfaces diminuée des surfaces « autres » (caves et greniers, auvents, stationnement) ; </w:t>
      </w:r>
    </w:p>
    <w:p w:rsidR="006155BE" w:rsidRPr="000B17C7" w:rsidRDefault="006155BE" w:rsidP="006F1DCE">
      <w:pPr>
        <w:pStyle w:val="Textedesaisie"/>
        <w:numPr>
          <w:ilvl w:val="0"/>
          <w:numId w:val="52"/>
        </w:numPr>
        <w:rPr>
          <w:color w:val="747678"/>
        </w:rPr>
      </w:pPr>
      <w:r w:rsidRPr="000B17C7">
        <w:rPr>
          <w:color w:val="747678"/>
        </w:rPr>
        <w:t>la clé de répartition « m² cœur de gare », selon le nombre de m² du cœur de gare par zone rapporté aux m² totaux du cœur de gare, les m² du cœur de gare correspondant à la prise en compte de l’intégralité des surfaces diminuée des surfaces de bureaux.</w:t>
      </w:r>
    </w:p>
    <w:p w:rsidR="006155BE" w:rsidRPr="000B17C7" w:rsidRDefault="006155BE" w:rsidP="002D1A13">
      <w:pPr>
        <w:pStyle w:val="Textedesaisie"/>
        <w:rPr>
          <w:color w:val="747678"/>
        </w:rPr>
      </w:pPr>
      <w:r w:rsidRPr="000B17C7">
        <w:rPr>
          <w:color w:val="747678"/>
        </w:rPr>
        <w:t xml:space="preserve">Pour tenir compte des conséquences sur les surfaces des évolutions programmées jusqu'en 2017 (investissements, projets immobiliers, nouveaux pôles d'échanges multimodaux,…) des ajustements ont été opérés. Les clés utilisées reflètent ce que sera la situation en 2017. </w:t>
      </w:r>
    </w:p>
    <w:p w:rsidR="006155BE" w:rsidRPr="000B17C7" w:rsidRDefault="006155BE" w:rsidP="002D1A13">
      <w:pPr>
        <w:pStyle w:val="Textedesaisie"/>
        <w:rPr>
          <w:b/>
          <w:color w:val="747678"/>
        </w:rPr>
      </w:pPr>
      <w:r w:rsidRPr="000B17C7">
        <w:rPr>
          <w:b/>
          <w:color w:val="747678"/>
        </w:rPr>
        <w:t>Affectation des immobilisations</w:t>
      </w:r>
      <w:r w:rsidR="00296CD1" w:rsidRPr="000B17C7">
        <w:rPr>
          <w:b/>
          <w:color w:val="747678"/>
        </w:rPr>
        <w:t xml:space="preserve"> : </w:t>
      </w:r>
    </w:p>
    <w:p w:rsidR="006155BE" w:rsidRPr="000B17C7" w:rsidRDefault="006155BE" w:rsidP="002D1A13">
      <w:pPr>
        <w:pStyle w:val="Textedesaisie"/>
        <w:rPr>
          <w:color w:val="747678"/>
        </w:rPr>
      </w:pPr>
      <w:r w:rsidRPr="000B17C7">
        <w:rPr>
          <w:color w:val="747678"/>
        </w:rPr>
        <w:t xml:space="preserve">Depuis le 1er janvier 2010, l'ensemble des immobilisations relevant de la gestion des gares a été transféré à </w:t>
      </w:r>
      <w:r w:rsidR="0026008D" w:rsidRPr="000B17C7">
        <w:rPr>
          <w:color w:val="747678"/>
        </w:rPr>
        <w:t>SNCF Gares &amp; Connexions</w:t>
      </w:r>
      <w:r w:rsidRPr="000B17C7">
        <w:rPr>
          <w:color w:val="747678"/>
        </w:rPr>
        <w:t>. Ces immobilisations sont classées par bâtiment et affectées à chacune des gares au sein du système d'information de SNCF Mobilités. Ces immobilisations ont été codifiées pour les affecter à un périmètre.</w:t>
      </w:r>
    </w:p>
    <w:p w:rsidR="006155BE" w:rsidRPr="000B17C7" w:rsidRDefault="006155BE" w:rsidP="002D1A13">
      <w:pPr>
        <w:pStyle w:val="Textedesaisie"/>
        <w:rPr>
          <w:color w:val="747678"/>
        </w:rPr>
      </w:pPr>
      <w:r w:rsidRPr="000B17C7">
        <w:rPr>
          <w:color w:val="747678"/>
        </w:rPr>
        <w:t>Les charges associées aux immobilisations affectées au cœur de gare ou à la totalité du bâtiment sont imputées au prorata des clés de surface respectivement clé "m² cœur de gare" et clé "m² totaux".</w:t>
      </w:r>
    </w:p>
    <w:p w:rsidR="00326FD7" w:rsidRPr="000B17C7" w:rsidRDefault="006155BE" w:rsidP="002D1A13">
      <w:pPr>
        <w:pStyle w:val="Textedesaisie"/>
        <w:rPr>
          <w:color w:val="747678"/>
        </w:rPr>
        <w:sectPr w:rsidR="00326FD7" w:rsidRPr="000B17C7" w:rsidSect="00472908">
          <w:type w:val="continuous"/>
          <w:pgSz w:w="11906" w:h="16838" w:code="9"/>
          <w:pgMar w:top="567" w:right="1134" w:bottom="567" w:left="1134" w:header="567" w:footer="567" w:gutter="0"/>
          <w:cols w:space="708"/>
          <w:titlePg/>
          <w:docGrid w:linePitch="360"/>
        </w:sectPr>
      </w:pPr>
      <w:r w:rsidRPr="000B17C7">
        <w:rPr>
          <w:color w:val="747678"/>
        </w:rPr>
        <w:t>Pour les immobilisations dont la mise en service est prévue entre 2015 et 2017, une codification par programme est réalisée afin de déterminer leur affectation à un périmètre (cf. ci-dessous tableau d'affectation des programmes d'investissements).</w:t>
      </w:r>
    </w:p>
    <w:p w:rsidR="006155BE" w:rsidRPr="000B17C7" w:rsidRDefault="006155BE" w:rsidP="00296CD1">
      <w:pPr>
        <w:pStyle w:val="Textedesaisie"/>
        <w:jc w:val="both"/>
        <w:rPr>
          <w:color w:val="747678"/>
        </w:rPr>
      </w:pPr>
    </w:p>
    <w:p w:rsidR="00BE19EF" w:rsidRPr="000B17C7" w:rsidRDefault="006155BE" w:rsidP="00296CD1">
      <w:pPr>
        <w:pStyle w:val="Textedesaisie"/>
        <w:jc w:val="both"/>
        <w:rPr>
          <w:b/>
          <w:color w:val="747678"/>
        </w:rPr>
      </w:pPr>
      <w:r w:rsidRPr="000B17C7">
        <w:rPr>
          <w:b/>
          <w:color w:val="747678"/>
        </w:rPr>
        <w:t>Tableau d'affectation des programmes d'investissements</w:t>
      </w:r>
      <w:r w:rsidR="00296CD1" w:rsidRPr="000B17C7">
        <w:rPr>
          <w:b/>
          <w:color w:val="747678"/>
        </w:rPr>
        <w:t> :</w:t>
      </w:r>
      <w:r w:rsidR="00D6299A" w:rsidRPr="000B17C7">
        <w:rPr>
          <w:b/>
          <w:color w:val="747678"/>
        </w:rPr>
        <w:t xml:space="preserve"> </w:t>
      </w:r>
    </w:p>
    <w:p w:rsidR="00326FD7" w:rsidRPr="000B17C7" w:rsidRDefault="00326FD7" w:rsidP="006155BE">
      <w:pPr>
        <w:pStyle w:val="Textedesaisie"/>
        <w:ind w:left="708"/>
        <w:jc w:val="both"/>
        <w:rPr>
          <w:rFonts w:ascii="Avenir LT Std 65 Medium" w:eastAsiaTheme="majorEastAsia" w:hAnsi="Avenir LT Std 65 Medium" w:cstheme="majorBidi"/>
          <w:bCs/>
          <w:caps/>
          <w:color w:val="009AA6" w:themeColor="accent1"/>
          <w:sz w:val="26"/>
          <w:szCs w:val="26"/>
        </w:rPr>
        <w:sectPr w:rsidR="00326FD7" w:rsidRPr="000B17C7" w:rsidSect="00472908">
          <w:type w:val="continuous"/>
          <w:pgSz w:w="11906" w:h="16838" w:code="9"/>
          <w:pgMar w:top="567" w:right="1134" w:bottom="567" w:left="1134" w:header="567" w:footer="567" w:gutter="0"/>
          <w:cols w:space="708"/>
          <w:titlePg/>
          <w:docGrid w:linePitch="360"/>
        </w:sectPr>
      </w:pPr>
    </w:p>
    <w:p w:rsidR="00326FD7" w:rsidRPr="000B17C7" w:rsidRDefault="006155BE" w:rsidP="006155BE">
      <w:pPr>
        <w:pStyle w:val="Textedesaisie"/>
        <w:ind w:left="708"/>
        <w:jc w:val="both"/>
        <w:rPr>
          <w:rFonts w:ascii="Avenir LT Std 65 Medium" w:eastAsiaTheme="majorEastAsia" w:hAnsi="Avenir LT Std 65 Medium" w:cstheme="majorBidi"/>
          <w:bCs/>
          <w:caps/>
          <w:color w:val="009AA6" w:themeColor="accent1"/>
          <w:sz w:val="26"/>
          <w:szCs w:val="26"/>
        </w:rPr>
        <w:sectPr w:rsidR="00326FD7" w:rsidRPr="000B17C7" w:rsidSect="00472908">
          <w:type w:val="continuous"/>
          <w:pgSz w:w="11906" w:h="16838" w:code="9"/>
          <w:pgMar w:top="567" w:right="1134" w:bottom="567" w:left="1134" w:header="567" w:footer="567" w:gutter="0"/>
          <w:cols w:space="708"/>
          <w:titlePg/>
          <w:docGrid w:linePitch="360"/>
        </w:sectPr>
      </w:pPr>
      <w:r w:rsidRPr="000B17C7">
        <w:rPr>
          <w:rFonts w:ascii="Arial" w:eastAsia="Times New Roman" w:hAnsi="Arial" w:cs="Arial"/>
          <w:noProof/>
          <w:color w:val="auto"/>
          <w:sz w:val="24"/>
          <w:szCs w:val="20"/>
          <w:lang w:eastAsia="fr-FR"/>
        </w:rPr>
        <w:drawing>
          <wp:inline distT="0" distB="0" distL="0" distR="0" wp14:anchorId="2AACEF4D" wp14:editId="476513E5">
            <wp:extent cx="5478291" cy="3200400"/>
            <wp:effectExtent l="0" t="0" r="8255" b="0"/>
            <wp:docPr id="2028" name="Image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5478291" cy="3200400"/>
                    </a:xfrm>
                    <a:prstGeom prst="rect">
                      <a:avLst/>
                    </a:prstGeom>
                    <a:noFill/>
                    <a:ln w="9525">
                      <a:noFill/>
                      <a:miter lim="800000"/>
                      <a:headEnd/>
                      <a:tailEnd/>
                    </a:ln>
                  </pic:spPr>
                </pic:pic>
              </a:graphicData>
            </a:graphic>
          </wp:inline>
        </w:drawing>
      </w:r>
    </w:p>
    <w:p w:rsidR="00BE19EF" w:rsidRPr="000B17C7" w:rsidRDefault="00BE19EF" w:rsidP="006155BE">
      <w:pPr>
        <w:pStyle w:val="Textedesaisie"/>
        <w:ind w:left="708"/>
        <w:jc w:val="both"/>
        <w:rPr>
          <w:rFonts w:ascii="Avenir LT Std 65 Medium" w:eastAsiaTheme="majorEastAsia" w:hAnsi="Avenir LT Std 65 Medium" w:cstheme="majorBidi"/>
          <w:bCs/>
          <w:caps/>
          <w:color w:val="009AA6" w:themeColor="accent1"/>
          <w:sz w:val="26"/>
          <w:szCs w:val="26"/>
        </w:rPr>
      </w:pPr>
    </w:p>
    <w:p w:rsidR="00326FD7" w:rsidRPr="000B17C7" w:rsidRDefault="00326FD7" w:rsidP="002E2B07">
      <w:pPr>
        <w:pStyle w:val="Titre3"/>
        <w:rPr>
          <w:rStyle w:val="Titre3Car"/>
          <w:rPrChange w:id="794" w:author="7809196g" w:date="2017-02-24T16:02:00Z">
            <w:rPr>
              <w:rStyle w:val="Titre3Car"/>
              <w:caps/>
            </w:rPr>
          </w:rPrChange>
        </w:rPr>
        <w:sectPr w:rsidR="00326FD7" w:rsidRPr="000B17C7" w:rsidSect="00472908">
          <w:type w:val="continuous"/>
          <w:pgSz w:w="11906" w:h="16838" w:code="9"/>
          <w:pgMar w:top="567" w:right="1134" w:bottom="567" w:left="1134" w:header="567" w:footer="567" w:gutter="0"/>
          <w:cols w:space="708"/>
          <w:titlePg/>
          <w:docGrid w:linePitch="360"/>
        </w:sectPr>
      </w:pPr>
    </w:p>
    <w:p w:rsidR="006155BE" w:rsidRPr="000B17C7" w:rsidRDefault="007A234A" w:rsidP="002E2B07">
      <w:pPr>
        <w:pStyle w:val="Titre3"/>
        <w:rPr>
          <w:rStyle w:val="Titre3Car"/>
          <w:caps/>
        </w:rPr>
      </w:pPr>
      <w:bookmarkStart w:id="795" w:name="_Toc475985096"/>
      <w:r w:rsidRPr="000B17C7">
        <w:rPr>
          <w:rStyle w:val="Titre3Car"/>
          <w:caps/>
        </w:rPr>
        <w:t>4.</w:t>
      </w:r>
      <w:r w:rsidR="006155BE" w:rsidRPr="000B17C7">
        <w:rPr>
          <w:rStyle w:val="Titre3Car"/>
          <w:caps/>
        </w:rPr>
        <w:t>3 Part fixe et part pondérée : règles de modulation de la prestation de base</w:t>
      </w:r>
      <w:bookmarkEnd w:id="795"/>
    </w:p>
    <w:p w:rsidR="006155BE" w:rsidRPr="000B17C7" w:rsidDel="009F6AC9" w:rsidRDefault="006155BE" w:rsidP="00E70694">
      <w:pPr>
        <w:rPr>
          <w:del w:id="796" w:author="7276693Z" w:date="2016-12-20T15:04:00Z"/>
        </w:rPr>
      </w:pPr>
    </w:p>
    <w:p w:rsidR="006155BE" w:rsidRPr="000B17C7" w:rsidRDefault="006155BE" w:rsidP="002D1A13">
      <w:pPr>
        <w:pStyle w:val="Textedesaisie"/>
        <w:rPr>
          <w:color w:val="747678"/>
        </w:rPr>
      </w:pPr>
      <w:r w:rsidRPr="000B17C7">
        <w:rPr>
          <w:color w:val="747678"/>
        </w:rPr>
        <w:t xml:space="preserve">L'assiette de coûts du compte des transporteurs comporte une part fixe et une part variable. La distinction d’une part variable permet de moduler de manière objective et opposable la redevance exigible par départ de train. </w:t>
      </w:r>
    </w:p>
    <w:p w:rsidR="006155BE" w:rsidRPr="000B17C7" w:rsidRDefault="006155BE" w:rsidP="006F1DCE">
      <w:pPr>
        <w:pStyle w:val="Textedesaisie"/>
        <w:rPr>
          <w:color w:val="747678"/>
        </w:rPr>
      </w:pPr>
      <w:r w:rsidRPr="000B17C7">
        <w:rPr>
          <w:color w:val="747678"/>
        </w:rPr>
        <w:t>Certaines charges sont proportionnelles au temps d’accueil des voyageurs en gare, ce que l’unité d’œuvre du nombre de départs de trains ne reflète qu’imparfaitement. La pondération appliquée à une partie de la redevance est la traduction de cette part variable des coûts. Les critères retenus sont, d’une part, la capacité d’emport du train, jugée représentative du nombre de voyageurs transportés et, d’autre part, le type de service de transport, jugé représentatif du temps de présence de ces voyageurs en gare.</w:t>
      </w:r>
    </w:p>
    <w:p w:rsidR="006155BE" w:rsidRPr="000B17C7" w:rsidRDefault="006155BE" w:rsidP="006F1DCE">
      <w:pPr>
        <w:pStyle w:val="Textedesaisie"/>
        <w:rPr>
          <w:color w:val="747678"/>
        </w:rPr>
      </w:pPr>
      <w:r w:rsidRPr="000B17C7">
        <w:rPr>
          <w:color w:val="747678"/>
        </w:rPr>
        <w:t xml:space="preserve">Ce principe conduit à moduler la redevance de la prestation de base en fonction du type de trafic. </w:t>
      </w:r>
    </w:p>
    <w:p w:rsidR="006155BE" w:rsidRPr="000B17C7" w:rsidRDefault="006155BE" w:rsidP="006F1DCE">
      <w:pPr>
        <w:pStyle w:val="Textedesaisie"/>
        <w:rPr>
          <w:color w:val="747678"/>
        </w:rPr>
      </w:pPr>
      <w:r w:rsidRPr="000B17C7">
        <w:rPr>
          <w:color w:val="747678"/>
        </w:rPr>
        <w:t>Les unités d’œuvre retenues sont les suivantes :</w:t>
      </w:r>
    </w:p>
    <w:p w:rsidR="00AF3834" w:rsidRPr="000B17C7" w:rsidRDefault="006155BE" w:rsidP="006F1DCE">
      <w:pPr>
        <w:pStyle w:val="Textedesaisie"/>
        <w:numPr>
          <w:ilvl w:val="0"/>
          <w:numId w:val="195"/>
        </w:numPr>
        <w:rPr>
          <w:color w:val="747678"/>
        </w:rPr>
      </w:pPr>
      <w:r w:rsidRPr="000B17C7">
        <w:rPr>
          <w:color w:val="747678"/>
        </w:rPr>
        <w:t>pour la part fixe, le nombre de départs de trains commerciaux,</w:t>
      </w:r>
    </w:p>
    <w:p w:rsidR="006155BE" w:rsidRPr="000B17C7" w:rsidRDefault="006155BE" w:rsidP="006F1DCE">
      <w:pPr>
        <w:pStyle w:val="Textedesaisie"/>
        <w:numPr>
          <w:ilvl w:val="0"/>
          <w:numId w:val="195"/>
        </w:numPr>
        <w:rPr>
          <w:color w:val="747678"/>
        </w:rPr>
      </w:pPr>
      <w:r w:rsidRPr="000B17C7">
        <w:rPr>
          <w:color w:val="747678"/>
        </w:rPr>
        <w:t>pour la part pondérée, une estimation du nombre de voyageurs, approchée à partir des départs de trains commerciaux pondérés par deux coefficients, c1 (capacité du train) et c2 (parcours du train).</w:t>
      </w:r>
    </w:p>
    <w:p w:rsidR="006155BE" w:rsidRPr="000B17C7" w:rsidRDefault="006155BE" w:rsidP="006F1DCE">
      <w:pPr>
        <w:pStyle w:val="Textedesaisie"/>
        <w:rPr>
          <w:color w:val="747678"/>
        </w:rPr>
      </w:pPr>
      <w:r w:rsidRPr="000B17C7">
        <w:rPr>
          <w:color w:val="747678"/>
        </w:rPr>
        <w:t xml:space="preserve">Les charges réparties avec la part pondérée de la redevance d’accès sont : </w:t>
      </w:r>
    </w:p>
    <w:p w:rsidR="006155BE" w:rsidRPr="000B17C7" w:rsidRDefault="006155BE" w:rsidP="006F1DCE">
      <w:pPr>
        <w:pStyle w:val="Textedesaisie"/>
        <w:numPr>
          <w:ilvl w:val="0"/>
          <w:numId w:val="196"/>
        </w:numPr>
        <w:rPr>
          <w:color w:val="747678"/>
        </w:rPr>
      </w:pPr>
      <w:r w:rsidRPr="000B17C7">
        <w:rPr>
          <w:color w:val="747678"/>
        </w:rPr>
        <w:t xml:space="preserve">l’accueil général, </w:t>
      </w:r>
    </w:p>
    <w:p w:rsidR="006155BE" w:rsidRPr="000B17C7" w:rsidRDefault="006155BE" w:rsidP="006F1DCE">
      <w:pPr>
        <w:pStyle w:val="Textedesaisie"/>
        <w:numPr>
          <w:ilvl w:val="0"/>
          <w:numId w:val="196"/>
        </w:numPr>
        <w:rPr>
          <w:color w:val="747678"/>
        </w:rPr>
      </w:pPr>
      <w:r w:rsidRPr="000B17C7">
        <w:rPr>
          <w:color w:val="747678"/>
        </w:rPr>
        <w:t>le nettoyage et le gardiennage des toilettes,</w:t>
      </w:r>
    </w:p>
    <w:p w:rsidR="006155BE" w:rsidRPr="000B17C7" w:rsidRDefault="006155BE" w:rsidP="006F1DCE">
      <w:pPr>
        <w:pStyle w:val="Textedesaisie"/>
        <w:numPr>
          <w:ilvl w:val="0"/>
          <w:numId w:val="196"/>
        </w:numPr>
        <w:rPr>
          <w:color w:val="747678"/>
        </w:rPr>
      </w:pPr>
      <w:r w:rsidRPr="000B17C7">
        <w:rPr>
          <w:color w:val="747678"/>
        </w:rPr>
        <w:t>le nettoyage de la gare,</w:t>
      </w:r>
    </w:p>
    <w:p w:rsidR="006155BE" w:rsidRPr="000B17C7" w:rsidRDefault="006155BE" w:rsidP="006F1DCE">
      <w:pPr>
        <w:pStyle w:val="Textedesaisie"/>
        <w:numPr>
          <w:ilvl w:val="0"/>
          <w:numId w:val="196"/>
        </w:numPr>
        <w:rPr>
          <w:color w:val="747678"/>
        </w:rPr>
      </w:pPr>
      <w:r w:rsidRPr="000B17C7">
        <w:rPr>
          <w:color w:val="747678"/>
        </w:rPr>
        <w:t>les consignes et objets trouvés,</w:t>
      </w:r>
    </w:p>
    <w:p w:rsidR="006155BE" w:rsidRPr="000B17C7" w:rsidRDefault="006155BE" w:rsidP="006F1DCE">
      <w:pPr>
        <w:pStyle w:val="Textedesaisie"/>
        <w:numPr>
          <w:ilvl w:val="0"/>
          <w:numId w:val="196"/>
        </w:numPr>
        <w:rPr>
          <w:color w:val="747678"/>
        </w:rPr>
      </w:pPr>
      <w:r w:rsidRPr="000B17C7">
        <w:rPr>
          <w:color w:val="747678"/>
        </w:rPr>
        <w:t xml:space="preserve">Les charges d’énergie et fluides. </w:t>
      </w:r>
    </w:p>
    <w:p w:rsidR="006155BE" w:rsidRPr="000B17C7" w:rsidRDefault="006155BE" w:rsidP="006F1DCE">
      <w:pPr>
        <w:pStyle w:val="Textedesaisie"/>
        <w:rPr>
          <w:color w:val="747678"/>
        </w:rPr>
      </w:pPr>
    </w:p>
    <w:p w:rsidR="006155BE" w:rsidRPr="000B17C7" w:rsidRDefault="006155BE" w:rsidP="006F1DCE">
      <w:pPr>
        <w:pStyle w:val="Textedesaisie"/>
        <w:rPr>
          <w:color w:val="747678"/>
        </w:rPr>
      </w:pPr>
      <w:r w:rsidRPr="000B17C7">
        <w:rPr>
          <w:color w:val="747678"/>
        </w:rPr>
        <w:t xml:space="preserve">Les charges d’accueil général, de nettoyage et de gardiennage des toilettes et de consignes objets trouvés sont affectées en totalité aux transporteurs. </w:t>
      </w:r>
    </w:p>
    <w:p w:rsidR="006155BE" w:rsidRPr="000B17C7" w:rsidRDefault="006155BE" w:rsidP="006F1DCE">
      <w:pPr>
        <w:pStyle w:val="Textedesaisie"/>
        <w:rPr>
          <w:color w:val="747678"/>
        </w:rPr>
      </w:pPr>
      <w:r w:rsidRPr="000B17C7">
        <w:rPr>
          <w:color w:val="747678"/>
        </w:rPr>
        <w:t>Les charges de nettoyage de la gare et d’énergie et fluides (non privatives) sont affectées entre les différents périmètres</w:t>
      </w:r>
      <w:r w:rsidR="00D6299A" w:rsidRPr="000B17C7">
        <w:rPr>
          <w:color w:val="747678"/>
        </w:rPr>
        <w:t xml:space="preserve"> </w:t>
      </w:r>
      <w:r w:rsidRPr="000B17C7">
        <w:rPr>
          <w:color w:val="747678"/>
        </w:rPr>
        <w:t xml:space="preserve">au prorata des m² cœur de gare. </w:t>
      </w:r>
    </w:p>
    <w:p w:rsidR="00E70694" w:rsidRPr="000B17C7" w:rsidRDefault="00E70694" w:rsidP="006F1DCE">
      <w:pPr>
        <w:pStyle w:val="Titre3"/>
        <w:jc w:val="left"/>
      </w:pPr>
    </w:p>
    <w:p w:rsidR="003E53FA" w:rsidRPr="000B17C7" w:rsidRDefault="007A234A" w:rsidP="006F1DCE">
      <w:pPr>
        <w:pStyle w:val="Titre3"/>
        <w:jc w:val="left"/>
      </w:pPr>
      <w:bookmarkStart w:id="797" w:name="_Toc475985097"/>
      <w:r w:rsidRPr="000B17C7">
        <w:rPr>
          <w:rStyle w:val="Titre3Car"/>
          <w:caps/>
        </w:rPr>
        <w:t>4.</w:t>
      </w:r>
      <w:r w:rsidR="00E70694" w:rsidRPr="000B17C7">
        <w:rPr>
          <w:rStyle w:val="Titre3Car"/>
          <w:caps/>
        </w:rPr>
        <w:t>4</w:t>
      </w:r>
      <w:r w:rsidR="006155BE" w:rsidRPr="000B17C7">
        <w:rPr>
          <w:rStyle w:val="Titre3Car"/>
          <w:caps/>
        </w:rPr>
        <w:t xml:space="preserve"> Affectation des charges courantes d’entretien et d’exploitation</w:t>
      </w:r>
      <w:bookmarkEnd w:id="797"/>
      <w:r w:rsidR="006155BE" w:rsidRPr="000B17C7">
        <w:rPr>
          <w:rStyle w:val="Titre3Car"/>
          <w:caps/>
        </w:rPr>
        <w:t xml:space="preserve"> </w:t>
      </w:r>
    </w:p>
    <w:p w:rsidR="003E53FA" w:rsidRPr="00DD1009" w:rsidRDefault="003E53FA" w:rsidP="006F1DCE">
      <w:pPr>
        <w:pStyle w:val="Titre4"/>
      </w:pPr>
      <w:r w:rsidRPr="00DD1009">
        <w:t>4.4.1 Charges de services de gare</w:t>
      </w:r>
    </w:p>
    <w:p w:rsidR="006155BE" w:rsidRPr="000B17C7" w:rsidRDefault="006155BE" w:rsidP="006F1DCE">
      <w:pPr>
        <w:pStyle w:val="Textedesaisie"/>
        <w:numPr>
          <w:ilvl w:val="0"/>
          <w:numId w:val="57"/>
        </w:numPr>
        <w:rPr>
          <w:b/>
          <w:color w:val="747678"/>
        </w:rPr>
      </w:pPr>
      <w:r w:rsidRPr="000B17C7">
        <w:rPr>
          <w:b/>
          <w:color w:val="747678"/>
        </w:rPr>
        <w:t>Consignes et objets trouvés</w:t>
      </w:r>
    </w:p>
    <w:p w:rsidR="00E70694" w:rsidRPr="000B17C7" w:rsidRDefault="006155BE" w:rsidP="006F1DCE">
      <w:pPr>
        <w:pStyle w:val="Textedesaisie"/>
        <w:ind w:left="720"/>
        <w:rPr>
          <w:color w:val="747678"/>
        </w:rPr>
      </w:pPr>
      <w:r w:rsidRPr="000B17C7">
        <w:rPr>
          <w:color w:val="747678"/>
        </w:rPr>
        <w:t xml:space="preserve">Les charges engagées pour la gestion et le fonctionnement des consignes et espaces prévus pour les objets trouvés résultent de services réalisés par le prestataire escale de la gare. Les charges de fonctionnement sont nettes des montants perçus auprès des utilisateurs de ce service. </w:t>
      </w:r>
    </w:p>
    <w:p w:rsidR="00E70694" w:rsidRPr="000B17C7" w:rsidRDefault="006155BE" w:rsidP="00E70694">
      <w:pPr>
        <w:pStyle w:val="Textedesaisie"/>
        <w:ind w:left="720"/>
        <w:jc w:val="both"/>
        <w:rPr>
          <w:color w:val="747678"/>
        </w:rPr>
      </w:pPr>
      <w:r w:rsidRPr="000B17C7">
        <w:rPr>
          <w:color w:val="747678"/>
        </w:rPr>
        <w:t>Ces charges sont exclusivement affectées au périmètre des transporteurs et à la part pondérée de la prestation de base.</w:t>
      </w:r>
    </w:p>
    <w:p w:rsidR="006155BE" w:rsidRPr="000B17C7" w:rsidRDefault="006155BE" w:rsidP="000A5B17">
      <w:pPr>
        <w:pStyle w:val="Textedesaisie"/>
        <w:numPr>
          <w:ilvl w:val="0"/>
          <w:numId w:val="58"/>
        </w:numPr>
        <w:jc w:val="both"/>
        <w:rPr>
          <w:b/>
          <w:color w:val="747678"/>
        </w:rPr>
      </w:pPr>
      <w:r w:rsidRPr="000B17C7">
        <w:rPr>
          <w:b/>
          <w:color w:val="747678"/>
        </w:rPr>
        <w:t>Service bagages et chariots</w:t>
      </w:r>
    </w:p>
    <w:p w:rsidR="006155BE" w:rsidRPr="000B17C7" w:rsidRDefault="006155BE" w:rsidP="00E70694">
      <w:pPr>
        <w:pStyle w:val="Textedesaisie"/>
        <w:ind w:left="720"/>
        <w:jc w:val="both"/>
        <w:rPr>
          <w:color w:val="747678"/>
        </w:rPr>
      </w:pPr>
      <w:r w:rsidRPr="000B17C7">
        <w:rPr>
          <w:color w:val="747678"/>
        </w:rPr>
        <w:t>Les charges correspondent aux prestations réalisées et aux dépenses liées à l’entretien des équipements servant à ces prestations.</w:t>
      </w:r>
    </w:p>
    <w:p w:rsidR="006155BE" w:rsidRPr="000B17C7" w:rsidRDefault="006155BE" w:rsidP="00E70694">
      <w:pPr>
        <w:pStyle w:val="Textedesaisie"/>
        <w:ind w:left="720"/>
        <w:jc w:val="both"/>
        <w:rPr>
          <w:color w:val="747678"/>
        </w:rPr>
      </w:pPr>
      <w:r w:rsidRPr="000B17C7">
        <w:rPr>
          <w:color w:val="747678"/>
        </w:rPr>
        <w:t>Ces charges sont exclusivement affectées au périmètre des transporteurs et à la part fixe de la prestation de base.</w:t>
      </w:r>
    </w:p>
    <w:p w:rsidR="006155BE" w:rsidRPr="000B17C7" w:rsidRDefault="006155BE" w:rsidP="000A5B17">
      <w:pPr>
        <w:pStyle w:val="Textedesaisie"/>
        <w:numPr>
          <w:ilvl w:val="0"/>
          <w:numId w:val="59"/>
        </w:numPr>
        <w:jc w:val="both"/>
        <w:rPr>
          <w:b/>
          <w:color w:val="747678"/>
        </w:rPr>
      </w:pPr>
      <w:r w:rsidRPr="000B17C7">
        <w:rPr>
          <w:b/>
          <w:color w:val="747678"/>
        </w:rPr>
        <w:t>Centre Opérationnel Escale (COE)</w:t>
      </w:r>
    </w:p>
    <w:p w:rsidR="006155BE" w:rsidRPr="000B17C7" w:rsidRDefault="006155BE" w:rsidP="006F1DCE">
      <w:pPr>
        <w:pStyle w:val="Textedesaisie"/>
        <w:ind w:left="720"/>
        <w:rPr>
          <w:color w:val="747678"/>
        </w:rPr>
      </w:pPr>
      <w:r w:rsidRPr="000B17C7">
        <w:rPr>
          <w:color w:val="747678"/>
        </w:rPr>
        <w:t>Les charges liées à la gestion opérationnelle de la plateforme résultent de services réalisés par le prestataire escale de la gare. Elles consistent en la préparation pré-opérationnelle et la réalisation de :</w:t>
      </w:r>
    </w:p>
    <w:p w:rsidR="006155BE" w:rsidRPr="000B17C7" w:rsidRDefault="006155BE" w:rsidP="006F1DCE">
      <w:pPr>
        <w:pStyle w:val="Textedesaisie"/>
        <w:numPr>
          <w:ilvl w:val="0"/>
          <w:numId w:val="197"/>
        </w:numPr>
        <w:rPr>
          <w:color w:val="747678"/>
        </w:rPr>
      </w:pPr>
      <w:r w:rsidRPr="000B17C7">
        <w:rPr>
          <w:color w:val="747678"/>
        </w:rPr>
        <w:t>l’organisation et le pilotage de la production en situation normale et en situation perturbée des équipes et des prestataires de la gare,</w:t>
      </w:r>
    </w:p>
    <w:p w:rsidR="006155BE" w:rsidRPr="000B17C7" w:rsidRDefault="006155BE" w:rsidP="006F1DCE">
      <w:pPr>
        <w:pStyle w:val="Textedesaisie"/>
        <w:numPr>
          <w:ilvl w:val="0"/>
          <w:numId w:val="197"/>
        </w:numPr>
        <w:rPr>
          <w:color w:val="747678"/>
        </w:rPr>
      </w:pPr>
      <w:r w:rsidRPr="000B17C7">
        <w:rPr>
          <w:color w:val="747678"/>
        </w:rPr>
        <w:t>la gestion et la diffusion de l’information collective,</w:t>
      </w:r>
    </w:p>
    <w:p w:rsidR="006155BE" w:rsidRPr="000B17C7" w:rsidRDefault="006155BE" w:rsidP="006F1DCE">
      <w:pPr>
        <w:pStyle w:val="Textedesaisie"/>
        <w:numPr>
          <w:ilvl w:val="0"/>
          <w:numId w:val="197"/>
        </w:numPr>
        <w:rPr>
          <w:color w:val="747678"/>
        </w:rPr>
      </w:pPr>
      <w:r w:rsidRPr="000B17C7">
        <w:rPr>
          <w:color w:val="747678"/>
        </w:rPr>
        <w:t>la coordination de plateforme.</w:t>
      </w:r>
    </w:p>
    <w:p w:rsidR="006155BE" w:rsidRPr="000B17C7" w:rsidRDefault="006155BE" w:rsidP="006F1DCE">
      <w:pPr>
        <w:pStyle w:val="Textedesaisie"/>
        <w:ind w:left="708"/>
        <w:rPr>
          <w:color w:val="747678"/>
        </w:rPr>
      </w:pPr>
      <w:r w:rsidRPr="000B17C7">
        <w:rPr>
          <w:color w:val="747678"/>
        </w:rPr>
        <w:t>Ces charges sont exclusivement affectées au périmètre des transporteurs et à la part fixe de la prestation de base (prestations dépendantes du nombre de trains et non du flux des voyageurs).</w:t>
      </w:r>
    </w:p>
    <w:p w:rsidR="00AF3834" w:rsidRPr="000B17C7" w:rsidRDefault="00E70694" w:rsidP="006F1DCE">
      <w:pPr>
        <w:pStyle w:val="Textedesaisie"/>
        <w:numPr>
          <w:ilvl w:val="0"/>
          <w:numId w:val="58"/>
        </w:numPr>
        <w:rPr>
          <w:b/>
          <w:color w:val="747678"/>
        </w:rPr>
      </w:pPr>
      <w:r w:rsidRPr="000B17C7">
        <w:rPr>
          <w:b/>
          <w:color w:val="747678"/>
        </w:rPr>
        <w:t xml:space="preserve"> </w:t>
      </w:r>
      <w:r w:rsidR="006155BE" w:rsidRPr="000B17C7">
        <w:rPr>
          <w:b/>
          <w:color w:val="747678"/>
        </w:rPr>
        <w:t xml:space="preserve">Prise en charge </w:t>
      </w:r>
      <w:r w:rsidR="007402D4" w:rsidRPr="000B17C7">
        <w:rPr>
          <w:b/>
          <w:color w:val="747678"/>
        </w:rPr>
        <w:t xml:space="preserve">des </w:t>
      </w:r>
      <w:r w:rsidR="00CA6ADE" w:rsidRPr="000B17C7">
        <w:rPr>
          <w:b/>
          <w:color w:val="747678"/>
        </w:rPr>
        <w:t>P</w:t>
      </w:r>
      <w:r w:rsidR="007402D4" w:rsidRPr="000B17C7">
        <w:rPr>
          <w:b/>
          <w:color w:val="747678"/>
        </w:rPr>
        <w:t xml:space="preserve">ersonnes à </w:t>
      </w:r>
      <w:r w:rsidR="00CA6ADE" w:rsidRPr="000B17C7">
        <w:rPr>
          <w:b/>
          <w:color w:val="747678"/>
        </w:rPr>
        <w:t>M</w:t>
      </w:r>
      <w:r w:rsidR="007402D4" w:rsidRPr="000B17C7">
        <w:rPr>
          <w:b/>
          <w:color w:val="747678"/>
        </w:rPr>
        <w:t xml:space="preserve">obilité </w:t>
      </w:r>
      <w:r w:rsidR="00CA6ADE" w:rsidRPr="000B17C7">
        <w:rPr>
          <w:b/>
          <w:color w:val="747678"/>
        </w:rPr>
        <w:t>R</w:t>
      </w:r>
      <w:r w:rsidR="007402D4" w:rsidRPr="000B17C7">
        <w:rPr>
          <w:b/>
          <w:color w:val="747678"/>
        </w:rPr>
        <w:t>éduite (</w:t>
      </w:r>
      <w:r w:rsidR="006155BE" w:rsidRPr="000B17C7">
        <w:rPr>
          <w:b/>
          <w:color w:val="747678"/>
        </w:rPr>
        <w:t>PMR</w:t>
      </w:r>
      <w:r w:rsidR="007402D4" w:rsidRPr="000B17C7">
        <w:rPr>
          <w:b/>
          <w:color w:val="747678"/>
        </w:rPr>
        <w:t>)</w:t>
      </w:r>
      <w:r w:rsidR="006155BE" w:rsidRPr="000B17C7">
        <w:rPr>
          <w:b/>
          <w:color w:val="747678"/>
        </w:rPr>
        <w:t xml:space="preserve"> en gare </w:t>
      </w:r>
      <w:r w:rsidR="002B538D" w:rsidRPr="000B17C7">
        <w:rPr>
          <w:b/>
          <w:color w:val="747678"/>
        </w:rPr>
        <w:t>(</w:t>
      </w:r>
      <w:r w:rsidR="006155BE" w:rsidRPr="000B17C7">
        <w:rPr>
          <w:b/>
          <w:color w:val="747678"/>
        </w:rPr>
        <w:t>au titre de la prestation de base</w:t>
      </w:r>
      <w:r w:rsidR="002B538D" w:rsidRPr="000B17C7">
        <w:rPr>
          <w:b/>
          <w:color w:val="747678"/>
        </w:rPr>
        <w:t>)</w:t>
      </w:r>
    </w:p>
    <w:p w:rsidR="00E70694" w:rsidRPr="000B17C7" w:rsidRDefault="00E70694" w:rsidP="006F1DCE">
      <w:pPr>
        <w:pStyle w:val="Textedesaisie"/>
        <w:ind w:left="720"/>
        <w:rPr>
          <w:color w:val="747678"/>
        </w:rPr>
      </w:pPr>
      <w:r w:rsidRPr="000B17C7">
        <w:rPr>
          <w:color w:val="747678"/>
        </w:rPr>
        <w:t>Les charges liées aux prestations d'accompagnement ou d’assistance nécessaire pour le voyage d’une personne à mobilité réduite résultent de services réalisés par le prestataire escale de la gare.</w:t>
      </w:r>
    </w:p>
    <w:p w:rsidR="00E70694" w:rsidRPr="000B17C7" w:rsidRDefault="00E70694" w:rsidP="006F1DCE">
      <w:pPr>
        <w:pStyle w:val="Textedesaisie"/>
        <w:ind w:left="720"/>
        <w:rPr>
          <w:color w:val="747678"/>
        </w:rPr>
      </w:pPr>
      <w:r w:rsidRPr="000B17C7">
        <w:rPr>
          <w:color w:val="747678"/>
        </w:rPr>
        <w:t>Ces charges sont exclusivement affectées au périmètre des transporteurs et à la part fixe de la prestation de base.</w:t>
      </w:r>
    </w:p>
    <w:p w:rsidR="00E70694" w:rsidRPr="000B17C7" w:rsidRDefault="00E70694" w:rsidP="006F1DCE">
      <w:pPr>
        <w:pStyle w:val="Textedesaisie"/>
        <w:numPr>
          <w:ilvl w:val="0"/>
          <w:numId w:val="58"/>
        </w:numPr>
        <w:rPr>
          <w:b/>
          <w:color w:val="747678"/>
        </w:rPr>
      </w:pPr>
      <w:r w:rsidRPr="000B17C7">
        <w:rPr>
          <w:b/>
          <w:color w:val="747678"/>
        </w:rPr>
        <w:t>Accueil général</w:t>
      </w:r>
    </w:p>
    <w:p w:rsidR="00E70694" w:rsidRPr="000B17C7" w:rsidRDefault="00E70694" w:rsidP="006F1DCE">
      <w:pPr>
        <w:pStyle w:val="Textedesaisie"/>
        <w:ind w:left="720"/>
        <w:rPr>
          <w:color w:val="747678"/>
        </w:rPr>
      </w:pPr>
      <w:r w:rsidRPr="000B17C7">
        <w:rPr>
          <w:color w:val="747678"/>
        </w:rPr>
        <w:t xml:space="preserve">Les charges liées aux prestations d'aide, d'orientation et d'information des voyageurs peuvent être réalisées de manière nomade ou dans des bulles ou bureaux, de façon prévue ou inopinée (situation perturbée). Elles sont réalisées par le prestataire escale de la gare. Elles concernent notamment : </w:t>
      </w:r>
    </w:p>
    <w:p w:rsidR="00E70694" w:rsidRPr="000B17C7" w:rsidRDefault="00E70694" w:rsidP="006F1DCE">
      <w:pPr>
        <w:pStyle w:val="Textedesaisie"/>
        <w:numPr>
          <w:ilvl w:val="0"/>
          <w:numId w:val="198"/>
        </w:numPr>
        <w:rPr>
          <w:color w:val="747678"/>
        </w:rPr>
      </w:pPr>
      <w:r w:rsidRPr="000B17C7">
        <w:rPr>
          <w:color w:val="747678"/>
        </w:rPr>
        <w:t>l’offre de transport (gares desservies, heures d’arrivée, correspondance …),</w:t>
      </w:r>
    </w:p>
    <w:p w:rsidR="00E70694" w:rsidRPr="000B17C7" w:rsidRDefault="00E70694" w:rsidP="006F1DCE">
      <w:pPr>
        <w:pStyle w:val="Textedesaisie"/>
        <w:numPr>
          <w:ilvl w:val="0"/>
          <w:numId w:val="198"/>
        </w:numPr>
        <w:rPr>
          <w:color w:val="747678"/>
        </w:rPr>
      </w:pPr>
      <w:r w:rsidRPr="000B17C7">
        <w:rPr>
          <w:color w:val="747678"/>
        </w:rPr>
        <w:t>l’environnement de la gare et l’intermodalité,</w:t>
      </w:r>
    </w:p>
    <w:p w:rsidR="00E70694" w:rsidRPr="000B17C7" w:rsidRDefault="00E70694" w:rsidP="006F1DCE">
      <w:pPr>
        <w:pStyle w:val="Textedesaisie"/>
        <w:numPr>
          <w:ilvl w:val="0"/>
          <w:numId w:val="198"/>
        </w:numPr>
        <w:rPr>
          <w:color w:val="747678"/>
        </w:rPr>
      </w:pPr>
      <w:r w:rsidRPr="000B17C7">
        <w:rPr>
          <w:color w:val="747678"/>
        </w:rPr>
        <w:t>les services de la gare.</w:t>
      </w:r>
    </w:p>
    <w:p w:rsidR="00E70694" w:rsidRPr="000B17C7" w:rsidRDefault="00E70694" w:rsidP="006F1DCE">
      <w:pPr>
        <w:pStyle w:val="Textedesaisie"/>
        <w:ind w:left="720"/>
        <w:rPr>
          <w:color w:val="747678"/>
        </w:rPr>
      </w:pPr>
      <w:r w:rsidRPr="000B17C7">
        <w:rPr>
          <w:color w:val="747678"/>
        </w:rPr>
        <w:t>Ces charges sont exclusivement affectées au périmètre des transporteurs et à la part pondérée de la prestation de base (prestations dépendantes du flux voyageurs).</w:t>
      </w:r>
    </w:p>
    <w:p w:rsidR="0018562D" w:rsidRPr="000B17C7" w:rsidRDefault="0018562D" w:rsidP="006F1DCE">
      <w:pPr>
        <w:pStyle w:val="Titre4"/>
      </w:pPr>
      <w:r w:rsidRPr="000B17C7">
        <w:t>4.</w:t>
      </w:r>
      <w:r w:rsidR="001D55EB" w:rsidRPr="000B17C7">
        <w:t>4.</w:t>
      </w:r>
      <w:r w:rsidRPr="000B17C7">
        <w:t>2 Charges de gestion de site</w:t>
      </w:r>
    </w:p>
    <w:p w:rsidR="0018562D" w:rsidRPr="000B17C7" w:rsidRDefault="0018562D" w:rsidP="006F1DCE">
      <w:pPr>
        <w:pStyle w:val="Textedesaisie"/>
        <w:numPr>
          <w:ilvl w:val="0"/>
          <w:numId w:val="62"/>
        </w:numPr>
        <w:rPr>
          <w:b/>
          <w:color w:val="747678"/>
        </w:rPr>
      </w:pPr>
      <w:r w:rsidRPr="000B17C7">
        <w:rPr>
          <w:b/>
          <w:color w:val="747678"/>
        </w:rPr>
        <w:t>Nettoyage des zones accessibles au public</w:t>
      </w:r>
    </w:p>
    <w:p w:rsidR="0018562D" w:rsidRPr="000B17C7" w:rsidRDefault="0018562D" w:rsidP="006F1DCE">
      <w:pPr>
        <w:pStyle w:val="Textedesaisie"/>
        <w:ind w:left="720"/>
        <w:rPr>
          <w:color w:val="747678"/>
        </w:rPr>
      </w:pPr>
      <w:r w:rsidRPr="000B17C7">
        <w:rPr>
          <w:color w:val="747678"/>
        </w:rPr>
        <w:t>Les charges liées aux opérations de nettoyage des zones accessibles au public et des zones d'exploitation des gares, qu'elles soient périodiques ou ponctuelles, résultent soit des prestations externes contractualisées avec des entreprises soit des prestations internes réalisées par des personnels de SNCF Mobilités.</w:t>
      </w:r>
    </w:p>
    <w:p w:rsidR="0018562D" w:rsidRPr="000B17C7" w:rsidRDefault="0018562D" w:rsidP="0018562D">
      <w:pPr>
        <w:pStyle w:val="Textedesaisie"/>
        <w:ind w:left="720"/>
        <w:jc w:val="both"/>
        <w:rPr>
          <w:color w:val="747678"/>
        </w:rPr>
      </w:pPr>
      <w:r w:rsidRPr="000B17C7">
        <w:rPr>
          <w:color w:val="747678"/>
        </w:rPr>
        <w:t>Ces charges sont affectées par gare et réparties sur l’ensemble des périmètres au prorata des surfaces cœur de gare.</w:t>
      </w:r>
    </w:p>
    <w:p w:rsidR="0018562D" w:rsidRPr="000B17C7" w:rsidRDefault="0018562D" w:rsidP="0018562D">
      <w:pPr>
        <w:pStyle w:val="Textedesaisie"/>
        <w:ind w:left="720"/>
        <w:jc w:val="both"/>
        <w:rPr>
          <w:color w:val="747678"/>
        </w:rPr>
      </w:pPr>
      <w:r w:rsidRPr="000B17C7">
        <w:rPr>
          <w:color w:val="747678"/>
        </w:rPr>
        <w:t>Les charges du périmètre des transporteurs sont affectées à la part pondérée de la prestation de base.</w:t>
      </w:r>
    </w:p>
    <w:p w:rsidR="0018562D" w:rsidRPr="000B17C7" w:rsidRDefault="0018562D" w:rsidP="000A5B17">
      <w:pPr>
        <w:pStyle w:val="Textedesaisie"/>
        <w:numPr>
          <w:ilvl w:val="0"/>
          <w:numId w:val="62"/>
        </w:numPr>
        <w:jc w:val="both"/>
        <w:rPr>
          <w:b/>
          <w:color w:val="747678"/>
        </w:rPr>
      </w:pPr>
      <w:r w:rsidRPr="000B17C7">
        <w:rPr>
          <w:b/>
          <w:color w:val="747678"/>
        </w:rPr>
        <w:t>Nettoyage et gardiennage des toilettes</w:t>
      </w:r>
    </w:p>
    <w:p w:rsidR="0018562D" w:rsidRPr="000B17C7" w:rsidRDefault="0018562D" w:rsidP="006F1DCE">
      <w:pPr>
        <w:pStyle w:val="Textedesaisie"/>
        <w:ind w:left="720"/>
        <w:rPr>
          <w:color w:val="747678"/>
        </w:rPr>
      </w:pPr>
      <w:r w:rsidRPr="000B17C7">
        <w:rPr>
          <w:color w:val="747678"/>
        </w:rPr>
        <w:t>Les dépenses engagées pour les opérations de nettoyage, de gardiennage et de maintenance des toilettes publiques en gares correspondent à des prestations contractualisées avec des entreprises externes.</w:t>
      </w:r>
    </w:p>
    <w:p w:rsidR="0018562D" w:rsidRPr="000B17C7" w:rsidRDefault="0018562D" w:rsidP="006F1DCE">
      <w:pPr>
        <w:pStyle w:val="Textedesaisie"/>
        <w:ind w:left="720"/>
        <w:rPr>
          <w:color w:val="747678"/>
        </w:rPr>
      </w:pPr>
      <w:r w:rsidRPr="000B17C7">
        <w:rPr>
          <w:color w:val="747678"/>
        </w:rPr>
        <w:t>Ces charges sont affectées au périmètre des transporteurs et à la part pondérée de la prestation de base.</w:t>
      </w:r>
    </w:p>
    <w:p w:rsidR="0018562D" w:rsidRPr="000B17C7" w:rsidRDefault="0018562D" w:rsidP="006F1DCE">
      <w:pPr>
        <w:pStyle w:val="Textedesaisie"/>
        <w:numPr>
          <w:ilvl w:val="0"/>
          <w:numId w:val="62"/>
        </w:numPr>
        <w:rPr>
          <w:b/>
          <w:color w:val="747678"/>
        </w:rPr>
      </w:pPr>
      <w:r w:rsidRPr="000B17C7">
        <w:rPr>
          <w:b/>
          <w:color w:val="747678"/>
        </w:rPr>
        <w:t>Entretien et maintenance des ascenseurs, portes et escaliers mécaniques en zone SNCF Mobilités accessible au public</w:t>
      </w:r>
    </w:p>
    <w:p w:rsidR="0018562D" w:rsidRPr="000B17C7" w:rsidRDefault="0018562D" w:rsidP="006F1DCE">
      <w:pPr>
        <w:pStyle w:val="Textedesaisie"/>
        <w:ind w:left="720"/>
        <w:rPr>
          <w:color w:val="747678"/>
        </w:rPr>
      </w:pPr>
      <w:r w:rsidRPr="000B17C7">
        <w:rPr>
          <w:color w:val="747678"/>
        </w:rPr>
        <w:t xml:space="preserve">Les dépenses d'entretien des équipements fixes (portes automatiques, ascenseurs, escaliers mécaniques), propriété de </w:t>
      </w:r>
      <w:r w:rsidR="0026008D" w:rsidRPr="000B17C7">
        <w:rPr>
          <w:color w:val="747678"/>
        </w:rPr>
        <w:t>SNCF Gares &amp; Connexions</w:t>
      </w:r>
      <w:r w:rsidRPr="000B17C7">
        <w:rPr>
          <w:color w:val="747678"/>
        </w:rPr>
        <w:t xml:space="preserve"> et situés dans les zones accessibles au public incluent également les dépenses de contrôle réglementaire et les opérations particulières (remplacement de matériel à l’identique ou mise en conformité).</w:t>
      </w:r>
    </w:p>
    <w:p w:rsidR="0018562D" w:rsidRPr="000B17C7" w:rsidRDefault="0018562D" w:rsidP="006F1DCE">
      <w:pPr>
        <w:pStyle w:val="Textedesaisie"/>
        <w:ind w:left="720"/>
        <w:rPr>
          <w:color w:val="747678"/>
        </w:rPr>
      </w:pPr>
      <w:r w:rsidRPr="000B17C7">
        <w:rPr>
          <w:color w:val="747678"/>
        </w:rPr>
        <w:t>Ces charges sont affectées par gare et réparties sur l’ensemble des périmètres au prorata des surfaces cœur de gare.</w:t>
      </w:r>
    </w:p>
    <w:p w:rsidR="0018562D" w:rsidRPr="000B17C7" w:rsidRDefault="0018562D" w:rsidP="006F1DCE">
      <w:pPr>
        <w:pStyle w:val="Textedesaisie"/>
        <w:ind w:left="720"/>
        <w:rPr>
          <w:color w:val="747678"/>
        </w:rPr>
      </w:pPr>
      <w:r w:rsidRPr="000B17C7">
        <w:rPr>
          <w:color w:val="747678"/>
        </w:rPr>
        <w:t>Les charges du périmètre des transporteurs sont affectées à la part fixe de la prestation de base.</w:t>
      </w:r>
    </w:p>
    <w:p w:rsidR="0018562D" w:rsidRPr="000B17C7" w:rsidRDefault="0018562D" w:rsidP="006F1DCE">
      <w:pPr>
        <w:pStyle w:val="Textedesaisie"/>
        <w:numPr>
          <w:ilvl w:val="0"/>
          <w:numId w:val="62"/>
        </w:numPr>
        <w:rPr>
          <w:b/>
          <w:color w:val="747678"/>
        </w:rPr>
      </w:pPr>
      <w:r w:rsidRPr="000B17C7">
        <w:rPr>
          <w:b/>
          <w:color w:val="747678"/>
        </w:rPr>
        <w:t>Entretien des autres installations</w:t>
      </w:r>
    </w:p>
    <w:p w:rsidR="0018562D" w:rsidRPr="000B17C7" w:rsidRDefault="0018562D" w:rsidP="006F1DCE">
      <w:pPr>
        <w:pStyle w:val="Textedesaisie"/>
        <w:ind w:left="780"/>
        <w:rPr>
          <w:color w:val="747678"/>
        </w:rPr>
      </w:pPr>
      <w:r w:rsidRPr="000B17C7">
        <w:rPr>
          <w:color w:val="747678"/>
        </w:rPr>
        <w:t xml:space="preserve">L’entretien des installations comprend le gros entretien non </w:t>
      </w:r>
      <w:proofErr w:type="spellStart"/>
      <w:r w:rsidRPr="000B17C7">
        <w:rPr>
          <w:color w:val="747678"/>
        </w:rPr>
        <w:t>immobilisable</w:t>
      </w:r>
      <w:proofErr w:type="spellEnd"/>
      <w:r w:rsidRPr="000B17C7">
        <w:rPr>
          <w:color w:val="747678"/>
        </w:rPr>
        <w:t xml:space="preserve"> (maintenance propriétaire et propriétaire élargie relative aux installations fixes de chauffage, ventilation et climatisation et aux installations d’énergie électrique, à l’éradication de l’amiante dans les bâtiments et ses équipements,..), à l’entretien locatif et à l’entretien d’équipements autres que les ascenseurs, les portes et escalators : entretien des échangeurs de monnaie, réparations de nacelles, mise en place de codes-barres dans le cadre de </w:t>
      </w:r>
      <w:proofErr w:type="spellStart"/>
      <w:r w:rsidRPr="000B17C7">
        <w:rPr>
          <w:color w:val="747678"/>
        </w:rPr>
        <w:t>Sui</w:t>
      </w:r>
      <w:r w:rsidR="00852D1F" w:rsidRPr="000B17C7">
        <w:rPr>
          <w:color w:val="747678"/>
        </w:rPr>
        <w:t>M</w:t>
      </w:r>
      <w:r w:rsidRPr="000B17C7">
        <w:rPr>
          <w:color w:val="747678"/>
        </w:rPr>
        <w:t>a</w:t>
      </w:r>
      <w:r w:rsidR="00852D1F" w:rsidRPr="000B17C7">
        <w:rPr>
          <w:color w:val="747678"/>
        </w:rPr>
        <w:t>G</w:t>
      </w:r>
      <w:r w:rsidRPr="000B17C7">
        <w:rPr>
          <w:color w:val="747678"/>
        </w:rPr>
        <w:t>are</w:t>
      </w:r>
      <w:proofErr w:type="spellEnd"/>
      <w:r w:rsidRPr="000B17C7">
        <w:rPr>
          <w:color w:val="747678"/>
        </w:rPr>
        <w:t>.</w:t>
      </w:r>
    </w:p>
    <w:p w:rsidR="0018562D" w:rsidRPr="000B17C7" w:rsidRDefault="0018562D" w:rsidP="006F1DCE">
      <w:pPr>
        <w:pStyle w:val="Textedesaisie"/>
        <w:ind w:left="780"/>
        <w:rPr>
          <w:color w:val="747678"/>
        </w:rPr>
      </w:pPr>
      <w:r w:rsidRPr="000B17C7">
        <w:rPr>
          <w:color w:val="747678"/>
        </w:rPr>
        <w:t>Ces charges sont réparties, selon les cas, au prorata des surfaces totales (clé "m² totaux") ou des m² cœur de gare. Les charges propriétaire liées au gros entretien et les charges liées à l’entretien locatif sont réparties au prorata des surfaces totales ; les charges liées à l’entretien autres équipements sont réparties au prorata des m² cœur de gare.</w:t>
      </w:r>
    </w:p>
    <w:p w:rsidR="0018562D" w:rsidRPr="000B17C7" w:rsidRDefault="0018562D" w:rsidP="006F1DCE">
      <w:pPr>
        <w:pStyle w:val="Textedesaisie"/>
        <w:ind w:left="780"/>
        <w:rPr>
          <w:color w:val="747678"/>
        </w:rPr>
      </w:pPr>
      <w:r w:rsidRPr="000B17C7">
        <w:rPr>
          <w:color w:val="747678"/>
        </w:rPr>
        <w:t>Les charges du périmètre des transporteurs sont affectées à la part fixe de la prestation de base.</w:t>
      </w:r>
    </w:p>
    <w:p w:rsidR="0018562D" w:rsidRPr="000B17C7" w:rsidRDefault="0018562D" w:rsidP="006F1DCE">
      <w:pPr>
        <w:pStyle w:val="Textedesaisie"/>
        <w:numPr>
          <w:ilvl w:val="0"/>
          <w:numId w:val="62"/>
        </w:numPr>
        <w:rPr>
          <w:b/>
          <w:color w:val="747678"/>
        </w:rPr>
      </w:pPr>
      <w:r w:rsidRPr="000B17C7">
        <w:rPr>
          <w:b/>
          <w:color w:val="747678"/>
        </w:rPr>
        <w:t>Tour de gare, ouverture et fermeture de gare</w:t>
      </w:r>
    </w:p>
    <w:p w:rsidR="0018562D" w:rsidRPr="000B17C7" w:rsidRDefault="0018562D" w:rsidP="006F1DCE">
      <w:pPr>
        <w:pStyle w:val="Textedesaisie"/>
        <w:ind w:left="780"/>
        <w:rPr>
          <w:color w:val="747678"/>
        </w:rPr>
      </w:pPr>
      <w:r w:rsidRPr="000B17C7">
        <w:rPr>
          <w:color w:val="747678"/>
        </w:rPr>
        <w:t xml:space="preserve">Les charges afférentes à l’ouverture et à la fermeture des gares et au tour de gare correspondent aux prestations de contrôle de l'état des installations lors du tour de gare (propreté et sûreté de la gare, fonctionnement des installations mises à la disposition des clients) et aux prestations de pilotage des relations entre les intervenants internes (Agences Bâtiments Energie – entité chargée, au sein de </w:t>
      </w:r>
      <w:r w:rsidR="0026008D" w:rsidRPr="000B17C7">
        <w:rPr>
          <w:color w:val="747678"/>
        </w:rPr>
        <w:t>SNCF Gares &amp; Connexions</w:t>
      </w:r>
      <w:r w:rsidRPr="000B17C7">
        <w:rPr>
          <w:color w:val="747678"/>
        </w:rPr>
        <w:t>, de la maintenance de bâtiments gares - , SUGE et les partenaires externes (police, services d’incendie, de secours, associations, municipalité, autres transporteurs, comités de site…)).</w:t>
      </w:r>
    </w:p>
    <w:p w:rsidR="0018562D" w:rsidRPr="000B17C7" w:rsidRDefault="0018562D" w:rsidP="0018562D">
      <w:pPr>
        <w:pStyle w:val="Textedesaisie"/>
        <w:ind w:left="780"/>
        <w:jc w:val="both"/>
        <w:rPr>
          <w:color w:val="747678"/>
        </w:rPr>
      </w:pPr>
      <w:r w:rsidRPr="000B17C7">
        <w:rPr>
          <w:color w:val="747678"/>
        </w:rPr>
        <w:t>Ces charges sont affectées par gare (ou groupe de gares) et réparties sur l’ensemble des périmètres au prorata des surfaces cœur de gare.</w:t>
      </w:r>
    </w:p>
    <w:p w:rsidR="0018562D" w:rsidRPr="000B17C7" w:rsidRDefault="0018562D" w:rsidP="002D1A13">
      <w:pPr>
        <w:pStyle w:val="Textedesaisie"/>
        <w:ind w:left="780"/>
        <w:rPr>
          <w:color w:val="747678"/>
        </w:rPr>
      </w:pPr>
      <w:r w:rsidRPr="000B17C7">
        <w:rPr>
          <w:color w:val="747678"/>
        </w:rPr>
        <w:t xml:space="preserve">Les charges du périmètre des transporteurs sont affectées à la part fixe de la prestation de base. </w:t>
      </w:r>
    </w:p>
    <w:p w:rsidR="0018562D" w:rsidRPr="000B17C7" w:rsidRDefault="0018562D" w:rsidP="002D1A13">
      <w:pPr>
        <w:pStyle w:val="Textedesaisie"/>
        <w:numPr>
          <w:ilvl w:val="0"/>
          <w:numId w:val="63"/>
        </w:numPr>
        <w:rPr>
          <w:b/>
          <w:color w:val="747678"/>
        </w:rPr>
      </w:pPr>
      <w:r w:rsidRPr="000B17C7">
        <w:rPr>
          <w:b/>
          <w:color w:val="747678"/>
        </w:rPr>
        <w:t>Energie et Fluides</w:t>
      </w:r>
    </w:p>
    <w:p w:rsidR="0018562D" w:rsidRPr="000B17C7" w:rsidRDefault="0018562D" w:rsidP="002D1A13">
      <w:pPr>
        <w:pStyle w:val="Textedesaisie"/>
        <w:ind w:left="780"/>
        <w:rPr>
          <w:color w:val="747678"/>
        </w:rPr>
      </w:pPr>
      <w:r w:rsidRPr="000B17C7">
        <w:rPr>
          <w:color w:val="747678"/>
        </w:rPr>
        <w:t xml:space="preserve">Il s’agit des dépenses de fluides (électricité, eau, gaz, autres combustibles) engagées dans le périmètre des circulations communes aux voyageurs uniquement (hors dépenses de fluides </w:t>
      </w:r>
      <w:proofErr w:type="spellStart"/>
      <w:r w:rsidRPr="000B17C7">
        <w:rPr>
          <w:color w:val="747678"/>
        </w:rPr>
        <w:t>directisées</w:t>
      </w:r>
      <w:proofErr w:type="spellEnd"/>
      <w:r w:rsidRPr="000B17C7">
        <w:rPr>
          <w:color w:val="747678"/>
        </w:rPr>
        <w:t xml:space="preserve"> vers les espaces privatifs des concessionnaires et des locataires de locaux de service).</w:t>
      </w:r>
    </w:p>
    <w:p w:rsidR="0018562D" w:rsidRPr="000B17C7" w:rsidRDefault="0018562D" w:rsidP="002D1A13">
      <w:pPr>
        <w:pStyle w:val="Textedesaisie"/>
        <w:ind w:left="780"/>
        <w:rPr>
          <w:color w:val="747678"/>
        </w:rPr>
      </w:pPr>
      <w:r w:rsidRPr="000B17C7">
        <w:rPr>
          <w:color w:val="747678"/>
        </w:rPr>
        <w:t>Ces charges sont affectées par gare et réparties sur l’ensemble des périmètres au prorata des surfaces cœur de gare.</w:t>
      </w:r>
    </w:p>
    <w:p w:rsidR="0018562D" w:rsidRPr="000B17C7" w:rsidRDefault="0018562D" w:rsidP="002D1A13">
      <w:pPr>
        <w:pStyle w:val="Textedesaisie"/>
        <w:ind w:left="780"/>
        <w:rPr>
          <w:color w:val="747678"/>
        </w:rPr>
      </w:pPr>
      <w:r w:rsidRPr="000B17C7">
        <w:rPr>
          <w:color w:val="747678"/>
        </w:rPr>
        <w:t xml:space="preserve">Les charges du périmètre des transporteurs sont affectées à la part pondérée de la prestation de base. </w:t>
      </w:r>
    </w:p>
    <w:p w:rsidR="0018562D" w:rsidRPr="000B17C7" w:rsidRDefault="0018562D" w:rsidP="002D1A13">
      <w:pPr>
        <w:pStyle w:val="Textedesaisie"/>
        <w:numPr>
          <w:ilvl w:val="0"/>
          <w:numId w:val="63"/>
        </w:numPr>
        <w:rPr>
          <w:b/>
          <w:color w:val="747678"/>
        </w:rPr>
      </w:pPr>
      <w:r w:rsidRPr="000B17C7">
        <w:rPr>
          <w:b/>
          <w:color w:val="747678"/>
        </w:rPr>
        <w:t>Maintenance des systèmes d’information</w:t>
      </w:r>
    </w:p>
    <w:p w:rsidR="0018562D" w:rsidRPr="000B17C7" w:rsidRDefault="0018562D" w:rsidP="002D1A13">
      <w:pPr>
        <w:pStyle w:val="Textedesaisie"/>
        <w:ind w:left="780"/>
        <w:rPr>
          <w:color w:val="747678"/>
        </w:rPr>
      </w:pPr>
      <w:r w:rsidRPr="000B17C7">
        <w:rPr>
          <w:color w:val="747678"/>
        </w:rPr>
        <w:t xml:space="preserve">Il s’agit des dépenses liées à l'entretien des équipements Télécoms (SI voyageurs, sonorisation, chronométrie, vidéosurveillance). </w:t>
      </w:r>
    </w:p>
    <w:p w:rsidR="0018562D" w:rsidRPr="000B17C7" w:rsidRDefault="0018562D" w:rsidP="002D1A13">
      <w:pPr>
        <w:pStyle w:val="Textedesaisie"/>
        <w:ind w:left="780"/>
        <w:rPr>
          <w:color w:val="747678"/>
        </w:rPr>
      </w:pPr>
      <w:r w:rsidRPr="000B17C7">
        <w:rPr>
          <w:color w:val="747678"/>
        </w:rPr>
        <w:t>Ces charges sont affectées par gare et sont imputées exclusivement sur le périmètre des transporteurs et sur la part fixe de la prestation de base.</w:t>
      </w:r>
    </w:p>
    <w:p w:rsidR="0018562D" w:rsidRPr="000B17C7" w:rsidRDefault="0018562D" w:rsidP="002D1A13">
      <w:pPr>
        <w:pStyle w:val="Textedesaisie"/>
        <w:numPr>
          <w:ilvl w:val="0"/>
          <w:numId w:val="63"/>
        </w:numPr>
        <w:rPr>
          <w:b/>
          <w:color w:val="747678"/>
        </w:rPr>
      </w:pPr>
      <w:r w:rsidRPr="000B17C7">
        <w:rPr>
          <w:b/>
          <w:color w:val="747678"/>
        </w:rPr>
        <w:t>Gardiennage, surveillance et missions solidarité</w:t>
      </w:r>
    </w:p>
    <w:p w:rsidR="0018562D" w:rsidRPr="000B17C7" w:rsidRDefault="0018562D" w:rsidP="002D1A13">
      <w:pPr>
        <w:pStyle w:val="Textedesaisie"/>
        <w:ind w:left="780"/>
        <w:rPr>
          <w:color w:val="747678"/>
        </w:rPr>
      </w:pPr>
      <w:r w:rsidRPr="000B17C7">
        <w:rPr>
          <w:color w:val="747678"/>
        </w:rPr>
        <w:t xml:space="preserve">Les prestations d’îlotage et de surveillance directe dans les zones accessibles au public sont réalisées </w:t>
      </w:r>
      <w:ins w:id="798" w:author="MIALOT Stephane" w:date="2016-11-16T18:45:00Z">
        <w:r w:rsidR="00F76381" w:rsidRPr="000B17C7">
          <w:rPr>
            <w:color w:val="747678"/>
          </w:rPr>
          <w:t xml:space="preserve">en partie </w:t>
        </w:r>
      </w:ins>
      <w:del w:id="799" w:author="MIALOT Stephane" w:date="2016-11-07T16:20:00Z">
        <w:r w:rsidRPr="000B17C7" w:rsidDel="007402D4">
          <w:rPr>
            <w:color w:val="747678"/>
          </w:rPr>
          <w:delText>par les prestataires SUGE ou</w:delText>
        </w:r>
      </w:del>
      <w:r w:rsidRPr="000B17C7">
        <w:rPr>
          <w:color w:val="747678"/>
        </w:rPr>
        <w:t xml:space="preserve"> par des sociétés privées de surveillance et de gardiennage. </w:t>
      </w:r>
    </w:p>
    <w:p w:rsidR="0018562D" w:rsidRPr="000B17C7" w:rsidRDefault="0018562D" w:rsidP="002D1A13">
      <w:pPr>
        <w:pStyle w:val="Textedesaisie"/>
        <w:ind w:left="780"/>
        <w:rPr>
          <w:color w:val="747678"/>
        </w:rPr>
      </w:pPr>
      <w:r w:rsidRPr="000B17C7">
        <w:rPr>
          <w:color w:val="747678"/>
        </w:rPr>
        <w:t>En complément, des missions de solidarité envers les personnes en situation de difficulté sociale, psychologique et économique (sans domicile fixe,...) sont confiées à des associations et à des travailleurs sociaux spécialisés.</w:t>
      </w:r>
    </w:p>
    <w:p w:rsidR="001D55EB" w:rsidRPr="000B17C7" w:rsidRDefault="001D55EB" w:rsidP="002D1A13">
      <w:pPr>
        <w:pStyle w:val="Textedesaisie"/>
        <w:ind w:left="720"/>
        <w:rPr>
          <w:ins w:id="800" w:author="MIALOT Stephane" w:date="2016-11-07T16:19:00Z"/>
          <w:color w:val="747678"/>
        </w:rPr>
      </w:pPr>
      <w:r w:rsidRPr="000B17C7">
        <w:rPr>
          <w:color w:val="747678"/>
        </w:rPr>
        <w:t>Ces charges sont affectées par gare et réparties sur l’ensemble des périmètres au prorata des surfaces cœur de gare. Les charges du périmètre des transporteurs sont affectées à la part fixe de la prestation de base.</w:t>
      </w:r>
    </w:p>
    <w:p w:rsidR="007402D4" w:rsidRPr="000B17C7" w:rsidRDefault="007402D4" w:rsidP="002D1A13">
      <w:pPr>
        <w:pStyle w:val="Textedesaisie"/>
        <w:numPr>
          <w:ilvl w:val="0"/>
          <w:numId w:val="63"/>
        </w:numPr>
        <w:rPr>
          <w:ins w:id="801" w:author="MIALOT Stephane" w:date="2016-11-07T16:19:00Z"/>
          <w:b/>
          <w:color w:val="747678"/>
        </w:rPr>
      </w:pPr>
      <w:proofErr w:type="spellStart"/>
      <w:ins w:id="802" w:author="MIALOT Stephane" w:date="2016-11-07T16:20:00Z">
        <w:r w:rsidRPr="000B17C7">
          <w:rPr>
            <w:b/>
            <w:color w:val="747678"/>
          </w:rPr>
          <w:t>Suge</w:t>
        </w:r>
      </w:ins>
      <w:proofErr w:type="spellEnd"/>
    </w:p>
    <w:p w:rsidR="007402D4" w:rsidRPr="000B17C7" w:rsidRDefault="007402D4" w:rsidP="002D1A13">
      <w:pPr>
        <w:pStyle w:val="Textedesaisie"/>
        <w:ind w:left="720"/>
        <w:rPr>
          <w:ins w:id="803" w:author="7276693Z" w:date="2016-12-13T09:15:00Z"/>
          <w:color w:val="747678"/>
        </w:rPr>
      </w:pPr>
      <w:ins w:id="804" w:author="MIALOT Stephane" w:date="2016-11-07T16:20:00Z">
        <w:r w:rsidRPr="000B17C7">
          <w:rPr>
            <w:color w:val="747678"/>
          </w:rPr>
          <w:t xml:space="preserve">Les prestations d’îlotage et de surveillance directe dans les zones accessibles au public sont réalisées </w:t>
        </w:r>
      </w:ins>
      <w:ins w:id="805" w:author="MIALOT Stephane" w:date="2016-11-07T16:21:00Z">
        <w:r w:rsidRPr="000B17C7">
          <w:rPr>
            <w:color w:val="747678"/>
          </w:rPr>
          <w:t xml:space="preserve">en partie </w:t>
        </w:r>
      </w:ins>
      <w:ins w:id="806" w:author="MIALOT Stephane" w:date="2016-11-07T16:20:00Z">
        <w:r w:rsidRPr="000B17C7">
          <w:rPr>
            <w:color w:val="747678"/>
          </w:rPr>
          <w:t xml:space="preserve">par </w:t>
        </w:r>
      </w:ins>
      <w:ins w:id="807" w:author="MIALOT Stephane" w:date="2016-11-07T16:21:00Z">
        <w:r w:rsidRPr="000B17C7">
          <w:rPr>
            <w:color w:val="747678"/>
          </w:rPr>
          <w:t>la Surveillance Générale</w:t>
        </w:r>
      </w:ins>
      <w:r w:rsidR="00D66287" w:rsidRPr="000B17C7">
        <w:rPr>
          <w:color w:val="747678"/>
        </w:rPr>
        <w:t xml:space="preserve"> </w:t>
      </w:r>
      <w:ins w:id="808" w:author="7276693Z" w:date="2016-12-05T14:14:00Z">
        <w:r w:rsidR="00D66287" w:rsidRPr="000B17C7">
          <w:rPr>
            <w:color w:val="747678"/>
          </w:rPr>
          <w:t xml:space="preserve">dans le cadre du </w:t>
        </w:r>
      </w:ins>
      <w:ins w:id="809" w:author="7276693Z" w:date="2016-12-05T14:17:00Z">
        <w:r w:rsidR="00D66287" w:rsidRPr="000B17C7">
          <w:rPr>
            <w:color w:val="747678"/>
          </w:rPr>
          <w:t>Document de référence et de tarification des prestations de s</w:t>
        </w:r>
      </w:ins>
      <w:ins w:id="810" w:author="7276693Z" w:date="2016-12-05T14:18:00Z">
        <w:r w:rsidR="00D66287" w:rsidRPr="000B17C7">
          <w:rPr>
            <w:color w:val="747678"/>
          </w:rPr>
          <w:t>ûreté de la SNCF applicable à l’horaire de service 2017</w:t>
        </w:r>
      </w:ins>
      <w:ins w:id="811" w:author="7276693Z" w:date="2016-12-05T14:19:00Z">
        <w:r w:rsidR="00D66287" w:rsidRPr="000B17C7">
          <w:rPr>
            <w:color w:val="747678"/>
          </w:rPr>
          <w:t xml:space="preserve"> approuvé par l’ARAFER</w:t>
        </w:r>
      </w:ins>
      <w:ins w:id="812" w:author="7276693Z" w:date="2016-12-05T14:18:00Z">
        <w:r w:rsidR="00D66287" w:rsidRPr="000B17C7">
          <w:rPr>
            <w:color w:val="747678"/>
          </w:rPr>
          <w:t>.</w:t>
        </w:r>
      </w:ins>
      <w:ins w:id="813" w:author="7276693Z" w:date="2016-12-13T09:15:00Z">
        <w:r w:rsidR="008B3657" w:rsidRPr="000B17C7">
          <w:rPr>
            <w:color w:val="747678"/>
          </w:rPr>
          <w:t xml:space="preserve"> </w:t>
        </w:r>
      </w:ins>
    </w:p>
    <w:p w:rsidR="00696804" w:rsidRPr="000B17C7" w:rsidRDefault="008B3657" w:rsidP="002D1A13">
      <w:pPr>
        <w:pStyle w:val="Textedesaisie"/>
        <w:ind w:left="720"/>
        <w:rPr>
          <w:ins w:id="814" w:author="7276693Z" w:date="2016-12-13T10:27:00Z"/>
          <w:color w:val="747678"/>
        </w:rPr>
      </w:pPr>
      <w:ins w:id="815" w:author="7276693Z" w:date="2016-12-13T09:16:00Z">
        <w:r w:rsidRPr="000B17C7">
          <w:rPr>
            <w:color w:val="747678"/>
          </w:rPr>
          <w:t xml:space="preserve">Les charges de SUGE prises en compte dans le présent DRG </w:t>
        </w:r>
      </w:ins>
      <w:ins w:id="816" w:author="7276693Z" w:date="2016-12-13T10:25:00Z">
        <w:r w:rsidR="00696804" w:rsidRPr="000B17C7">
          <w:rPr>
            <w:color w:val="747678"/>
          </w:rPr>
          <w:t>ont été établies au premier semestre 2015 sur la base d’une commande de</w:t>
        </w:r>
      </w:ins>
      <w:ins w:id="817" w:author="7276693Z" w:date="2016-12-13T09:16:00Z">
        <w:r w:rsidR="00696804" w:rsidRPr="000B17C7">
          <w:rPr>
            <w:color w:val="747678"/>
          </w:rPr>
          <w:t xml:space="preserve"> 1</w:t>
        </w:r>
      </w:ins>
      <w:ins w:id="818" w:author="7276693Z" w:date="2016-12-13T10:27:00Z">
        <w:r w:rsidR="00696804" w:rsidRPr="000B17C7">
          <w:rPr>
            <w:color w:val="747678"/>
          </w:rPr>
          <w:t xml:space="preserve"> </w:t>
        </w:r>
      </w:ins>
      <w:ins w:id="819" w:author="7276693Z" w:date="2016-12-13T09:16:00Z">
        <w:r w:rsidR="00696804" w:rsidRPr="000B17C7">
          <w:rPr>
            <w:color w:val="747678"/>
          </w:rPr>
          <w:t>15</w:t>
        </w:r>
      </w:ins>
      <w:ins w:id="820" w:author="7276693Z" w:date="2016-12-13T10:27:00Z">
        <w:r w:rsidR="00696804" w:rsidRPr="000B17C7">
          <w:rPr>
            <w:color w:val="747678"/>
          </w:rPr>
          <w:t>9</w:t>
        </w:r>
      </w:ins>
      <w:ins w:id="821" w:author="7276693Z" w:date="2016-12-13T09:16:00Z">
        <w:r w:rsidR="00696804" w:rsidRPr="000B17C7">
          <w:rPr>
            <w:color w:val="747678"/>
          </w:rPr>
          <w:t xml:space="preserve"> </w:t>
        </w:r>
      </w:ins>
      <w:ins w:id="822" w:author="7276693Z" w:date="2016-12-13T10:27:00Z">
        <w:r w:rsidR="00696804" w:rsidRPr="000B17C7">
          <w:rPr>
            <w:color w:val="747678"/>
          </w:rPr>
          <w:t>0</w:t>
        </w:r>
      </w:ins>
      <w:ins w:id="823" w:author="7276693Z" w:date="2016-12-13T09:16:00Z">
        <w:r w:rsidRPr="000B17C7">
          <w:rPr>
            <w:color w:val="747678"/>
          </w:rPr>
          <w:t>00</w:t>
        </w:r>
      </w:ins>
      <w:ins w:id="824" w:author="7276693Z" w:date="2016-12-13T09:17:00Z">
        <w:r w:rsidRPr="000B17C7">
          <w:rPr>
            <w:color w:val="747678"/>
          </w:rPr>
          <w:t xml:space="preserve"> heures valorisées au tarif ho</w:t>
        </w:r>
        <w:r w:rsidR="00696804" w:rsidRPr="000B17C7">
          <w:rPr>
            <w:color w:val="747678"/>
          </w:rPr>
          <w:t>raire de 86,44€ /h</w:t>
        </w:r>
      </w:ins>
      <w:ins w:id="825" w:author="7276693Z" w:date="2016-12-13T10:25:00Z">
        <w:r w:rsidR="00696804" w:rsidRPr="000B17C7">
          <w:rPr>
            <w:color w:val="747678"/>
          </w:rPr>
          <w:t xml:space="preserve">, ainsi que </w:t>
        </w:r>
      </w:ins>
      <w:ins w:id="826" w:author="7276693Z" w:date="2016-12-13T09:17:00Z">
        <w:r w:rsidRPr="000B17C7">
          <w:rPr>
            <w:color w:val="747678"/>
          </w:rPr>
          <w:t>4 M€</w:t>
        </w:r>
      </w:ins>
      <w:ins w:id="827" w:author="7276693Z" w:date="2016-12-13T09:18:00Z">
        <w:r w:rsidRPr="000B17C7">
          <w:rPr>
            <w:color w:val="747678"/>
          </w:rPr>
          <w:t xml:space="preserve"> </w:t>
        </w:r>
      </w:ins>
      <w:ins w:id="828" w:author="7276693Z" w:date="2016-12-13T09:17:00Z">
        <w:r w:rsidRPr="000B17C7">
          <w:rPr>
            <w:color w:val="747678"/>
          </w:rPr>
          <w:t xml:space="preserve">de prestations </w:t>
        </w:r>
      </w:ins>
      <w:ins w:id="829" w:author="7276693Z" w:date="2016-12-13T10:25:00Z">
        <w:r w:rsidR="00696804" w:rsidRPr="000B17C7">
          <w:rPr>
            <w:color w:val="747678"/>
          </w:rPr>
          <w:t xml:space="preserve">complémentaires </w:t>
        </w:r>
      </w:ins>
      <w:ins w:id="830" w:author="7276693Z" w:date="2016-12-13T09:18:00Z">
        <w:r w:rsidRPr="000B17C7">
          <w:rPr>
            <w:color w:val="747678"/>
          </w:rPr>
          <w:t>de la Direction de la Sûreté (</w:t>
        </w:r>
      </w:ins>
      <w:ins w:id="831" w:author="7276693Z" w:date="2016-12-13T09:19:00Z">
        <w:r w:rsidRPr="000B17C7">
          <w:rPr>
            <w:color w:val="747678"/>
          </w:rPr>
          <w:t>formation, conseils e</w:t>
        </w:r>
      </w:ins>
      <w:ins w:id="832" w:author="7276693Z" w:date="2016-12-13T09:18:00Z">
        <w:r w:rsidRPr="000B17C7">
          <w:rPr>
            <w:color w:val="747678"/>
          </w:rPr>
          <w:t>t expertise)</w:t>
        </w:r>
      </w:ins>
      <w:ins w:id="833" w:author="7276693Z" w:date="2016-12-13T10:26:00Z">
        <w:r w:rsidR="00696804" w:rsidRPr="000B17C7">
          <w:rPr>
            <w:color w:val="747678"/>
          </w:rPr>
          <w:t xml:space="preserve"> pour un total de 104,2 M€</w:t>
        </w:r>
      </w:ins>
      <w:ins w:id="834" w:author="7276693Z" w:date="2016-12-13T09:18:00Z">
        <w:r w:rsidRPr="000B17C7">
          <w:rPr>
            <w:color w:val="747678"/>
          </w:rPr>
          <w:t>.</w:t>
        </w:r>
      </w:ins>
      <w:ins w:id="835" w:author="7276693Z" w:date="2016-12-13T10:25:00Z">
        <w:r w:rsidR="00696804" w:rsidRPr="000B17C7">
          <w:rPr>
            <w:color w:val="747678"/>
          </w:rPr>
          <w:t xml:space="preserve"> </w:t>
        </w:r>
      </w:ins>
    </w:p>
    <w:p w:rsidR="00696804" w:rsidRPr="000B17C7" w:rsidRDefault="00696804" w:rsidP="002D1A13">
      <w:pPr>
        <w:pStyle w:val="Textedesaisie"/>
        <w:ind w:left="720"/>
        <w:rPr>
          <w:ins w:id="836" w:author="7276693Z" w:date="2016-12-13T10:26:00Z"/>
          <w:color w:val="747678"/>
        </w:rPr>
      </w:pPr>
      <w:ins w:id="837" w:author="7276693Z" w:date="2016-12-13T10:27:00Z">
        <w:r w:rsidRPr="000B17C7">
          <w:rPr>
            <w:color w:val="747678"/>
          </w:rPr>
          <w:t>Le Document de référence et de tarification des prestation</w:t>
        </w:r>
      </w:ins>
      <w:ins w:id="838" w:author="7276693Z" w:date="2016-12-13T10:30:00Z">
        <w:r w:rsidR="002B59EF" w:rsidRPr="000B17C7">
          <w:rPr>
            <w:color w:val="747678"/>
          </w:rPr>
          <w:t>s</w:t>
        </w:r>
      </w:ins>
      <w:ins w:id="839" w:author="7276693Z" w:date="2016-12-13T10:27:00Z">
        <w:r w:rsidRPr="000B17C7">
          <w:rPr>
            <w:color w:val="747678"/>
          </w:rPr>
          <w:t xml:space="preserve"> de s</w:t>
        </w:r>
      </w:ins>
      <w:ins w:id="840" w:author="7276693Z" w:date="2016-12-13T10:28:00Z">
        <w:r w:rsidRPr="000B17C7">
          <w:rPr>
            <w:color w:val="747678"/>
          </w:rPr>
          <w:t xml:space="preserve">ûreté </w:t>
        </w:r>
      </w:ins>
      <w:ins w:id="841" w:author="7276693Z" w:date="2016-12-13T10:31:00Z">
        <w:r w:rsidR="002B59EF" w:rsidRPr="000B17C7">
          <w:rPr>
            <w:color w:val="747678"/>
          </w:rPr>
          <w:t xml:space="preserve">de la SNCF </w:t>
        </w:r>
      </w:ins>
      <w:ins w:id="842" w:author="7276693Z" w:date="2016-12-13T10:28:00Z">
        <w:r w:rsidRPr="000B17C7">
          <w:rPr>
            <w:color w:val="747678"/>
          </w:rPr>
          <w:t>(DRS)</w:t>
        </w:r>
      </w:ins>
      <w:ins w:id="843" w:author="7276693Z" w:date="2016-12-13T10:31:00Z">
        <w:r w:rsidR="002B59EF" w:rsidRPr="000B17C7">
          <w:rPr>
            <w:color w:val="747678"/>
          </w:rPr>
          <w:t>, dont la tarification a été</w:t>
        </w:r>
      </w:ins>
      <w:ins w:id="844" w:author="7276693Z" w:date="2016-12-13T10:28:00Z">
        <w:r w:rsidRPr="000B17C7">
          <w:rPr>
            <w:color w:val="747678"/>
          </w:rPr>
          <w:t xml:space="preserve"> approuvé</w:t>
        </w:r>
      </w:ins>
      <w:ins w:id="845" w:author="7276693Z" w:date="2016-12-13T10:31:00Z">
        <w:r w:rsidR="002B59EF" w:rsidRPr="000B17C7">
          <w:rPr>
            <w:color w:val="747678"/>
          </w:rPr>
          <w:t>e</w:t>
        </w:r>
      </w:ins>
      <w:ins w:id="846" w:author="7276693Z" w:date="2016-12-13T10:28:00Z">
        <w:r w:rsidRPr="000B17C7">
          <w:rPr>
            <w:color w:val="747678"/>
          </w:rPr>
          <w:t xml:space="preserve"> par l’ARAFER</w:t>
        </w:r>
      </w:ins>
      <w:ins w:id="847" w:author="7276693Z" w:date="2016-12-13T10:31:00Z">
        <w:r w:rsidR="002B59EF" w:rsidRPr="000B17C7">
          <w:rPr>
            <w:color w:val="747678"/>
          </w:rPr>
          <w:t xml:space="preserve"> le 28 septembre 2016 (avis n°2016-199),</w:t>
        </w:r>
      </w:ins>
      <w:ins w:id="848" w:author="7276693Z" w:date="2016-12-13T10:28:00Z">
        <w:r w:rsidRPr="000B17C7">
          <w:rPr>
            <w:color w:val="747678"/>
          </w:rPr>
          <w:t xml:space="preserve"> établit le tarif horaire à 87,07 €/h.</w:t>
        </w:r>
      </w:ins>
      <w:ins w:id="849" w:author="7276693Z" w:date="2016-12-13T10:29:00Z">
        <w:r w:rsidR="002B59EF" w:rsidRPr="000B17C7">
          <w:rPr>
            <w:color w:val="747678"/>
          </w:rPr>
          <w:t xml:space="preserve"> Cette hausse de 1% n’est pas répercutée dans le présent DRG, SNCF Gares &amp; Connexions ayant décidé de </w:t>
        </w:r>
      </w:ins>
      <w:ins w:id="850" w:author="7276693Z" w:date="2016-12-13T10:32:00Z">
        <w:r w:rsidR="002B59EF" w:rsidRPr="000B17C7">
          <w:rPr>
            <w:color w:val="747678"/>
          </w:rPr>
          <w:t>s’efforcer de maintenir les charges de la SUGE à leur niveau initial</w:t>
        </w:r>
      </w:ins>
      <w:ins w:id="851" w:author="7276693Z" w:date="2016-12-20T18:20:00Z">
        <w:r w:rsidR="00D161C0" w:rsidRPr="000B17C7">
          <w:rPr>
            <w:color w:val="747678"/>
          </w:rPr>
          <w:t xml:space="preserve"> en euros, dans un contexte</w:t>
        </w:r>
      </w:ins>
      <w:ins w:id="852" w:author="7276693Z" w:date="2016-12-20T18:21:00Z">
        <w:r w:rsidR="00D161C0" w:rsidRPr="000B17C7">
          <w:rPr>
            <w:color w:val="747678"/>
          </w:rPr>
          <w:t xml:space="preserve"> de sûreté dans les gares qui demeure</w:t>
        </w:r>
      </w:ins>
      <w:ins w:id="853" w:author="7276693Z" w:date="2016-12-20T18:20:00Z">
        <w:r w:rsidR="00D161C0" w:rsidRPr="000B17C7">
          <w:rPr>
            <w:color w:val="747678"/>
          </w:rPr>
          <w:t xml:space="preserve"> difficile</w:t>
        </w:r>
      </w:ins>
      <w:ins w:id="854" w:author="7276693Z" w:date="2016-12-20T18:21:00Z">
        <w:r w:rsidR="00D161C0" w:rsidRPr="000B17C7">
          <w:rPr>
            <w:color w:val="747678"/>
          </w:rPr>
          <w:t xml:space="preserve"> et incertain</w:t>
        </w:r>
      </w:ins>
      <w:ins w:id="855" w:author="7276693Z" w:date="2016-12-13T10:32:00Z">
        <w:r w:rsidR="002B59EF" w:rsidRPr="000B17C7">
          <w:rPr>
            <w:color w:val="747678"/>
          </w:rPr>
          <w:t>.</w:t>
        </w:r>
      </w:ins>
    </w:p>
    <w:p w:rsidR="00D66287" w:rsidRPr="000B17C7" w:rsidDel="009F6AC9" w:rsidRDefault="00D66287" w:rsidP="002D1A13">
      <w:pPr>
        <w:autoSpaceDE w:val="0"/>
        <w:autoSpaceDN w:val="0"/>
        <w:adjustRightInd w:val="0"/>
        <w:spacing w:line="240" w:lineRule="auto"/>
        <w:ind w:left="708"/>
        <w:rPr>
          <w:ins w:id="856" w:author="MIALOT Stephane" w:date="2016-11-07T16:20:00Z"/>
          <w:del w:id="857" w:author="7276693Z" w:date="2016-12-20T15:05:00Z"/>
          <w:color w:val="747678"/>
        </w:rPr>
      </w:pPr>
    </w:p>
    <w:p w:rsidR="007402D4" w:rsidRPr="000B17C7" w:rsidRDefault="007402D4" w:rsidP="00983C91">
      <w:pPr>
        <w:pStyle w:val="Textedesaisie"/>
        <w:ind w:left="720"/>
        <w:rPr>
          <w:ins w:id="858" w:author="MIALOT Stephane" w:date="2016-11-07T16:20:00Z"/>
          <w:color w:val="747678"/>
        </w:rPr>
      </w:pPr>
      <w:ins w:id="859" w:author="MIALOT Stephane" w:date="2016-11-07T16:20:00Z">
        <w:r w:rsidRPr="000B17C7">
          <w:rPr>
            <w:color w:val="747678"/>
          </w:rPr>
          <w:t>Ces charges sont affectées par gare et réparties sur l’ensemble des périmètres au prorata des surfaces cœur de gare. Les charges du périmètre des transporteurs sont affectées à la part fixe de la prestation de base.</w:t>
        </w:r>
      </w:ins>
    </w:p>
    <w:p w:rsidR="007402D4" w:rsidRPr="000B17C7" w:rsidDel="00225424" w:rsidRDefault="007402D4" w:rsidP="001D55EB">
      <w:pPr>
        <w:pStyle w:val="Textedesaisie"/>
        <w:ind w:left="720"/>
        <w:jc w:val="both"/>
        <w:rPr>
          <w:del w:id="860" w:author="7276693Z" w:date="2017-02-14T10:53:00Z"/>
          <w:color w:val="747678"/>
        </w:rPr>
      </w:pPr>
    </w:p>
    <w:p w:rsidR="001D55EB" w:rsidRPr="000B17C7" w:rsidRDefault="001D55EB" w:rsidP="000A5B17">
      <w:pPr>
        <w:pStyle w:val="Textedesaisie"/>
        <w:numPr>
          <w:ilvl w:val="0"/>
          <w:numId w:val="64"/>
        </w:numPr>
        <w:jc w:val="both"/>
        <w:rPr>
          <w:b/>
          <w:color w:val="747678"/>
        </w:rPr>
      </w:pPr>
      <w:r w:rsidRPr="000B17C7">
        <w:rPr>
          <w:b/>
          <w:color w:val="747678"/>
        </w:rPr>
        <w:t>Sécurité incendie</w:t>
      </w:r>
    </w:p>
    <w:p w:rsidR="001D55EB" w:rsidRPr="000B17C7" w:rsidRDefault="001D55EB" w:rsidP="002D1A13">
      <w:pPr>
        <w:pStyle w:val="Textedesaisie"/>
        <w:ind w:left="720"/>
        <w:rPr>
          <w:color w:val="747678"/>
        </w:rPr>
      </w:pPr>
      <w:r w:rsidRPr="000B17C7">
        <w:rPr>
          <w:color w:val="747678"/>
        </w:rPr>
        <w:t>Il s’agit des charges liées aux missions de sécurité incendie.</w:t>
      </w:r>
    </w:p>
    <w:p w:rsidR="001D55EB" w:rsidRPr="000B17C7" w:rsidRDefault="001D55EB" w:rsidP="002D1A13">
      <w:pPr>
        <w:pStyle w:val="Textedesaisie"/>
        <w:ind w:left="720"/>
        <w:rPr>
          <w:color w:val="747678"/>
        </w:rPr>
      </w:pPr>
      <w:r w:rsidRPr="000B17C7">
        <w:rPr>
          <w:color w:val="747678"/>
        </w:rPr>
        <w:t xml:space="preserve">Ces charges sont affectées par gare et réparties sur l’ensemble des périmètres au prorata des surfaces totales (clé « m² totaux »). Les charges du périmètre des transporteurs sont affectées à la part fixe de la prestation de base. </w:t>
      </w:r>
    </w:p>
    <w:p w:rsidR="001D55EB" w:rsidRPr="000B17C7" w:rsidRDefault="001D55EB" w:rsidP="002D1A13">
      <w:pPr>
        <w:pStyle w:val="Textedesaisie"/>
        <w:numPr>
          <w:ilvl w:val="0"/>
          <w:numId w:val="64"/>
        </w:numPr>
        <w:rPr>
          <w:b/>
          <w:color w:val="747678"/>
        </w:rPr>
      </w:pPr>
      <w:r w:rsidRPr="000B17C7">
        <w:rPr>
          <w:b/>
          <w:color w:val="747678"/>
        </w:rPr>
        <w:t>Mobilier – Equipement des gares</w:t>
      </w:r>
    </w:p>
    <w:p w:rsidR="001D55EB" w:rsidRPr="000B17C7" w:rsidRDefault="001D55EB" w:rsidP="002D1A13">
      <w:pPr>
        <w:pStyle w:val="Textedesaisie"/>
        <w:ind w:left="720"/>
        <w:rPr>
          <w:color w:val="747678"/>
        </w:rPr>
      </w:pPr>
      <w:r w:rsidRPr="000B17C7">
        <w:rPr>
          <w:color w:val="747678"/>
        </w:rPr>
        <w:t>Ces charges sont liées à l’achat et à l’entretien des abris voyageurs (montants inférieurs à 3000 €), bancs, sièges,…</w:t>
      </w:r>
    </w:p>
    <w:p w:rsidR="001D55EB" w:rsidRPr="000B17C7" w:rsidRDefault="001D55EB" w:rsidP="002D1A13">
      <w:pPr>
        <w:pStyle w:val="Textedesaisie"/>
        <w:ind w:left="720"/>
        <w:rPr>
          <w:color w:val="747678"/>
        </w:rPr>
      </w:pPr>
      <w:r w:rsidRPr="000B17C7">
        <w:rPr>
          <w:color w:val="747678"/>
        </w:rPr>
        <w:t>Ces charges sont affectées par gare et imputées exclusivement sur le périmètre des transporteurs ; elles sont affectées à la part fixe de la prestation de base.</w:t>
      </w:r>
    </w:p>
    <w:p w:rsidR="001D55EB" w:rsidRPr="000B17C7" w:rsidRDefault="001D55EB" w:rsidP="002D1A13">
      <w:pPr>
        <w:pStyle w:val="Textedesaisie"/>
        <w:ind w:left="780"/>
      </w:pPr>
    </w:p>
    <w:p w:rsidR="001D55EB" w:rsidRPr="000B17C7" w:rsidRDefault="001D55EB" w:rsidP="002D1A13">
      <w:pPr>
        <w:pStyle w:val="Titre4"/>
      </w:pPr>
      <w:r w:rsidRPr="000B17C7">
        <w:t>4.4.3 Prestations Transmanche</w:t>
      </w:r>
    </w:p>
    <w:p w:rsidR="001D55EB" w:rsidRPr="000B17C7" w:rsidRDefault="001D55EB" w:rsidP="002D1A13">
      <w:pPr>
        <w:pStyle w:val="Textedesaisie"/>
        <w:rPr>
          <w:color w:val="747678"/>
        </w:rPr>
      </w:pPr>
      <w:r w:rsidRPr="000B17C7">
        <w:rPr>
          <w:color w:val="747678"/>
        </w:rPr>
        <w:t>Les charges liées aux prestations réalisées pour les entreprises ferroviaires souhaitant emprunter le tunnel sous la manche (cf. 3.5) correspondent à :</w:t>
      </w:r>
    </w:p>
    <w:p w:rsidR="001D55EB" w:rsidRPr="000B17C7" w:rsidRDefault="001D55EB" w:rsidP="002D1A13">
      <w:pPr>
        <w:pStyle w:val="Textedesaisie"/>
        <w:numPr>
          <w:ilvl w:val="0"/>
          <w:numId w:val="199"/>
        </w:numPr>
        <w:rPr>
          <w:color w:val="747678"/>
        </w:rPr>
      </w:pPr>
      <w:r w:rsidRPr="000B17C7">
        <w:rPr>
          <w:color w:val="747678"/>
        </w:rPr>
        <w:t>la définition et la gestion du dispositif de sécurité et anti-intrusion, y compris la maintenance des équipements destinés au contrôle des bagages,</w:t>
      </w:r>
    </w:p>
    <w:p w:rsidR="001D55EB" w:rsidRPr="000B17C7" w:rsidRDefault="001D55EB" w:rsidP="002D1A13">
      <w:pPr>
        <w:pStyle w:val="Textedesaisie"/>
        <w:numPr>
          <w:ilvl w:val="0"/>
          <w:numId w:val="199"/>
        </w:numPr>
        <w:rPr>
          <w:color w:val="747678"/>
        </w:rPr>
      </w:pPr>
      <w:r w:rsidRPr="000B17C7">
        <w:rPr>
          <w:color w:val="747678"/>
        </w:rPr>
        <w:t xml:space="preserve">l’organisation fonctionnelle, la gestion et le suivi des services de Police, d’Immigration et des Douanes, </w:t>
      </w:r>
    </w:p>
    <w:p w:rsidR="001D55EB" w:rsidRPr="000B17C7" w:rsidRDefault="001D55EB" w:rsidP="002D1A13">
      <w:pPr>
        <w:pStyle w:val="Textedesaisie"/>
        <w:numPr>
          <w:ilvl w:val="0"/>
          <w:numId w:val="199"/>
        </w:numPr>
        <w:rPr>
          <w:color w:val="747678"/>
        </w:rPr>
      </w:pPr>
      <w:r w:rsidRPr="000B17C7">
        <w:rPr>
          <w:color w:val="747678"/>
        </w:rPr>
        <w:t>l’organisation et la gestion de l’accès à la zone d’embarquement à destination de la Grande-Bretagne,</w:t>
      </w:r>
    </w:p>
    <w:p w:rsidR="001D55EB" w:rsidRPr="000B17C7" w:rsidRDefault="001D55EB" w:rsidP="002D1A13">
      <w:pPr>
        <w:pStyle w:val="Textedesaisie"/>
        <w:numPr>
          <w:ilvl w:val="0"/>
          <w:numId w:val="200"/>
        </w:numPr>
        <w:rPr>
          <w:color w:val="747678"/>
        </w:rPr>
      </w:pPr>
      <w:r w:rsidRPr="000B17C7">
        <w:rPr>
          <w:color w:val="747678"/>
        </w:rPr>
        <w:t>la gestion des flux,</w:t>
      </w:r>
    </w:p>
    <w:p w:rsidR="001D55EB" w:rsidRPr="000B17C7" w:rsidRDefault="001D55EB" w:rsidP="002D1A13">
      <w:pPr>
        <w:pStyle w:val="Textedesaisie"/>
        <w:numPr>
          <w:ilvl w:val="0"/>
          <w:numId w:val="200"/>
        </w:numPr>
        <w:rPr>
          <w:color w:val="747678"/>
        </w:rPr>
      </w:pPr>
      <w:r w:rsidRPr="000B17C7">
        <w:rPr>
          <w:color w:val="747678"/>
        </w:rPr>
        <w:t>la gestion des informations Transmanche en situation normale,</w:t>
      </w:r>
    </w:p>
    <w:p w:rsidR="001D55EB" w:rsidRPr="000B17C7" w:rsidRDefault="001D55EB" w:rsidP="002D1A13">
      <w:pPr>
        <w:pStyle w:val="Textedesaisie"/>
        <w:numPr>
          <w:ilvl w:val="0"/>
          <w:numId w:val="200"/>
        </w:numPr>
        <w:rPr>
          <w:color w:val="747678"/>
        </w:rPr>
      </w:pPr>
      <w:r w:rsidRPr="000B17C7">
        <w:rPr>
          <w:color w:val="747678"/>
        </w:rPr>
        <w:t xml:space="preserve">la gestion en situations perturbées (astreinte, information voyageurs). </w:t>
      </w:r>
    </w:p>
    <w:p w:rsidR="001D55EB" w:rsidRPr="000B17C7" w:rsidRDefault="001D55EB" w:rsidP="002D1A13">
      <w:pPr>
        <w:pStyle w:val="Textedesaisie"/>
        <w:ind w:firstLine="60"/>
        <w:rPr>
          <w:color w:val="747678"/>
        </w:rPr>
      </w:pPr>
      <w:r w:rsidRPr="000B17C7">
        <w:rPr>
          <w:color w:val="747678"/>
        </w:rPr>
        <w:t>Ces charges sont affectées au périmètre des transporteurs concernés et à la prestation Transmanche.</w:t>
      </w:r>
    </w:p>
    <w:p w:rsidR="007402D4" w:rsidRPr="000B17C7" w:rsidDel="009F6AC9" w:rsidRDefault="007402D4" w:rsidP="002D1A13">
      <w:pPr>
        <w:pStyle w:val="Textedesaisie"/>
        <w:ind w:left="780"/>
        <w:rPr>
          <w:ins w:id="861" w:author="MIALOT Stephane" w:date="2016-11-07T16:22:00Z"/>
          <w:del w:id="862" w:author="7276693Z" w:date="2016-12-20T15:05:00Z"/>
        </w:rPr>
      </w:pPr>
    </w:p>
    <w:p w:rsidR="007402D4" w:rsidRPr="000B17C7" w:rsidRDefault="007402D4" w:rsidP="002D1A13">
      <w:pPr>
        <w:pStyle w:val="Titre4"/>
        <w:rPr>
          <w:ins w:id="863" w:author="MIALOT Stephane" w:date="2016-11-07T16:22:00Z"/>
        </w:rPr>
      </w:pPr>
      <w:ins w:id="864" w:author="MIALOT Stephane" w:date="2016-11-07T16:22:00Z">
        <w:r w:rsidRPr="000B17C7">
          <w:t>4.4.</w:t>
        </w:r>
      </w:ins>
      <w:ins w:id="865" w:author="7809196g" w:date="2017-02-23T17:40:00Z">
        <w:r w:rsidR="00781F6D" w:rsidRPr="000B17C7">
          <w:t>4</w:t>
        </w:r>
      </w:ins>
      <w:ins w:id="866" w:author="MIALOT Stephane" w:date="2016-11-07T16:22:00Z">
        <w:r w:rsidRPr="000B17C7">
          <w:t xml:space="preserve"> </w:t>
        </w:r>
      </w:ins>
      <w:ins w:id="867" w:author="7276693Z" w:date="2017-02-16T10:49:00Z">
        <w:r w:rsidR="00C85B8B" w:rsidRPr="000B17C7">
          <w:t>Prestations de sûreté particulière pour certains trains à destination de la Belgique et des Pays-Bas</w:t>
        </w:r>
        <w:r w:rsidR="00C85B8B" w:rsidRPr="000B17C7" w:rsidDel="00C85B8B">
          <w:t xml:space="preserve"> </w:t>
        </w:r>
      </w:ins>
    </w:p>
    <w:p w:rsidR="0005636F" w:rsidRPr="000B17C7" w:rsidRDefault="0005636F" w:rsidP="002D1A13">
      <w:pPr>
        <w:pStyle w:val="Textedesaisie"/>
        <w:rPr>
          <w:ins w:id="868" w:author="MIALOT Stephane" w:date="2016-11-09T18:23:00Z"/>
          <w:color w:val="747678"/>
        </w:rPr>
      </w:pPr>
      <w:ins w:id="869" w:author="MIALOT Stephane" w:date="2016-11-09T18:23:00Z">
        <w:r w:rsidRPr="000B17C7">
          <w:rPr>
            <w:color w:val="747678"/>
          </w:rPr>
          <w:t xml:space="preserve">Les charges liées </w:t>
        </w:r>
      </w:ins>
      <w:ins w:id="870" w:author="MIALOT Stephane" w:date="2016-11-09T18:24:00Z">
        <w:r w:rsidRPr="000B17C7">
          <w:rPr>
            <w:color w:val="747678"/>
          </w:rPr>
          <w:t>à cette prestation de sûreté particulière</w:t>
        </w:r>
      </w:ins>
      <w:ins w:id="871" w:author="MIALOT Stephane" w:date="2016-11-09T18:23:00Z">
        <w:r w:rsidRPr="000B17C7">
          <w:rPr>
            <w:color w:val="747678"/>
          </w:rPr>
          <w:t xml:space="preserve"> (cf. 3.</w:t>
        </w:r>
      </w:ins>
      <w:ins w:id="872" w:author="MIALOT Stephane" w:date="2016-11-09T18:24:00Z">
        <w:r w:rsidRPr="000B17C7">
          <w:rPr>
            <w:color w:val="747678"/>
          </w:rPr>
          <w:t>6</w:t>
        </w:r>
      </w:ins>
      <w:ins w:id="873" w:author="MIALOT Stephane" w:date="2016-11-09T18:23:00Z">
        <w:r w:rsidRPr="000B17C7">
          <w:rPr>
            <w:color w:val="747678"/>
          </w:rPr>
          <w:t>) correspondent à :</w:t>
        </w:r>
      </w:ins>
    </w:p>
    <w:p w:rsidR="0005636F" w:rsidRPr="000B17C7" w:rsidRDefault="0005636F" w:rsidP="002D1A13">
      <w:pPr>
        <w:pStyle w:val="Textedesaisie"/>
        <w:numPr>
          <w:ilvl w:val="0"/>
          <w:numId w:val="201"/>
        </w:numPr>
        <w:rPr>
          <w:ins w:id="874" w:author="MIALOT Stephane" w:date="2016-11-09T18:23:00Z"/>
          <w:color w:val="747678"/>
        </w:rPr>
      </w:pPr>
      <w:ins w:id="875" w:author="MIALOT Stephane" w:date="2016-11-09T18:23:00Z">
        <w:r w:rsidRPr="000B17C7">
          <w:rPr>
            <w:color w:val="747678"/>
          </w:rPr>
          <w:t xml:space="preserve">la définition et la gestion du dispositif de sécurité, y compris la maintenance des équipements </w:t>
        </w:r>
      </w:ins>
      <w:ins w:id="876" w:author="MIALOT Stephane" w:date="2016-11-09T18:24:00Z">
        <w:r w:rsidRPr="000B17C7">
          <w:rPr>
            <w:color w:val="747678"/>
          </w:rPr>
          <w:t xml:space="preserve">et portiques </w:t>
        </w:r>
      </w:ins>
      <w:ins w:id="877" w:author="MIALOT Stephane" w:date="2016-11-09T18:23:00Z">
        <w:r w:rsidRPr="000B17C7">
          <w:rPr>
            <w:color w:val="747678"/>
          </w:rPr>
          <w:t>destinés au contrôle des bagages,</w:t>
        </w:r>
      </w:ins>
    </w:p>
    <w:p w:rsidR="0005636F" w:rsidRPr="000B17C7" w:rsidRDefault="0005636F" w:rsidP="003E53FA">
      <w:pPr>
        <w:pStyle w:val="Textedesaisie"/>
        <w:numPr>
          <w:ilvl w:val="0"/>
          <w:numId w:val="201"/>
        </w:numPr>
        <w:jc w:val="both"/>
        <w:rPr>
          <w:ins w:id="878" w:author="MIALOT Stephane" w:date="2016-11-09T18:23:00Z"/>
          <w:color w:val="747678"/>
        </w:rPr>
      </w:pPr>
      <w:ins w:id="879" w:author="MIALOT Stephane" w:date="2016-11-09T18:23:00Z">
        <w:r w:rsidRPr="000B17C7">
          <w:rPr>
            <w:color w:val="747678"/>
          </w:rPr>
          <w:t xml:space="preserve">l’organisation et la gestion de l’accès </w:t>
        </w:r>
      </w:ins>
      <w:ins w:id="880" w:author="MIALOT Stephane" w:date="2016-11-09T18:24:00Z">
        <w:r w:rsidRPr="000B17C7">
          <w:rPr>
            <w:color w:val="747678"/>
          </w:rPr>
          <w:t>aux quais</w:t>
        </w:r>
      </w:ins>
      <w:ins w:id="881" w:author="MIALOT Stephane" w:date="2016-11-09T18:23:00Z">
        <w:r w:rsidRPr="000B17C7">
          <w:rPr>
            <w:color w:val="747678"/>
          </w:rPr>
          <w:t>,</w:t>
        </w:r>
      </w:ins>
    </w:p>
    <w:p w:rsidR="0005636F" w:rsidRPr="000B17C7" w:rsidRDefault="0005636F" w:rsidP="003E53FA">
      <w:pPr>
        <w:pStyle w:val="Textedesaisie"/>
        <w:numPr>
          <w:ilvl w:val="0"/>
          <w:numId w:val="201"/>
        </w:numPr>
        <w:jc w:val="both"/>
        <w:rPr>
          <w:ins w:id="882" w:author="MIALOT Stephane" w:date="2016-11-09T18:23:00Z"/>
          <w:color w:val="747678"/>
        </w:rPr>
      </w:pPr>
      <w:ins w:id="883" w:author="MIALOT Stephane" w:date="2016-11-09T18:23:00Z">
        <w:r w:rsidRPr="000B17C7">
          <w:rPr>
            <w:color w:val="747678"/>
          </w:rPr>
          <w:t>la gestion des flux,</w:t>
        </w:r>
      </w:ins>
    </w:p>
    <w:p w:rsidR="00983C91" w:rsidRPr="000B17C7" w:rsidRDefault="00983C91" w:rsidP="007402D4">
      <w:pPr>
        <w:rPr>
          <w:ins w:id="884" w:author="7276693Z" w:date="2017-02-14T11:15:00Z"/>
          <w:color w:val="747678"/>
        </w:rPr>
      </w:pPr>
      <w:ins w:id="885" w:author="7276693Z" w:date="2017-02-14T11:15:00Z">
        <w:r w:rsidRPr="000B17C7">
          <w:rPr>
            <w:color w:val="747678"/>
          </w:rPr>
          <w:t>Ces charges sont affectées aux seuls transporteurs concernés.</w:t>
        </w:r>
      </w:ins>
    </w:p>
    <w:p w:rsidR="001D55EB" w:rsidRPr="000B17C7" w:rsidDel="009F6AC9" w:rsidRDefault="001D55EB" w:rsidP="001D55EB">
      <w:pPr>
        <w:pStyle w:val="Textedesaisie"/>
        <w:ind w:firstLine="60"/>
        <w:jc w:val="both"/>
        <w:rPr>
          <w:del w:id="886" w:author="7276693Z" w:date="2016-12-20T15:05:00Z"/>
        </w:rPr>
      </w:pPr>
    </w:p>
    <w:p w:rsidR="001D55EB" w:rsidRPr="000B17C7" w:rsidRDefault="001D55EB" w:rsidP="003E53FA">
      <w:pPr>
        <w:pStyle w:val="Titre4"/>
      </w:pPr>
      <w:r w:rsidRPr="000B17C7">
        <w:t xml:space="preserve">4.4.4 Autres charges </w:t>
      </w:r>
    </w:p>
    <w:p w:rsidR="001D55EB" w:rsidRPr="000B17C7" w:rsidRDefault="001D55EB" w:rsidP="000A5B17">
      <w:pPr>
        <w:pStyle w:val="Textedesaisie"/>
        <w:numPr>
          <w:ilvl w:val="0"/>
          <w:numId w:val="66"/>
        </w:numPr>
        <w:jc w:val="both"/>
        <w:rPr>
          <w:b/>
          <w:color w:val="747678"/>
        </w:rPr>
      </w:pPr>
      <w:r w:rsidRPr="000B17C7">
        <w:rPr>
          <w:b/>
          <w:color w:val="747678"/>
        </w:rPr>
        <w:t>Sinistres et coûts de mise en conformité</w:t>
      </w:r>
    </w:p>
    <w:p w:rsidR="001D55EB" w:rsidRPr="000B17C7" w:rsidRDefault="001D55EB" w:rsidP="002D1A13">
      <w:pPr>
        <w:pStyle w:val="Textedesaisie"/>
        <w:ind w:left="780"/>
        <w:rPr>
          <w:color w:val="747678"/>
        </w:rPr>
      </w:pPr>
      <w:r w:rsidRPr="000B17C7">
        <w:rPr>
          <w:color w:val="747678"/>
        </w:rPr>
        <w:t>Ces charges correspondent à des charges récurrentes de sinistres et à des prévisions de dépenses environnementales (désamiantage, élimination des cuves à fuel, à simple peau et des PCB,…).</w:t>
      </w:r>
    </w:p>
    <w:p w:rsidR="001D55EB" w:rsidRPr="000B17C7" w:rsidRDefault="001D55EB" w:rsidP="002D1A13">
      <w:pPr>
        <w:pStyle w:val="Textedesaisie"/>
        <w:ind w:left="780"/>
        <w:rPr>
          <w:color w:val="747678"/>
        </w:rPr>
      </w:pPr>
      <w:r w:rsidRPr="000B17C7">
        <w:rPr>
          <w:color w:val="747678"/>
        </w:rPr>
        <w:t>Ces charges sont réparties sur l’ensemble des périmètres au prorata des surfaces totales (clé "m² totaux").</w:t>
      </w:r>
    </w:p>
    <w:p w:rsidR="001D55EB" w:rsidRPr="000B17C7" w:rsidRDefault="001D55EB" w:rsidP="002D1A13">
      <w:pPr>
        <w:pStyle w:val="Textedesaisie"/>
        <w:ind w:left="780"/>
        <w:rPr>
          <w:color w:val="747678"/>
        </w:rPr>
      </w:pPr>
      <w:r w:rsidRPr="000B17C7">
        <w:rPr>
          <w:color w:val="747678"/>
        </w:rPr>
        <w:t>Les charges du périmètre des transporteurs sont affectées à la part fixe de la prestation de base.</w:t>
      </w:r>
    </w:p>
    <w:p w:rsidR="001D55EB" w:rsidRPr="000B17C7" w:rsidRDefault="001D55EB" w:rsidP="002D1A13">
      <w:pPr>
        <w:pStyle w:val="Textedesaisie"/>
        <w:numPr>
          <w:ilvl w:val="0"/>
          <w:numId w:val="66"/>
        </w:numPr>
        <w:rPr>
          <w:b/>
          <w:color w:val="747678"/>
        </w:rPr>
      </w:pPr>
      <w:r w:rsidRPr="000B17C7">
        <w:rPr>
          <w:b/>
          <w:color w:val="747678"/>
        </w:rPr>
        <w:t>Frais de maitrise d’ouvrage</w:t>
      </w:r>
    </w:p>
    <w:p w:rsidR="001D55EB" w:rsidRPr="000B17C7" w:rsidRDefault="001D55EB" w:rsidP="002D1A13">
      <w:pPr>
        <w:pStyle w:val="Textedesaisie"/>
        <w:ind w:left="780"/>
        <w:rPr>
          <w:color w:val="747678"/>
        </w:rPr>
      </w:pPr>
      <w:r w:rsidRPr="000B17C7">
        <w:rPr>
          <w:color w:val="747678"/>
        </w:rPr>
        <w:t>Les frais de maîtrise d’ouvrage correspondent aux frais engagés sur les investissements en cours.</w:t>
      </w:r>
    </w:p>
    <w:p w:rsidR="001D55EB" w:rsidRPr="000B17C7" w:rsidRDefault="001D55EB" w:rsidP="002D1A13">
      <w:pPr>
        <w:pStyle w:val="Textedesaisie"/>
        <w:ind w:left="780"/>
        <w:rPr>
          <w:color w:val="747678"/>
        </w:rPr>
      </w:pPr>
      <w:r w:rsidRPr="000B17C7">
        <w:rPr>
          <w:color w:val="747678"/>
        </w:rPr>
        <w:t>Pour les immobilisations mises en services entre 2015 et 2017, ces frais sont affectés sur le périmètre concerné de manière directe ou répartis sur l’ensemble des périmètres au prorata des clés surfaces (clé "m² totaux" pour les immobilisations associées à la totalité du bâtiment et clé "m² cœur de gare" pour les immobilisations associées au cœur de gare) selon la codification propre à chacune de ces immobilisations.</w:t>
      </w:r>
    </w:p>
    <w:p w:rsidR="001D55EB" w:rsidRPr="000B17C7" w:rsidRDefault="001D55EB" w:rsidP="001D55EB">
      <w:pPr>
        <w:pStyle w:val="Textedesaisie"/>
        <w:ind w:left="780"/>
        <w:jc w:val="both"/>
        <w:rPr>
          <w:color w:val="747678"/>
        </w:rPr>
      </w:pPr>
      <w:r w:rsidRPr="000B17C7">
        <w:rPr>
          <w:color w:val="747678"/>
        </w:rPr>
        <w:t>L'ensemble des frais de maîtrise d’ouvrage est affecté à la date de mise en service du bien.</w:t>
      </w:r>
    </w:p>
    <w:p w:rsidR="001D55EB" w:rsidRPr="000B17C7" w:rsidRDefault="001D55EB" w:rsidP="001D55EB">
      <w:pPr>
        <w:pStyle w:val="Textedesaisie"/>
        <w:ind w:left="780"/>
        <w:jc w:val="both"/>
        <w:rPr>
          <w:color w:val="747678"/>
        </w:rPr>
      </w:pPr>
      <w:r w:rsidRPr="000B17C7">
        <w:rPr>
          <w:color w:val="747678"/>
        </w:rPr>
        <w:t xml:space="preserve">Les frais calculés pour le périmètre des transporteurs sont affectés à la part fixe de la prestation de base. </w:t>
      </w:r>
    </w:p>
    <w:p w:rsidR="001D55EB" w:rsidRPr="000B17C7" w:rsidRDefault="001D55EB" w:rsidP="000A5B17">
      <w:pPr>
        <w:pStyle w:val="Textedesaisie"/>
        <w:numPr>
          <w:ilvl w:val="0"/>
          <w:numId w:val="67"/>
        </w:numPr>
        <w:jc w:val="both"/>
        <w:rPr>
          <w:b/>
          <w:color w:val="747678"/>
        </w:rPr>
      </w:pPr>
      <w:r w:rsidRPr="000B17C7">
        <w:rPr>
          <w:b/>
          <w:color w:val="747678"/>
        </w:rPr>
        <w:t>Frais</w:t>
      </w:r>
      <w:r w:rsidR="00D6299A" w:rsidRPr="000B17C7">
        <w:rPr>
          <w:b/>
          <w:color w:val="747678"/>
        </w:rPr>
        <w:t xml:space="preserve"> </w:t>
      </w:r>
      <w:r w:rsidRPr="000B17C7">
        <w:rPr>
          <w:b/>
          <w:color w:val="747678"/>
        </w:rPr>
        <w:t>d’émergence des projets</w:t>
      </w:r>
    </w:p>
    <w:p w:rsidR="001D55EB" w:rsidRPr="000B17C7" w:rsidRDefault="001D55EB" w:rsidP="002D1A13">
      <w:pPr>
        <w:pStyle w:val="Textedesaisie"/>
        <w:ind w:left="780"/>
        <w:rPr>
          <w:color w:val="747678"/>
        </w:rPr>
      </w:pPr>
      <w:r w:rsidRPr="000B17C7">
        <w:rPr>
          <w:color w:val="747678"/>
        </w:rPr>
        <w:t>Les frais d’émergence de l’année correspondent à 6% des montants d’investissements tous fonds programmés pour l’année N+1. Ces investissements sont issus du plan stratégique réalisé l’année de consultation du DRG.</w:t>
      </w:r>
    </w:p>
    <w:p w:rsidR="001D55EB" w:rsidRPr="000B17C7" w:rsidRDefault="001D55EB" w:rsidP="002D1A13">
      <w:pPr>
        <w:pStyle w:val="Textedesaisie"/>
        <w:ind w:left="780"/>
        <w:rPr>
          <w:color w:val="747678"/>
        </w:rPr>
      </w:pPr>
      <w:r w:rsidRPr="000B17C7">
        <w:rPr>
          <w:color w:val="747678"/>
        </w:rPr>
        <w:t>Les frais d’émergence sont ventilés sur les gares au prorata du chiffre d’affaires et répartis sur les périmètres des transporteurs, des locataires et des concessionnaires. Les charges du périmètre des transporteurs sont affectées à la part fixe de la prestation de base.</w:t>
      </w:r>
    </w:p>
    <w:p w:rsidR="001D55EB" w:rsidRPr="000B17C7" w:rsidRDefault="001D55EB" w:rsidP="002D1A13">
      <w:pPr>
        <w:pStyle w:val="Titre4"/>
      </w:pPr>
      <w:r w:rsidRPr="000B17C7">
        <w:t>4.4.5 Frais de structure</w:t>
      </w:r>
      <w:ins w:id="887" w:author="7276693Z" w:date="2017-02-16T11:19:00Z">
        <w:r w:rsidR="0040620C" w:rsidRPr="000B17C7">
          <w:t xml:space="preserve"> et de fonctionnement</w:t>
        </w:r>
      </w:ins>
    </w:p>
    <w:p w:rsidR="001D55EB" w:rsidRPr="000B17C7" w:rsidRDefault="001D55EB" w:rsidP="002D1A13">
      <w:pPr>
        <w:pStyle w:val="Textedesaisie"/>
        <w:numPr>
          <w:ilvl w:val="0"/>
          <w:numId w:val="68"/>
        </w:numPr>
        <w:rPr>
          <w:b/>
          <w:color w:val="747678"/>
        </w:rPr>
      </w:pPr>
      <w:r w:rsidRPr="000B17C7">
        <w:rPr>
          <w:b/>
          <w:color w:val="747678"/>
        </w:rPr>
        <w:t xml:space="preserve">Frais de </w:t>
      </w:r>
      <w:ins w:id="888" w:author="7276693Z" w:date="2017-02-16T11:19:00Z">
        <w:r w:rsidR="0040620C" w:rsidRPr="000B17C7">
          <w:rPr>
            <w:b/>
            <w:color w:val="747678"/>
          </w:rPr>
          <w:t xml:space="preserve">structure et de </w:t>
        </w:r>
      </w:ins>
      <w:r w:rsidRPr="000B17C7">
        <w:rPr>
          <w:b/>
          <w:color w:val="747678"/>
        </w:rPr>
        <w:t xml:space="preserve">fonctionnement de la branche </w:t>
      </w:r>
      <w:r w:rsidR="0026008D" w:rsidRPr="000B17C7">
        <w:rPr>
          <w:b/>
          <w:color w:val="747678"/>
        </w:rPr>
        <w:t>SNCF Gares &amp; Connexions</w:t>
      </w:r>
    </w:p>
    <w:p w:rsidR="001D55EB" w:rsidRPr="000B17C7" w:rsidRDefault="001D55EB" w:rsidP="002D1A13">
      <w:pPr>
        <w:pStyle w:val="Textedesaisie"/>
        <w:ind w:left="708"/>
        <w:rPr>
          <w:ins w:id="889" w:author="7276693Z" w:date="2017-02-16T11:19:00Z"/>
          <w:color w:val="747678"/>
        </w:rPr>
      </w:pPr>
      <w:r w:rsidRPr="000B17C7">
        <w:rPr>
          <w:color w:val="747678"/>
        </w:rPr>
        <w:t xml:space="preserve">Les frais de structure et de fonctionnement sont composés de </w:t>
      </w:r>
      <w:del w:id="890" w:author="7276693Z" w:date="2017-02-16T11:19:00Z">
        <w:r w:rsidRPr="000B17C7" w:rsidDel="0040620C">
          <w:rPr>
            <w:color w:val="747678"/>
          </w:rPr>
          <w:delText xml:space="preserve">trois </w:delText>
        </w:r>
      </w:del>
      <w:ins w:id="891" w:author="7276693Z" w:date="2017-02-16T11:19:00Z">
        <w:r w:rsidR="0040620C" w:rsidRPr="000B17C7">
          <w:rPr>
            <w:color w:val="747678"/>
          </w:rPr>
          <w:t xml:space="preserve">deux </w:t>
        </w:r>
      </w:ins>
      <w:r w:rsidRPr="000B17C7">
        <w:rPr>
          <w:color w:val="747678"/>
        </w:rPr>
        <w:t>enveloppes :</w:t>
      </w:r>
    </w:p>
    <w:p w:rsidR="0040620C" w:rsidRPr="000B17C7" w:rsidRDefault="0040620C" w:rsidP="0040620C">
      <w:pPr>
        <w:pStyle w:val="Textedesaisie"/>
        <w:numPr>
          <w:ilvl w:val="0"/>
          <w:numId w:val="69"/>
        </w:numPr>
        <w:rPr>
          <w:ins w:id="892" w:author="7276693Z" w:date="2017-02-16T11:21:00Z"/>
          <w:color w:val="747678"/>
        </w:rPr>
      </w:pPr>
      <w:ins w:id="893" w:author="7276693Z" w:date="2017-02-16T11:19:00Z">
        <w:r w:rsidRPr="000B17C7">
          <w:rPr>
            <w:color w:val="747678"/>
          </w:rPr>
          <w:t xml:space="preserve">Frais de </w:t>
        </w:r>
      </w:ins>
      <w:ins w:id="894" w:author="7276693Z" w:date="2017-02-16T11:20:00Z">
        <w:r w:rsidRPr="000B17C7">
          <w:rPr>
            <w:color w:val="747678"/>
          </w:rPr>
          <w:t>fonctionnement des fonctions support, communément appelés « frais de structure »</w:t>
        </w:r>
      </w:ins>
    </w:p>
    <w:p w:rsidR="0040620C" w:rsidRPr="000B17C7" w:rsidRDefault="0040620C" w:rsidP="0040620C">
      <w:pPr>
        <w:pStyle w:val="Textedesaisie"/>
        <w:ind w:left="1068"/>
        <w:rPr>
          <w:ins w:id="895" w:author="7276693Z" w:date="2017-02-16T11:21:00Z"/>
          <w:color w:val="747678"/>
        </w:rPr>
      </w:pPr>
      <w:ins w:id="896" w:author="7276693Z" w:date="2017-02-16T11:21:00Z">
        <w:r w:rsidRPr="000B17C7">
          <w:rPr>
            <w:color w:val="747678"/>
          </w:rPr>
          <w:t>Les fonctions supports regroupent principalement la direction générale, la direction des ressources humaines, la direction finances et régulation et le secrétariat général. Les charges de ces fonctions sont ventilées sur les entités de la branche (DDGT, ESBE, gares) au prorata de leur chiffre d’affaires.</w:t>
        </w:r>
      </w:ins>
    </w:p>
    <w:p w:rsidR="0040620C" w:rsidRPr="000B17C7" w:rsidRDefault="0040620C" w:rsidP="0040620C">
      <w:pPr>
        <w:pStyle w:val="Textedesaisie"/>
        <w:ind w:left="1068"/>
        <w:rPr>
          <w:ins w:id="897" w:author="7276693Z" w:date="2017-02-16T11:20:00Z"/>
          <w:color w:val="747678"/>
        </w:rPr>
      </w:pPr>
    </w:p>
    <w:p w:rsidR="0040620C" w:rsidRPr="000B17C7" w:rsidRDefault="0040620C" w:rsidP="0040620C">
      <w:pPr>
        <w:pStyle w:val="Textedesaisie"/>
        <w:numPr>
          <w:ilvl w:val="0"/>
          <w:numId w:val="69"/>
        </w:numPr>
        <w:rPr>
          <w:ins w:id="898" w:author="7276693Z" w:date="2017-02-16T11:20:00Z"/>
          <w:color w:val="747678"/>
        </w:rPr>
      </w:pPr>
      <w:ins w:id="899" w:author="7276693Z" w:date="2017-02-16T11:20:00Z">
        <w:r w:rsidRPr="000B17C7">
          <w:rPr>
            <w:color w:val="747678"/>
          </w:rPr>
          <w:t xml:space="preserve">Frais de fonctionnement </w:t>
        </w:r>
      </w:ins>
      <w:ins w:id="900" w:author="7276693Z" w:date="2017-02-16T11:28:00Z">
        <w:r w:rsidRPr="000B17C7">
          <w:rPr>
            <w:color w:val="747678"/>
          </w:rPr>
          <w:t xml:space="preserve"> </w:t>
        </w:r>
      </w:ins>
      <w:ins w:id="901" w:author="7276693Z" w:date="2017-02-16T11:20:00Z">
        <w:r w:rsidRPr="000B17C7">
          <w:rPr>
            <w:color w:val="747678"/>
          </w:rPr>
          <w:t>relatifs aux opérations</w:t>
        </w:r>
      </w:ins>
    </w:p>
    <w:p w:rsidR="0040620C" w:rsidRPr="000B17C7" w:rsidRDefault="0040620C" w:rsidP="0040620C">
      <w:pPr>
        <w:pStyle w:val="Textedesaisie"/>
        <w:ind w:left="1068"/>
        <w:rPr>
          <w:ins w:id="902" w:author="7276693Z" w:date="2017-02-16T11:24:00Z"/>
          <w:color w:val="747678"/>
        </w:rPr>
      </w:pPr>
      <w:ins w:id="903" w:author="7276693Z" w:date="2017-02-16T11:22:00Z">
        <w:r w:rsidRPr="000B17C7">
          <w:rPr>
            <w:color w:val="747678"/>
          </w:rPr>
          <w:t>Il s’agit des frais de fonctionnement relatifs aux opérations</w:t>
        </w:r>
      </w:ins>
      <w:ins w:id="904" w:author="7276693Z" w:date="2017-02-16T11:23:00Z">
        <w:r w:rsidRPr="000B17C7">
          <w:rPr>
            <w:color w:val="747678"/>
          </w:rPr>
          <w:t>, au siège (exemple : direction digitale, direction des opérations) ou dans les agences gares régionales</w:t>
        </w:r>
      </w:ins>
      <w:ins w:id="905" w:author="7276693Z" w:date="2017-02-16T11:24:00Z">
        <w:r w:rsidRPr="000B17C7">
          <w:rPr>
            <w:color w:val="747678"/>
          </w:rPr>
          <w:t>. Les charges correspondant</w:t>
        </w:r>
      </w:ins>
      <w:ins w:id="906" w:author="7276693Z" w:date="2017-02-16T11:25:00Z">
        <w:r w:rsidRPr="000B17C7">
          <w:rPr>
            <w:color w:val="747678"/>
          </w:rPr>
          <w:t>e</w:t>
        </w:r>
      </w:ins>
      <w:ins w:id="907" w:author="7276693Z" w:date="2017-02-16T11:24:00Z">
        <w:r w:rsidRPr="000B17C7">
          <w:rPr>
            <w:color w:val="747678"/>
          </w:rPr>
          <w:t>s sont ventilé</w:t>
        </w:r>
      </w:ins>
      <w:ins w:id="908" w:author="7276693Z" w:date="2017-02-16T11:25:00Z">
        <w:r w:rsidRPr="000B17C7">
          <w:rPr>
            <w:color w:val="747678"/>
          </w:rPr>
          <w:t>e</w:t>
        </w:r>
      </w:ins>
      <w:ins w:id="909" w:author="7276693Z" w:date="2017-02-16T11:24:00Z">
        <w:r w:rsidRPr="000B17C7">
          <w:rPr>
            <w:color w:val="747678"/>
          </w:rPr>
          <w:t>s sur les gares au prorata du chiffre d’affaires</w:t>
        </w:r>
      </w:ins>
      <w:ins w:id="910" w:author="7276693Z" w:date="2017-02-17T09:59:00Z">
        <w:r w:rsidR="006F5301" w:rsidRPr="000B17C7">
          <w:rPr>
            <w:color w:val="747678"/>
          </w:rPr>
          <w:t xml:space="preserve"> des gares</w:t>
        </w:r>
      </w:ins>
      <w:ins w:id="911" w:author="7276693Z" w:date="2017-02-16T11:24:00Z">
        <w:r w:rsidRPr="000B17C7">
          <w:rPr>
            <w:color w:val="747678"/>
          </w:rPr>
          <w:t xml:space="preserve">. </w:t>
        </w:r>
      </w:ins>
    </w:p>
    <w:p w:rsidR="0040620C" w:rsidRPr="000B17C7" w:rsidRDefault="0040620C" w:rsidP="0040620C">
      <w:pPr>
        <w:pStyle w:val="Textedesaisie"/>
        <w:rPr>
          <w:color w:val="747678"/>
        </w:rPr>
      </w:pPr>
    </w:p>
    <w:p w:rsidR="001D55EB" w:rsidRPr="000B17C7" w:rsidDel="0040620C" w:rsidRDefault="001D55EB" w:rsidP="002D1A13">
      <w:pPr>
        <w:pStyle w:val="Textedesaisie"/>
        <w:numPr>
          <w:ilvl w:val="0"/>
          <w:numId w:val="69"/>
        </w:numPr>
        <w:rPr>
          <w:del w:id="912" w:author="7276693Z" w:date="2017-02-16T11:25:00Z"/>
          <w:color w:val="747678"/>
        </w:rPr>
      </w:pPr>
      <w:del w:id="913" w:author="7276693Z" w:date="2017-02-16T11:25:00Z">
        <w:r w:rsidRPr="000B17C7" w:rsidDel="0040620C">
          <w:rPr>
            <w:color w:val="747678"/>
          </w:rPr>
          <w:delText xml:space="preserve">Frais de structure centraux propres aux gares </w:delText>
        </w:r>
      </w:del>
    </w:p>
    <w:p w:rsidR="001D55EB" w:rsidRPr="000B17C7" w:rsidDel="0040620C" w:rsidRDefault="001D55EB" w:rsidP="002D1A13">
      <w:pPr>
        <w:pStyle w:val="Textedesaisie"/>
        <w:ind w:left="1008" w:firstLine="60"/>
        <w:rPr>
          <w:del w:id="914" w:author="7276693Z" w:date="2017-02-16T11:25:00Z"/>
          <w:color w:val="747678"/>
        </w:rPr>
      </w:pPr>
      <w:del w:id="915" w:author="7276693Z" w:date="2017-02-16T11:25:00Z">
        <w:r w:rsidRPr="000B17C7" w:rsidDel="0040620C">
          <w:rPr>
            <w:color w:val="747678"/>
          </w:rPr>
          <w:delText>Il s’agit des frais de fonctionnement du siège qui relèvent uniquement du périmètre des gares et des frais de siège autres, répartis sur le périmètre des gares (exemple : direction marketing et commerciale, direction des opérations).</w:delText>
        </w:r>
      </w:del>
    </w:p>
    <w:p w:rsidR="001D55EB" w:rsidRPr="000B17C7" w:rsidDel="0040620C" w:rsidRDefault="001D55EB" w:rsidP="002D1A13">
      <w:pPr>
        <w:pStyle w:val="Textedesaisie"/>
        <w:ind w:left="1008"/>
        <w:rPr>
          <w:del w:id="916" w:author="7276693Z" w:date="2017-02-16T11:25:00Z"/>
          <w:color w:val="747678"/>
        </w:rPr>
      </w:pPr>
      <w:del w:id="917" w:author="7276693Z" w:date="2017-02-16T11:25:00Z">
        <w:r w:rsidRPr="000B17C7" w:rsidDel="0040620C">
          <w:rPr>
            <w:color w:val="747678"/>
          </w:rPr>
          <w:delText xml:space="preserve">Les frais de structure centraux de la branche </w:delText>
        </w:r>
        <w:r w:rsidR="0026008D" w:rsidRPr="000B17C7" w:rsidDel="0040620C">
          <w:rPr>
            <w:color w:val="747678"/>
          </w:rPr>
          <w:delText>SNCF Gares &amp; Connexions</w:delText>
        </w:r>
        <w:r w:rsidRPr="000B17C7" w:rsidDel="0040620C">
          <w:rPr>
            <w:color w:val="747678"/>
          </w:rPr>
          <w:delText xml:space="preserve"> sont répartis entre chaque gare ou groupe de gares puis entre les trois périmètres (transporteur, locataire et concessionnaire) au prorata du chiffre d'affaires des périmètres concernés.</w:delText>
        </w:r>
      </w:del>
    </w:p>
    <w:p w:rsidR="001D55EB" w:rsidRPr="000B17C7" w:rsidDel="0040620C" w:rsidRDefault="001D55EB" w:rsidP="002D1A13">
      <w:pPr>
        <w:pStyle w:val="Textedesaisie"/>
        <w:numPr>
          <w:ilvl w:val="0"/>
          <w:numId w:val="69"/>
        </w:numPr>
        <w:rPr>
          <w:del w:id="918" w:author="7276693Z" w:date="2017-02-16T11:25:00Z"/>
          <w:color w:val="747678"/>
        </w:rPr>
      </w:pPr>
      <w:del w:id="919" w:author="7276693Z" w:date="2017-02-16T11:25:00Z">
        <w:r w:rsidRPr="000B17C7" w:rsidDel="0040620C">
          <w:rPr>
            <w:color w:val="747678"/>
          </w:rPr>
          <w:delText>Frais de structure des fonctions transverses</w:delText>
        </w:r>
      </w:del>
    </w:p>
    <w:p w:rsidR="001D55EB" w:rsidRPr="000B17C7" w:rsidDel="0040620C" w:rsidRDefault="001D55EB" w:rsidP="002D1A13">
      <w:pPr>
        <w:pStyle w:val="Textedesaisie"/>
        <w:ind w:left="1068"/>
        <w:rPr>
          <w:del w:id="920" w:author="7276693Z" w:date="2017-02-16T11:25:00Z"/>
          <w:color w:val="747678"/>
        </w:rPr>
      </w:pPr>
      <w:del w:id="921" w:author="7276693Z" w:date="2017-02-16T11:25:00Z">
        <w:r w:rsidRPr="000B17C7" w:rsidDel="0040620C">
          <w:rPr>
            <w:color w:val="747678"/>
          </w:rPr>
          <w:delText xml:space="preserve">Les fonctions transverses regroupent principalement la direction générale, la direction des ressources humaines, la direction des systèmes d’information, la direction </w:delText>
        </w:r>
      </w:del>
      <w:del w:id="922" w:author="7276693Z" w:date="2016-12-11T22:01:00Z">
        <w:r w:rsidRPr="000B17C7" w:rsidDel="002B538D">
          <w:rPr>
            <w:color w:val="747678"/>
          </w:rPr>
          <w:delText xml:space="preserve">stratégie et </w:delText>
        </w:r>
      </w:del>
      <w:del w:id="923" w:author="7276693Z" w:date="2017-02-16T11:25:00Z">
        <w:r w:rsidRPr="000B17C7" w:rsidDel="0040620C">
          <w:rPr>
            <w:color w:val="747678"/>
          </w:rPr>
          <w:delText>finances et le secrétariat général. Les charges de ces fonctions sont ventilées sur les entités de la branche (DDGT, ESBE, gares) au prorata de leur chiffre d’affaires.</w:delText>
        </w:r>
      </w:del>
    </w:p>
    <w:p w:rsidR="001D55EB" w:rsidRPr="000B17C7" w:rsidDel="0040620C" w:rsidRDefault="001D55EB" w:rsidP="002D1A13">
      <w:pPr>
        <w:pStyle w:val="Textedesaisie"/>
        <w:numPr>
          <w:ilvl w:val="0"/>
          <w:numId w:val="69"/>
        </w:numPr>
        <w:rPr>
          <w:del w:id="924" w:author="7276693Z" w:date="2017-02-16T11:25:00Z"/>
          <w:color w:val="747678"/>
        </w:rPr>
      </w:pPr>
      <w:del w:id="925" w:author="7276693Z" w:date="2017-02-16T11:25:00Z">
        <w:r w:rsidRPr="000B17C7" w:rsidDel="0040620C">
          <w:rPr>
            <w:color w:val="747678"/>
          </w:rPr>
          <w:delText>Frais de structure des agences gares</w:delText>
        </w:r>
      </w:del>
    </w:p>
    <w:p w:rsidR="001D55EB" w:rsidRPr="000B17C7" w:rsidDel="0040620C" w:rsidRDefault="001D55EB" w:rsidP="002D1A13">
      <w:pPr>
        <w:pStyle w:val="Textedesaisie"/>
        <w:ind w:left="1068"/>
        <w:rPr>
          <w:del w:id="926" w:author="7276693Z" w:date="2017-02-16T11:25:00Z"/>
          <w:color w:val="747678"/>
        </w:rPr>
      </w:pPr>
      <w:del w:id="927" w:author="7276693Z" w:date="2017-02-16T11:25:00Z">
        <w:r w:rsidRPr="000B17C7" w:rsidDel="0040620C">
          <w:rPr>
            <w:color w:val="747678"/>
          </w:rPr>
          <w:delText xml:space="preserve">Les frais de structure de chaque agence sont ventilés sur les gares propres à chaque agence au prorata du chiffre d’affaires. </w:delText>
        </w:r>
      </w:del>
    </w:p>
    <w:p w:rsidR="001D55EB" w:rsidRPr="000B17C7" w:rsidRDefault="001D55EB" w:rsidP="002D1A13">
      <w:pPr>
        <w:pStyle w:val="Textedesaisie"/>
        <w:numPr>
          <w:ilvl w:val="0"/>
          <w:numId w:val="70"/>
        </w:numPr>
        <w:rPr>
          <w:b/>
          <w:color w:val="747678"/>
        </w:rPr>
      </w:pPr>
      <w:r w:rsidRPr="000B17C7">
        <w:rPr>
          <w:b/>
          <w:color w:val="747678"/>
        </w:rPr>
        <w:t>Redevance d’entreprise</w:t>
      </w:r>
    </w:p>
    <w:p w:rsidR="001D55EB" w:rsidRPr="000B17C7" w:rsidRDefault="001D55EB" w:rsidP="002D1A13">
      <w:pPr>
        <w:pStyle w:val="Textedesaisie"/>
        <w:ind w:left="780"/>
        <w:rPr>
          <w:color w:val="747678"/>
        </w:rPr>
      </w:pPr>
      <w:r w:rsidRPr="000B17C7">
        <w:rPr>
          <w:color w:val="747678"/>
        </w:rPr>
        <w:t>La redevance d’entreprise correspond à une quote-part des frais de structure des fonctions transverses de l’EPIC SNCF Mobilités.</w:t>
      </w:r>
    </w:p>
    <w:p w:rsidR="001D55EB" w:rsidRPr="000B17C7" w:rsidRDefault="001D55EB" w:rsidP="002D1A13">
      <w:pPr>
        <w:pStyle w:val="Textedesaisie"/>
        <w:ind w:left="780"/>
        <w:rPr>
          <w:color w:val="747678"/>
        </w:rPr>
      </w:pPr>
      <w:r w:rsidRPr="000B17C7">
        <w:rPr>
          <w:color w:val="747678"/>
        </w:rPr>
        <w:t>Les frais de structure de l’EPIC SNCF Mobilités sont imputés au prorata du chiffre d’affaires.</w:t>
      </w:r>
    </w:p>
    <w:p w:rsidR="001D55EB" w:rsidRPr="000B17C7" w:rsidRDefault="00787637" w:rsidP="002D1A13">
      <w:pPr>
        <w:pStyle w:val="Titre4"/>
      </w:pPr>
      <w:r w:rsidRPr="000B17C7">
        <w:t>4.4</w:t>
      </w:r>
      <w:r w:rsidR="001D55EB" w:rsidRPr="000B17C7">
        <w:t>.6 Impôts, taxes et versements assimilés (TVA)</w:t>
      </w:r>
    </w:p>
    <w:p w:rsidR="001D55EB" w:rsidRPr="000B17C7" w:rsidRDefault="001D55EB" w:rsidP="002D1A13">
      <w:pPr>
        <w:pStyle w:val="Textedesaisie"/>
        <w:rPr>
          <w:color w:val="747678"/>
        </w:rPr>
      </w:pPr>
      <w:r w:rsidRPr="000B17C7">
        <w:rPr>
          <w:color w:val="747678"/>
        </w:rPr>
        <w:t>La charge d’impôts se compose de la contribution économique territoriale, de la taxe foncière, de la taxe d’enlèvement des ordures ménagères, des taxes et autres impôts locaux.</w:t>
      </w:r>
    </w:p>
    <w:p w:rsidR="001D55EB" w:rsidRPr="000B17C7" w:rsidRDefault="001D55EB" w:rsidP="002D1A13">
      <w:pPr>
        <w:pStyle w:val="Textedesaisie"/>
        <w:ind w:firstLine="60"/>
        <w:rPr>
          <w:color w:val="747678"/>
        </w:rPr>
      </w:pPr>
      <w:r w:rsidRPr="000B17C7">
        <w:rPr>
          <w:color w:val="747678"/>
        </w:rPr>
        <w:t>Les impôts et taxes par gare sont affectés sur l’ensemble des périmètres au prorata des surfaces totales (clé "m² totaux"). Les impôts et taxes du périmètre des transporteurs sont affectés à la part fixe de la prestation de base.</w:t>
      </w:r>
    </w:p>
    <w:p w:rsidR="00CC0170" w:rsidRPr="000B17C7" w:rsidRDefault="00CC0170">
      <w:pPr>
        <w:spacing w:after="200" w:line="276" w:lineRule="auto"/>
        <w:rPr>
          <w:rFonts w:ascii="Avenir LT Std 65 Medium" w:hAnsi="Avenir LT Std 65 Medium"/>
          <w:noProof/>
          <w:color w:val="747678"/>
          <w:sz w:val="24"/>
        </w:rPr>
      </w:pPr>
    </w:p>
    <w:p w:rsidR="001D55EB" w:rsidRPr="000B17C7" w:rsidRDefault="007A234A" w:rsidP="002E2B07">
      <w:pPr>
        <w:pStyle w:val="Titre3"/>
      </w:pPr>
      <w:bookmarkStart w:id="928" w:name="_Toc475985098"/>
      <w:r w:rsidRPr="000B17C7">
        <w:t>4.5</w:t>
      </w:r>
      <w:r w:rsidR="001D55EB" w:rsidRPr="000B17C7">
        <w:t xml:space="preserve"> Dotation aux Amortissements</w:t>
      </w:r>
      <w:bookmarkEnd w:id="928"/>
    </w:p>
    <w:p w:rsidR="00787637" w:rsidRPr="000B17C7" w:rsidRDefault="00787637" w:rsidP="00BF248D">
      <w:pPr>
        <w:pStyle w:val="Textedesaisie"/>
        <w:rPr>
          <w:color w:val="747678"/>
        </w:rPr>
      </w:pPr>
      <w:r w:rsidRPr="000B17C7">
        <w:rPr>
          <w:color w:val="747678"/>
        </w:rPr>
        <w:t>Les dotations aux amortissements prévisionnelles pour l’année 2017, nettes de subventions, concernent les immobilisations (bâtiments et équipements) mises en service au 31 décembre 2014 (amortissements - poids du passé) et les immobilisations mises en services entre 2015 et 2017 (amortissements prévisionnels).</w:t>
      </w:r>
    </w:p>
    <w:p w:rsidR="00787637" w:rsidRPr="000B17C7" w:rsidRDefault="00787637" w:rsidP="00BF248D">
      <w:pPr>
        <w:pStyle w:val="Textedesaisie"/>
        <w:rPr>
          <w:color w:val="747678"/>
        </w:rPr>
      </w:pPr>
    </w:p>
    <w:p w:rsidR="00787637" w:rsidRPr="000B17C7" w:rsidRDefault="00787637" w:rsidP="00BF248D">
      <w:pPr>
        <w:pStyle w:val="Textedesaisie"/>
        <w:rPr>
          <w:color w:val="747678"/>
        </w:rPr>
      </w:pPr>
      <w:r w:rsidRPr="000B17C7">
        <w:rPr>
          <w:color w:val="747678"/>
        </w:rPr>
        <w:t>En fonction de la codification des immobilisations, ces charges sont :</w:t>
      </w:r>
    </w:p>
    <w:p w:rsidR="00787637" w:rsidRPr="000B17C7" w:rsidRDefault="00787637" w:rsidP="00BF248D">
      <w:pPr>
        <w:pStyle w:val="Textedesaisie"/>
        <w:numPr>
          <w:ilvl w:val="0"/>
          <w:numId w:val="71"/>
        </w:numPr>
        <w:rPr>
          <w:color w:val="747678"/>
        </w:rPr>
      </w:pPr>
      <w:r w:rsidRPr="000B17C7">
        <w:rPr>
          <w:color w:val="747678"/>
        </w:rPr>
        <w:t xml:space="preserve">soit affectées au périmètre concerné de manière directe, </w:t>
      </w:r>
    </w:p>
    <w:p w:rsidR="00787637" w:rsidRPr="000B17C7" w:rsidRDefault="00787637" w:rsidP="00BF248D">
      <w:pPr>
        <w:pStyle w:val="Textedesaisie"/>
        <w:numPr>
          <w:ilvl w:val="0"/>
          <w:numId w:val="71"/>
        </w:numPr>
        <w:rPr>
          <w:color w:val="747678"/>
        </w:rPr>
      </w:pPr>
      <w:r w:rsidRPr="000B17C7">
        <w:rPr>
          <w:color w:val="747678"/>
        </w:rPr>
        <w:t>soit réparties sur les périmètres au prorata des clés surfaces (clé "m² totaux" pour les immobilisations associées à la totalité du bâtiment et clé "m² cœur de gare" pour les immobilisations associées au cœur de gare).</w:t>
      </w:r>
    </w:p>
    <w:p w:rsidR="00787637" w:rsidRPr="000B17C7" w:rsidRDefault="00787637" w:rsidP="00BF248D">
      <w:pPr>
        <w:pStyle w:val="Textedesaisie"/>
        <w:rPr>
          <w:color w:val="747678"/>
        </w:rPr>
      </w:pPr>
      <w:r w:rsidRPr="000B17C7">
        <w:rPr>
          <w:color w:val="747678"/>
        </w:rPr>
        <w:t>Les charges affectées au périmètre des transporteurs sont imputées sur la part fixe de la prestation de base.</w:t>
      </w:r>
    </w:p>
    <w:p w:rsidR="008B7A0B" w:rsidRPr="000B17C7" w:rsidRDefault="008B7A0B">
      <w:pPr>
        <w:spacing w:after="200" w:line="276" w:lineRule="auto"/>
        <w:rPr>
          <w:color w:val="747678"/>
        </w:rPr>
      </w:pPr>
      <w:r w:rsidRPr="000B17C7">
        <w:rPr>
          <w:color w:val="747678"/>
        </w:rPr>
        <w:br w:type="page"/>
      </w:r>
    </w:p>
    <w:p w:rsidR="008B7A0B" w:rsidRPr="000B17C7" w:rsidRDefault="008B7A0B" w:rsidP="00BF248D">
      <w:pPr>
        <w:pStyle w:val="Textedesaisie"/>
        <w:rPr>
          <w:color w:val="747678"/>
        </w:rPr>
      </w:pPr>
    </w:p>
    <w:p w:rsidR="00787637" w:rsidRPr="000B17C7" w:rsidRDefault="007A234A" w:rsidP="00BF248D">
      <w:pPr>
        <w:pStyle w:val="Titre3"/>
        <w:jc w:val="left"/>
      </w:pPr>
      <w:bookmarkStart w:id="929" w:name="_Toc475985099"/>
      <w:r w:rsidRPr="000B17C7">
        <w:t>4.6</w:t>
      </w:r>
      <w:r w:rsidR="00787637" w:rsidRPr="000B17C7">
        <w:t xml:space="preserve"> Coût des capitaux engagés</w:t>
      </w:r>
      <w:bookmarkEnd w:id="929"/>
      <w:r w:rsidR="00787637" w:rsidRPr="000B17C7">
        <w:t xml:space="preserve"> </w:t>
      </w:r>
    </w:p>
    <w:p w:rsidR="00787637" w:rsidRPr="000B17C7" w:rsidRDefault="00787637" w:rsidP="00BF248D">
      <w:pPr>
        <w:pStyle w:val="Textedesaisie"/>
        <w:rPr>
          <w:color w:val="747678"/>
        </w:rPr>
      </w:pPr>
      <w:r w:rsidRPr="000B17C7">
        <w:rPr>
          <w:color w:val="747678"/>
        </w:rPr>
        <w:t>Le coût des capitaux engagés correspond aux charges d'emprunt et frais financiers y afférents et au coût d'immobilisation du capital pour la partie autofinancée.</w:t>
      </w:r>
    </w:p>
    <w:p w:rsidR="00787637" w:rsidRPr="000B17C7" w:rsidRDefault="00787637" w:rsidP="00BF248D">
      <w:pPr>
        <w:pStyle w:val="Textedesaisie"/>
        <w:rPr>
          <w:color w:val="747678"/>
        </w:rPr>
      </w:pPr>
      <w:r w:rsidRPr="000B17C7">
        <w:rPr>
          <w:color w:val="747678"/>
        </w:rPr>
        <w:t>En pratique, le coût des capitaux engagés est obtenu en appliquant un taux de rémunération du</w:t>
      </w:r>
      <w:r w:rsidR="00D6299A" w:rsidRPr="000B17C7">
        <w:rPr>
          <w:color w:val="747678"/>
        </w:rPr>
        <w:t xml:space="preserve"> </w:t>
      </w:r>
      <w:r w:rsidRPr="000B17C7">
        <w:rPr>
          <w:color w:val="747678"/>
        </w:rPr>
        <w:t xml:space="preserve">capital (avant impôt) à la quote-part de la valeur nette comptable des actifs affectée au périmètre des transporteurs. Les principes d’affectation des valeurs nettes comptables au périmètre des transporteurs sont identiques aux règles d’affectation des amortissements. </w:t>
      </w:r>
    </w:p>
    <w:p w:rsidR="00787637" w:rsidRPr="000B17C7" w:rsidRDefault="00787637" w:rsidP="00BF248D">
      <w:pPr>
        <w:pStyle w:val="Textedesaisie"/>
        <w:rPr>
          <w:color w:val="747678"/>
        </w:rPr>
      </w:pPr>
      <w:r w:rsidRPr="000B17C7">
        <w:rPr>
          <w:color w:val="747678"/>
        </w:rPr>
        <w:t>Les valeurs nettes comptables et les amortissements sont des valeurs historiques ; elles ne sont donc pas revalorisées de l’inflation.</w:t>
      </w:r>
    </w:p>
    <w:p w:rsidR="00787637" w:rsidRPr="000B17C7" w:rsidDel="007402D4" w:rsidRDefault="00787637" w:rsidP="00BF248D">
      <w:pPr>
        <w:pStyle w:val="Textedesaisie"/>
        <w:rPr>
          <w:del w:id="930" w:author="MIALOT Stephane" w:date="2016-11-07T16:25:00Z"/>
          <w:color w:val="747678"/>
        </w:rPr>
      </w:pPr>
      <w:del w:id="931" w:author="MIALOT Stephane" w:date="2016-11-07T16:25:00Z">
        <w:r w:rsidRPr="000B17C7" w:rsidDel="007402D4">
          <w:rPr>
            <w:color w:val="747678"/>
          </w:rPr>
          <w:delText xml:space="preserve">Le taux de rémunération du capital (avant impôt) est le coût moyen pondéré du capital (après impôt) tenant compte du taux d’impôt sur les sociétés prévisionnel acquitté par </w:delText>
        </w:r>
        <w:r w:rsidR="00B25546" w:rsidRPr="000B17C7" w:rsidDel="007402D4">
          <w:rPr>
            <w:color w:val="747678"/>
          </w:rPr>
          <w:br/>
        </w:r>
        <w:r w:rsidR="0026008D" w:rsidRPr="000B17C7" w:rsidDel="007402D4">
          <w:rPr>
            <w:color w:val="747678"/>
          </w:rPr>
          <w:delText>SNCF Gares &amp; Connexions</w:delText>
        </w:r>
        <w:r w:rsidRPr="000B17C7" w:rsidDel="007402D4">
          <w:rPr>
            <w:color w:val="747678"/>
          </w:rPr>
          <w:delText xml:space="preserve">. </w:delText>
        </w:r>
      </w:del>
    </w:p>
    <w:p w:rsidR="00787637" w:rsidRPr="000B17C7" w:rsidDel="007402D4" w:rsidRDefault="00787637" w:rsidP="00BF248D">
      <w:pPr>
        <w:pStyle w:val="Textedesaisie"/>
        <w:rPr>
          <w:del w:id="932" w:author="MIALOT Stephane" w:date="2016-11-07T16:25:00Z"/>
          <w:color w:val="747678"/>
        </w:rPr>
      </w:pPr>
      <w:del w:id="933" w:author="MIALOT Stephane" w:date="2016-11-07T16:25:00Z">
        <w:r w:rsidRPr="000B17C7" w:rsidDel="007402D4">
          <w:rPr>
            <w:color w:val="747678"/>
          </w:rPr>
          <w:delText xml:space="preserve">Le coût moyen pondéré du capital (CMPC) après impôt sur les sociétés est la moyenne pondérée du coût des fonds propres et du coût de la dette. Il est calculé de la manière suivante : </w:delText>
        </w:r>
      </w:del>
    </w:p>
    <w:p w:rsidR="00787637" w:rsidRPr="000B17C7" w:rsidDel="007402D4" w:rsidRDefault="00787637" w:rsidP="00BF248D">
      <w:pPr>
        <w:pStyle w:val="Textedesaisie"/>
        <w:rPr>
          <w:del w:id="934" w:author="MIALOT Stephane" w:date="2016-11-07T16:25:00Z"/>
          <w:color w:val="747678"/>
        </w:rPr>
      </w:pPr>
      <w:del w:id="935" w:author="MIALOT Stephane" w:date="2016-11-07T16:25:00Z">
        <w:r w:rsidRPr="000B17C7" w:rsidDel="007402D4">
          <w:rPr>
            <w:color w:val="747678"/>
          </w:rPr>
          <w:delText>CMPC</w:delText>
        </w:r>
        <w:r w:rsidR="00D6299A" w:rsidRPr="000B17C7" w:rsidDel="007402D4">
          <w:rPr>
            <w:color w:val="747678"/>
          </w:rPr>
          <w:delText xml:space="preserve"> </w:delText>
        </w:r>
        <w:r w:rsidRPr="000B17C7" w:rsidDel="007402D4">
          <w:rPr>
            <w:color w:val="747678"/>
          </w:rPr>
          <w:delText>=</w:delText>
        </w:r>
        <w:r w:rsidR="00D6299A" w:rsidRPr="000B17C7" w:rsidDel="007402D4">
          <w:rPr>
            <w:color w:val="747678"/>
          </w:rPr>
          <w:delText xml:space="preserve"> </w:delText>
        </w:r>
        <w:r w:rsidRPr="000B17C7" w:rsidDel="007402D4">
          <w:rPr>
            <w:color w:val="747678"/>
          </w:rPr>
          <w:delText>coût des fonds propres x CP / (CP+D)</w:delText>
        </w:r>
        <w:r w:rsidR="00D6299A" w:rsidRPr="000B17C7" w:rsidDel="007402D4">
          <w:rPr>
            <w:color w:val="747678"/>
          </w:rPr>
          <w:delText xml:space="preserve"> </w:delText>
        </w:r>
        <w:r w:rsidRPr="000B17C7" w:rsidDel="007402D4">
          <w:rPr>
            <w:color w:val="747678"/>
          </w:rPr>
          <w:delText>+ coût de la dette x (1-TIS) x D / (CP + D)</w:delText>
        </w:r>
      </w:del>
    </w:p>
    <w:p w:rsidR="00787637" w:rsidRPr="000B17C7" w:rsidDel="007402D4" w:rsidRDefault="00787637" w:rsidP="00BF248D">
      <w:pPr>
        <w:pStyle w:val="Textedesaisie"/>
        <w:rPr>
          <w:del w:id="936" w:author="MIALOT Stephane" w:date="2016-11-07T16:25:00Z"/>
          <w:color w:val="747678"/>
        </w:rPr>
      </w:pPr>
      <w:del w:id="937" w:author="MIALOT Stephane" w:date="2016-11-07T16:25:00Z">
        <w:r w:rsidRPr="000B17C7" w:rsidDel="007402D4">
          <w:rPr>
            <w:color w:val="747678"/>
          </w:rPr>
          <w:delText xml:space="preserve">où </w:delText>
        </w:r>
      </w:del>
    </w:p>
    <w:p w:rsidR="00787637" w:rsidRPr="000B17C7" w:rsidDel="007402D4" w:rsidRDefault="00787637" w:rsidP="00BF248D">
      <w:pPr>
        <w:pStyle w:val="Textedesaisie"/>
        <w:rPr>
          <w:del w:id="938" w:author="MIALOT Stephane" w:date="2016-11-07T16:25:00Z"/>
          <w:color w:val="747678"/>
        </w:rPr>
      </w:pPr>
      <w:del w:id="939" w:author="MIALOT Stephane" w:date="2016-11-07T16:25:00Z">
        <w:r w:rsidRPr="000B17C7" w:rsidDel="007402D4">
          <w:rPr>
            <w:color w:val="747678"/>
          </w:rPr>
          <w:delText>- CP : part des capitaux propres</w:delText>
        </w:r>
      </w:del>
    </w:p>
    <w:p w:rsidR="00787637" w:rsidRPr="000B17C7" w:rsidDel="007402D4" w:rsidRDefault="00787637" w:rsidP="00BF248D">
      <w:pPr>
        <w:pStyle w:val="Textedesaisie"/>
        <w:rPr>
          <w:del w:id="940" w:author="MIALOT Stephane" w:date="2016-11-07T16:25:00Z"/>
          <w:color w:val="747678"/>
        </w:rPr>
      </w:pPr>
      <w:del w:id="941" w:author="MIALOT Stephane" w:date="2016-11-07T16:25:00Z">
        <w:r w:rsidRPr="000B17C7" w:rsidDel="007402D4">
          <w:rPr>
            <w:color w:val="747678"/>
          </w:rPr>
          <w:delText xml:space="preserve">- D : dette </w:delText>
        </w:r>
      </w:del>
    </w:p>
    <w:p w:rsidR="00787637" w:rsidRPr="000B17C7" w:rsidDel="007402D4" w:rsidRDefault="00787637" w:rsidP="00BF248D">
      <w:pPr>
        <w:pStyle w:val="Textedesaisie"/>
        <w:rPr>
          <w:del w:id="942" w:author="MIALOT Stephane" w:date="2016-11-07T16:25:00Z"/>
          <w:color w:val="747678"/>
        </w:rPr>
      </w:pPr>
      <w:del w:id="943" w:author="MIALOT Stephane" w:date="2016-11-07T16:25:00Z">
        <w:r w:rsidRPr="000B17C7" w:rsidDel="007402D4">
          <w:rPr>
            <w:color w:val="747678"/>
          </w:rPr>
          <w:delText xml:space="preserve">- CP / (CP+D) = 65% et D / (CP+D) = 35% </w:delText>
        </w:r>
      </w:del>
    </w:p>
    <w:p w:rsidR="00787637" w:rsidRPr="000B17C7" w:rsidDel="007402D4" w:rsidRDefault="00787637" w:rsidP="00BF248D">
      <w:pPr>
        <w:pStyle w:val="Textedesaisie"/>
        <w:rPr>
          <w:del w:id="944" w:author="MIALOT Stephane" w:date="2016-11-07T16:25:00Z"/>
          <w:color w:val="747678"/>
        </w:rPr>
      </w:pPr>
      <w:del w:id="945" w:author="MIALOT Stephane" w:date="2016-11-07T16:25:00Z">
        <w:r w:rsidRPr="000B17C7" w:rsidDel="007402D4">
          <w:rPr>
            <w:color w:val="747678"/>
          </w:rPr>
          <w:delText>- TIS</w:delText>
        </w:r>
        <w:r w:rsidR="00D6299A" w:rsidRPr="000B17C7" w:rsidDel="007402D4">
          <w:rPr>
            <w:color w:val="747678"/>
          </w:rPr>
          <w:delText xml:space="preserve"> </w:delText>
        </w:r>
        <w:r w:rsidRPr="000B17C7" w:rsidDel="007402D4">
          <w:rPr>
            <w:color w:val="747678"/>
          </w:rPr>
          <w:delText>= 34.43%</w:delText>
        </w:r>
      </w:del>
    </w:p>
    <w:p w:rsidR="00787637" w:rsidRPr="000B17C7" w:rsidDel="007402D4" w:rsidRDefault="00787637" w:rsidP="00BF248D">
      <w:pPr>
        <w:pStyle w:val="Textedesaisie"/>
        <w:rPr>
          <w:del w:id="946" w:author="MIALOT Stephane" w:date="2016-11-07T16:25:00Z"/>
          <w:color w:val="747678"/>
        </w:rPr>
      </w:pPr>
      <w:del w:id="947" w:author="MIALOT Stephane" w:date="2016-11-07T16:25:00Z">
        <w:r w:rsidRPr="000B17C7" w:rsidDel="007402D4">
          <w:rPr>
            <w:color w:val="747678"/>
          </w:rPr>
          <w:delText>Le coût de la dette avant IS est de 4%, soit 2,6% après impôt.</w:delText>
        </w:r>
      </w:del>
    </w:p>
    <w:p w:rsidR="00787637" w:rsidRPr="000B17C7" w:rsidDel="007402D4" w:rsidRDefault="00787637" w:rsidP="00BF248D">
      <w:pPr>
        <w:pStyle w:val="Textedesaisie"/>
        <w:rPr>
          <w:del w:id="948" w:author="MIALOT Stephane" w:date="2016-11-07T16:25:00Z"/>
          <w:color w:val="747678"/>
        </w:rPr>
      </w:pPr>
      <w:del w:id="949" w:author="MIALOT Stephane" w:date="2016-11-07T16:25:00Z">
        <w:r w:rsidRPr="000B17C7" w:rsidDel="007402D4">
          <w:rPr>
            <w:color w:val="747678"/>
          </w:rPr>
          <w:delText>Le coût d’immobilisation des fonds propres est fixé en application d’une formule de calcul inscrite au référentiel de séparation comptable, approuvé dans sa version dite V2bis par l’ARAF (décision n°2014-009 du 10 juin 2014).</w:delText>
        </w:r>
      </w:del>
    </w:p>
    <w:p w:rsidR="00CC0170" w:rsidRPr="000B17C7" w:rsidDel="007402D4" w:rsidRDefault="00CC0170" w:rsidP="00BF248D">
      <w:pPr>
        <w:pStyle w:val="Textedesaisie"/>
        <w:rPr>
          <w:del w:id="950" w:author="MIALOT Stephane" w:date="2016-11-07T16:25:00Z"/>
          <w:color w:val="747678"/>
        </w:rPr>
      </w:pPr>
    </w:p>
    <w:p w:rsidR="00787637" w:rsidRPr="000B17C7" w:rsidDel="007402D4" w:rsidRDefault="00787637" w:rsidP="00BF248D">
      <w:pPr>
        <w:pStyle w:val="Textedesaisie"/>
        <w:rPr>
          <w:del w:id="951" w:author="MIALOT Stephane" w:date="2016-11-07T16:25:00Z"/>
          <w:b/>
          <w:color w:val="747678"/>
        </w:rPr>
      </w:pPr>
      <w:del w:id="952" w:author="MIALOT Stephane" w:date="2016-11-07T16:25:00Z">
        <w:r w:rsidRPr="000B17C7" w:rsidDel="007402D4">
          <w:rPr>
            <w:b/>
            <w:color w:val="747678"/>
          </w:rPr>
          <w:delText xml:space="preserve">Rappel de la méthode de calcul </w:delText>
        </w:r>
      </w:del>
    </w:p>
    <w:p w:rsidR="00787637" w:rsidRPr="000B17C7" w:rsidDel="007402D4" w:rsidRDefault="00787637" w:rsidP="00BF248D">
      <w:pPr>
        <w:pStyle w:val="Textedesaisie"/>
        <w:rPr>
          <w:del w:id="953" w:author="MIALOT Stephane" w:date="2016-11-07T16:25:00Z"/>
          <w:color w:val="747678"/>
        </w:rPr>
      </w:pPr>
      <w:del w:id="954" w:author="MIALOT Stephane" w:date="2016-11-07T16:25:00Z">
        <w:r w:rsidRPr="000B17C7" w:rsidDel="007402D4">
          <w:rPr>
            <w:color w:val="747678"/>
          </w:rPr>
          <w:delText xml:space="preserve">Le coût des fonds propres dépend du coût de la ressource financière sans risque et du risque de l'actif économique. </w:delText>
        </w:r>
      </w:del>
    </w:p>
    <w:p w:rsidR="00787637" w:rsidRPr="000B17C7" w:rsidDel="007402D4" w:rsidRDefault="00787637" w:rsidP="00BF248D">
      <w:pPr>
        <w:pStyle w:val="Textedesaisie"/>
        <w:rPr>
          <w:del w:id="955" w:author="MIALOT Stephane" w:date="2016-11-07T16:25:00Z"/>
          <w:color w:val="747678"/>
        </w:rPr>
      </w:pPr>
      <w:del w:id="956" w:author="MIALOT Stephane" w:date="2016-11-07T16:25:00Z">
        <w:r w:rsidRPr="000B17C7" w:rsidDel="007402D4">
          <w:rPr>
            <w:color w:val="747678"/>
          </w:rPr>
          <w:delText xml:space="preserve">KFP = R0 + </w:delText>
        </w:r>
        <w:r w:rsidRPr="000B17C7" w:rsidDel="007402D4">
          <w:rPr>
            <w:rFonts w:hint="cs"/>
            <w:color w:val="747678"/>
          </w:rPr>
          <w:delText>β</w:delText>
        </w:r>
        <w:r w:rsidRPr="000B17C7" w:rsidDel="007402D4">
          <w:rPr>
            <w:color w:val="747678"/>
          </w:rPr>
          <w:delText xml:space="preserve"> x R</w:delText>
        </w:r>
        <w:r w:rsidR="00D6299A" w:rsidRPr="000B17C7" w:rsidDel="007402D4">
          <w:rPr>
            <w:color w:val="747678"/>
          </w:rPr>
          <w:delText xml:space="preserve"> </w:delText>
        </w:r>
        <w:r w:rsidRPr="000B17C7" w:rsidDel="007402D4">
          <w:rPr>
            <w:color w:val="747678"/>
          </w:rPr>
          <w:delText xml:space="preserve">x (1 + (1-TIS) x Dette / Capitaux propres) </w:delText>
        </w:r>
      </w:del>
    </w:p>
    <w:p w:rsidR="00787637" w:rsidRPr="000B17C7" w:rsidDel="007402D4" w:rsidRDefault="00A66A1D" w:rsidP="00BF248D">
      <w:pPr>
        <w:pStyle w:val="Textedesaisie"/>
        <w:rPr>
          <w:del w:id="957" w:author="MIALOT Stephane" w:date="2016-11-07T16:25:00Z"/>
          <w:color w:val="747678"/>
        </w:rPr>
      </w:pPr>
      <w:del w:id="958" w:author="MIALOT Stephane" w:date="2016-11-07T16:25:00Z">
        <w:r w:rsidRPr="000B17C7" w:rsidDel="007402D4">
          <w:rPr>
            <w:color w:val="747678"/>
          </w:rPr>
          <w:delText>o</w:delText>
        </w:r>
        <w:r w:rsidR="00787637" w:rsidRPr="000B17C7" w:rsidDel="007402D4">
          <w:rPr>
            <w:color w:val="747678"/>
          </w:rPr>
          <w:delText>ù</w:delText>
        </w:r>
      </w:del>
    </w:p>
    <w:p w:rsidR="00A66A1D" w:rsidRPr="000B17C7" w:rsidDel="007402D4" w:rsidRDefault="00A66A1D" w:rsidP="00BF248D">
      <w:pPr>
        <w:pStyle w:val="Textedesaisie"/>
        <w:rPr>
          <w:del w:id="959" w:author="MIALOT Stephane" w:date="2016-11-07T16:25:00Z"/>
          <w:color w:val="747678"/>
        </w:rPr>
      </w:pPr>
      <w:del w:id="960" w:author="MIALOT Stephane" w:date="2016-11-07T16:25:00Z">
        <w:r w:rsidRPr="000B17C7" w:rsidDel="007402D4">
          <w:rPr>
            <w:color w:val="747678"/>
          </w:rPr>
          <w:delText>- KFP</w:delText>
        </w:r>
        <w:r w:rsidR="00D6299A" w:rsidRPr="000B17C7" w:rsidDel="007402D4">
          <w:rPr>
            <w:color w:val="747678"/>
          </w:rPr>
          <w:delText xml:space="preserve"> </w:delText>
        </w:r>
        <w:r w:rsidRPr="000B17C7" w:rsidDel="007402D4">
          <w:rPr>
            <w:color w:val="747678"/>
          </w:rPr>
          <w:delText>est le coût d’immobilisation des capitaux propres après impôts ;</w:delText>
        </w:r>
      </w:del>
    </w:p>
    <w:p w:rsidR="00787637" w:rsidRPr="000B17C7" w:rsidDel="007402D4" w:rsidRDefault="00787637" w:rsidP="00BF248D">
      <w:pPr>
        <w:pStyle w:val="Textedesaisie"/>
        <w:rPr>
          <w:del w:id="961" w:author="MIALOT Stephane" w:date="2016-11-07T16:25:00Z"/>
          <w:color w:val="747678"/>
        </w:rPr>
      </w:pPr>
      <w:del w:id="962" w:author="MIALOT Stephane" w:date="2016-11-07T16:25:00Z">
        <w:r w:rsidRPr="000B17C7" w:rsidDel="007402D4">
          <w:rPr>
            <w:color w:val="747678"/>
          </w:rPr>
          <w:delText>- Ro est le taux de rémunération sans risque, pris par exemple sur la base du rendement moyen des obligations de l’Etat français pour des maturités longues les plus pertinentes ;</w:delText>
        </w:r>
      </w:del>
    </w:p>
    <w:p w:rsidR="00787637" w:rsidRPr="000B17C7" w:rsidDel="007402D4" w:rsidRDefault="00787637" w:rsidP="00BF248D">
      <w:pPr>
        <w:pStyle w:val="Textedesaisie"/>
        <w:rPr>
          <w:del w:id="963" w:author="MIALOT Stephane" w:date="2016-11-07T16:25:00Z"/>
          <w:color w:val="747678"/>
        </w:rPr>
      </w:pPr>
      <w:del w:id="964" w:author="MIALOT Stephane" w:date="2016-11-07T16:25:00Z">
        <w:r w:rsidRPr="000B17C7" w:rsidDel="007402D4">
          <w:rPr>
            <w:color w:val="747678"/>
          </w:rPr>
          <w:delText xml:space="preserve">- </w:delText>
        </w:r>
        <w:r w:rsidRPr="000B17C7" w:rsidDel="007402D4">
          <w:rPr>
            <w:rFonts w:hint="cs"/>
            <w:color w:val="747678"/>
          </w:rPr>
          <w:delText>β</w:delText>
        </w:r>
        <w:r w:rsidRPr="000B17C7" w:rsidDel="007402D4">
          <w:rPr>
            <w:color w:val="747678"/>
          </w:rPr>
          <w:delText xml:space="preserve"> x R</w:delText>
        </w:r>
        <w:r w:rsidR="00C6665C" w:rsidRPr="000B17C7" w:rsidDel="007402D4">
          <w:rPr>
            <w:color w:val="747678"/>
          </w:rPr>
          <w:delText xml:space="preserve"> </w:delText>
        </w:r>
        <w:r w:rsidRPr="000B17C7" w:rsidDel="007402D4">
          <w:rPr>
            <w:color w:val="747678"/>
          </w:rPr>
          <w:delText xml:space="preserve">est la prime de risque spécifique aux activités de </w:delText>
        </w:r>
        <w:r w:rsidR="0026008D" w:rsidRPr="000B17C7" w:rsidDel="007402D4">
          <w:rPr>
            <w:color w:val="747678"/>
          </w:rPr>
          <w:delText>SNCF Gares &amp; Connexions</w:delText>
        </w:r>
        <w:r w:rsidRPr="000B17C7" w:rsidDel="007402D4">
          <w:rPr>
            <w:color w:val="747678"/>
          </w:rPr>
          <w:delText xml:space="preserve"> (hors activités commerciales) tenant compte notamment :</w:delText>
        </w:r>
      </w:del>
    </w:p>
    <w:p w:rsidR="00787637" w:rsidRPr="000B17C7" w:rsidDel="007402D4" w:rsidRDefault="00787637" w:rsidP="00BF248D">
      <w:pPr>
        <w:pStyle w:val="Textedesaisie"/>
        <w:numPr>
          <w:ilvl w:val="0"/>
          <w:numId w:val="72"/>
        </w:numPr>
        <w:rPr>
          <w:del w:id="965" w:author="MIALOT Stephane" w:date="2016-11-07T16:25:00Z"/>
          <w:color w:val="747678"/>
        </w:rPr>
      </w:pPr>
      <w:del w:id="966" w:author="MIALOT Stephane" w:date="2016-11-07T16:25:00Z">
        <w:r w:rsidRPr="000B17C7" w:rsidDel="007402D4">
          <w:rPr>
            <w:color w:val="747678"/>
          </w:rPr>
          <w:delText xml:space="preserve">de la nature des activités régulées de </w:delText>
        </w:r>
        <w:r w:rsidR="0026008D" w:rsidRPr="000B17C7" w:rsidDel="007402D4">
          <w:rPr>
            <w:color w:val="747678"/>
          </w:rPr>
          <w:delText>SNCF Gares &amp; Connexions</w:delText>
        </w:r>
        <w:r w:rsidRPr="000B17C7" w:rsidDel="007402D4">
          <w:rPr>
            <w:color w:val="747678"/>
          </w:rPr>
          <w:delText xml:space="preserve"> en matière ferroviaire et notamment la sensibilité de leurs résultats aux aléas économiques ;</w:delText>
        </w:r>
      </w:del>
    </w:p>
    <w:p w:rsidR="00787637" w:rsidRPr="000B17C7" w:rsidDel="007402D4" w:rsidRDefault="00787637" w:rsidP="00BF248D">
      <w:pPr>
        <w:pStyle w:val="Textedesaisie"/>
        <w:numPr>
          <w:ilvl w:val="0"/>
          <w:numId w:val="72"/>
        </w:numPr>
        <w:rPr>
          <w:del w:id="967" w:author="MIALOT Stephane" w:date="2016-11-07T16:25:00Z"/>
          <w:color w:val="747678"/>
        </w:rPr>
      </w:pPr>
      <w:del w:id="968" w:author="MIALOT Stephane" w:date="2016-11-07T16:25:00Z">
        <w:r w:rsidRPr="000B17C7" w:rsidDel="007402D4">
          <w:rPr>
            <w:color w:val="747678"/>
          </w:rPr>
          <w:delText xml:space="preserve">du modèle économique tarifaire de </w:delText>
        </w:r>
        <w:r w:rsidR="0026008D" w:rsidRPr="000B17C7" w:rsidDel="007402D4">
          <w:rPr>
            <w:color w:val="747678"/>
          </w:rPr>
          <w:delText>SNCF Gares &amp; Connexions</w:delText>
        </w:r>
        <w:r w:rsidRPr="000B17C7" w:rsidDel="007402D4">
          <w:rPr>
            <w:color w:val="747678"/>
          </w:rPr>
          <w:delText xml:space="preserve"> et notamment son horizon temporel ;</w:delText>
        </w:r>
      </w:del>
    </w:p>
    <w:p w:rsidR="00787637" w:rsidRPr="000B17C7" w:rsidDel="007402D4" w:rsidRDefault="00787637" w:rsidP="00BF248D">
      <w:pPr>
        <w:pStyle w:val="Textedesaisie"/>
        <w:numPr>
          <w:ilvl w:val="0"/>
          <w:numId w:val="72"/>
        </w:numPr>
        <w:rPr>
          <w:del w:id="969" w:author="MIALOT Stephane" w:date="2016-11-07T16:25:00Z"/>
          <w:color w:val="747678"/>
        </w:rPr>
      </w:pPr>
      <w:del w:id="970" w:author="MIALOT Stephane" w:date="2016-11-07T16:25:00Z">
        <w:r w:rsidRPr="000B17C7" w:rsidDel="007402D4">
          <w:rPr>
            <w:color w:val="747678"/>
          </w:rPr>
          <w:delText xml:space="preserve">du caractère public de </w:delText>
        </w:r>
        <w:r w:rsidR="0026008D" w:rsidRPr="000B17C7" w:rsidDel="007402D4">
          <w:rPr>
            <w:color w:val="747678"/>
          </w:rPr>
          <w:delText>SNCF Gares &amp; Connexions</w:delText>
        </w:r>
        <w:r w:rsidRPr="000B17C7" w:rsidDel="007402D4">
          <w:rPr>
            <w:color w:val="747678"/>
          </w:rPr>
          <w:delText xml:space="preserve"> et de ses actifs ;</w:delText>
        </w:r>
      </w:del>
    </w:p>
    <w:p w:rsidR="00787637" w:rsidRPr="000B17C7" w:rsidDel="007402D4" w:rsidRDefault="00787637" w:rsidP="00BF248D">
      <w:pPr>
        <w:pStyle w:val="Textedesaisie"/>
        <w:rPr>
          <w:del w:id="971" w:author="MIALOT Stephane" w:date="2016-11-07T16:25:00Z"/>
          <w:color w:val="747678"/>
        </w:rPr>
      </w:pPr>
      <w:del w:id="972" w:author="MIALOT Stephane" w:date="2016-11-07T16:25:00Z">
        <w:r w:rsidRPr="000B17C7" w:rsidDel="007402D4">
          <w:rPr>
            <w:color w:val="747678"/>
          </w:rPr>
          <w:delText xml:space="preserve">- TIS est le taux d’imposition des sociétés. </w:delText>
        </w:r>
      </w:del>
    </w:p>
    <w:p w:rsidR="00787637" w:rsidRPr="000B17C7" w:rsidDel="007402D4" w:rsidRDefault="00787637" w:rsidP="00BF248D">
      <w:pPr>
        <w:pStyle w:val="Textedesaisie"/>
        <w:rPr>
          <w:del w:id="973" w:author="MIALOT Stephane" w:date="2016-11-07T16:25:00Z"/>
          <w:color w:val="747678"/>
        </w:rPr>
      </w:pPr>
      <w:del w:id="974" w:author="MIALOT Stephane" w:date="2016-11-07T16:25:00Z">
        <w:r w:rsidRPr="000B17C7" w:rsidDel="007402D4">
          <w:rPr>
            <w:color w:val="747678"/>
          </w:rPr>
          <w:delText xml:space="preserve">Dans son avis conforme 2015-005, l’ARAF estime que le coefficient </w:delText>
        </w:r>
        <w:r w:rsidRPr="000B17C7" w:rsidDel="007402D4">
          <w:rPr>
            <w:rFonts w:hint="cs"/>
            <w:color w:val="747678"/>
          </w:rPr>
          <w:delText>β</w:delText>
        </w:r>
        <w:r w:rsidR="00D6299A" w:rsidRPr="000B17C7" w:rsidDel="007402D4">
          <w:rPr>
            <w:color w:val="747678"/>
          </w:rPr>
          <w:delText xml:space="preserve"> </w:delText>
        </w:r>
        <w:r w:rsidRPr="000B17C7" w:rsidDel="007402D4">
          <w:rPr>
            <w:color w:val="747678"/>
          </w:rPr>
          <w:delText>devrait être compris entre 0,33 et 0,5 et le facteur R, ou prime de risque du marché, entre 2% et 3%.</w:delText>
        </w:r>
        <w:r w:rsidR="00D6299A" w:rsidRPr="000B17C7" w:rsidDel="007402D4">
          <w:rPr>
            <w:color w:val="747678"/>
          </w:rPr>
          <w:delText xml:space="preserve"> </w:delText>
        </w:r>
      </w:del>
    </w:p>
    <w:p w:rsidR="00787637" w:rsidRPr="000B17C7" w:rsidRDefault="00787637" w:rsidP="00BF248D">
      <w:pPr>
        <w:pStyle w:val="Textedesaisie"/>
        <w:rPr>
          <w:ins w:id="975" w:author="7276693Z" w:date="2017-02-14T10:53:00Z"/>
          <w:color w:val="747678"/>
        </w:rPr>
      </w:pPr>
      <w:r w:rsidRPr="000B17C7">
        <w:rPr>
          <w:color w:val="747678"/>
        </w:rPr>
        <w:t>En application de</w:t>
      </w:r>
      <w:ins w:id="976" w:author="MIALOT Stephane" w:date="2016-11-07T16:25:00Z">
        <w:r w:rsidR="007402D4" w:rsidRPr="000B17C7">
          <w:rPr>
            <w:color w:val="747678"/>
          </w:rPr>
          <w:t xml:space="preserve"> la décision n°201</w:t>
        </w:r>
      </w:ins>
      <w:ins w:id="977" w:author="MIALOT Stephane" w:date="2016-11-07T16:33:00Z">
        <w:r w:rsidR="00DF7999" w:rsidRPr="000B17C7">
          <w:rPr>
            <w:color w:val="747678"/>
          </w:rPr>
          <w:t>6</w:t>
        </w:r>
      </w:ins>
      <w:ins w:id="978" w:author="MIALOT Stephane" w:date="2016-11-07T16:25:00Z">
        <w:r w:rsidR="007402D4" w:rsidRPr="000B17C7">
          <w:rPr>
            <w:color w:val="747678"/>
          </w:rPr>
          <w:t xml:space="preserve">-046 de l’ARAFER, </w:t>
        </w:r>
      </w:ins>
      <w:del w:id="979" w:author="MIALOT Stephane" w:date="2016-11-07T16:25:00Z">
        <w:r w:rsidRPr="000B17C7" w:rsidDel="007402D4">
          <w:rPr>
            <w:color w:val="747678"/>
          </w:rPr>
          <w:delText>s valeurs de ces paramètres</w:delText>
        </w:r>
      </w:del>
      <w:del w:id="980" w:author="MIALOT Stephane" w:date="2016-11-07T16:35:00Z">
        <w:r w:rsidRPr="000B17C7" w:rsidDel="00DF7999">
          <w:rPr>
            <w:color w:val="747678"/>
          </w:rPr>
          <w:delText xml:space="preserve">, </w:delText>
        </w:r>
      </w:del>
      <w:r w:rsidRPr="000B17C7">
        <w:rPr>
          <w:color w:val="747678"/>
        </w:rPr>
        <w:t xml:space="preserve">le coût moyen pondéré du capital </w:t>
      </w:r>
      <w:del w:id="981" w:author="MIALOT Stephane" w:date="2016-11-07T16:25:00Z">
        <w:r w:rsidRPr="000B17C7" w:rsidDel="007402D4">
          <w:rPr>
            <w:color w:val="747678"/>
          </w:rPr>
          <w:delText>ressort à</w:delText>
        </w:r>
      </w:del>
      <w:ins w:id="982" w:author="MIALOT Stephane" w:date="2016-11-07T16:25:00Z">
        <w:r w:rsidR="007402D4" w:rsidRPr="000B17C7">
          <w:rPr>
            <w:color w:val="747678"/>
          </w:rPr>
          <w:t xml:space="preserve">de SNCF Gares &amp; Connexions doit être fixé dans une fourchette comprise entre </w:t>
        </w:r>
      </w:ins>
      <w:del w:id="983" w:author="MIALOT Stephane" w:date="2016-11-07T16:35:00Z">
        <w:r w:rsidRPr="000B17C7" w:rsidDel="00DF7999">
          <w:rPr>
            <w:color w:val="747678"/>
          </w:rPr>
          <w:delText xml:space="preserve"> </w:delText>
        </w:r>
      </w:del>
      <w:del w:id="984" w:author="MIALOT Stephane" w:date="2016-11-07T16:34:00Z">
        <w:r w:rsidRPr="000B17C7" w:rsidDel="00DF7999">
          <w:rPr>
            <w:color w:val="747678"/>
          </w:rPr>
          <w:delText xml:space="preserve">4,5 % après impôt sur les bénéfices, soit un taux de rémunération du capital </w:delText>
        </w:r>
      </w:del>
      <w:del w:id="985" w:author="MIALOT Stephane" w:date="2016-11-07T16:26:00Z">
        <w:r w:rsidRPr="000B17C7" w:rsidDel="007402D4">
          <w:rPr>
            <w:color w:val="747678"/>
          </w:rPr>
          <w:delText>de</w:delText>
        </w:r>
      </w:del>
      <w:del w:id="986" w:author="MIALOT Stephane" w:date="2016-11-07T16:34:00Z">
        <w:r w:rsidRPr="000B17C7" w:rsidDel="00DF7999">
          <w:rPr>
            <w:color w:val="747678"/>
          </w:rPr>
          <w:delText xml:space="preserve"> 6,9</w:delText>
        </w:r>
      </w:del>
      <w:ins w:id="987" w:author="MIALOT Stephane" w:date="2016-11-07T16:34:00Z">
        <w:del w:id="988" w:author="7276693Z" w:date="2017-02-16T11:26:00Z">
          <w:r w:rsidR="00DF7999" w:rsidRPr="000B17C7" w:rsidDel="0040620C">
            <w:rPr>
              <w:color w:val="747678"/>
            </w:rPr>
            <w:delText>5,1</w:delText>
          </w:r>
        </w:del>
      </w:ins>
      <w:ins w:id="989" w:author="7276693Z" w:date="2017-02-16T11:26:00Z">
        <w:r w:rsidR="0040620C" w:rsidRPr="000B17C7">
          <w:rPr>
            <w:color w:val="747678"/>
          </w:rPr>
          <w:t>3,4</w:t>
        </w:r>
      </w:ins>
      <w:ins w:id="990" w:author="MIALOT Stephane" w:date="2016-11-07T16:34:00Z">
        <w:r w:rsidR="00DF7999" w:rsidRPr="000B17C7">
          <w:rPr>
            <w:color w:val="747678"/>
          </w:rPr>
          <w:t>%</w:t>
        </w:r>
      </w:ins>
      <w:r w:rsidRPr="000B17C7">
        <w:rPr>
          <w:color w:val="747678"/>
        </w:rPr>
        <w:t xml:space="preserve"> </w:t>
      </w:r>
      <w:del w:id="991" w:author="MIALOT Stephane" w:date="2016-11-07T16:35:00Z">
        <w:r w:rsidRPr="000B17C7" w:rsidDel="00DF7999">
          <w:rPr>
            <w:color w:val="747678"/>
          </w:rPr>
          <w:delText>%</w:delText>
        </w:r>
      </w:del>
      <w:ins w:id="992" w:author="MIALOT Stephane" w:date="2016-11-07T16:26:00Z">
        <w:r w:rsidR="007402D4" w:rsidRPr="000B17C7">
          <w:rPr>
            <w:color w:val="747678"/>
          </w:rPr>
          <w:t xml:space="preserve">et </w:t>
        </w:r>
      </w:ins>
      <w:ins w:id="993" w:author="MIALOT Stephane" w:date="2016-11-07T16:34:00Z">
        <w:del w:id="994" w:author="7276693Z" w:date="2017-02-16T11:26:00Z">
          <w:r w:rsidR="00DF7999" w:rsidRPr="000B17C7" w:rsidDel="0040620C">
            <w:rPr>
              <w:color w:val="747678"/>
            </w:rPr>
            <w:delText>6,4</w:delText>
          </w:r>
        </w:del>
      </w:ins>
      <w:ins w:id="995" w:author="7276693Z" w:date="2017-02-16T11:26:00Z">
        <w:r w:rsidR="0040620C" w:rsidRPr="000B17C7">
          <w:rPr>
            <w:color w:val="747678"/>
          </w:rPr>
          <w:t>4,2</w:t>
        </w:r>
      </w:ins>
      <w:ins w:id="996" w:author="MIALOT Stephane" w:date="2016-11-07T16:34:00Z">
        <w:r w:rsidR="00DF7999" w:rsidRPr="000B17C7">
          <w:rPr>
            <w:color w:val="747678"/>
          </w:rPr>
          <w:t>%</w:t>
        </w:r>
      </w:ins>
      <w:r w:rsidRPr="000B17C7">
        <w:rPr>
          <w:color w:val="747678"/>
        </w:rPr>
        <w:t xml:space="preserve"> </w:t>
      </w:r>
      <w:del w:id="997" w:author="7276693Z" w:date="2017-02-16T11:26:00Z">
        <w:r w:rsidRPr="000B17C7" w:rsidDel="0040620C">
          <w:rPr>
            <w:color w:val="747678"/>
          </w:rPr>
          <w:delText xml:space="preserve">avant </w:delText>
        </w:r>
      </w:del>
      <w:ins w:id="998" w:author="7276693Z" w:date="2017-02-16T11:26:00Z">
        <w:r w:rsidR="0040620C" w:rsidRPr="000B17C7">
          <w:rPr>
            <w:color w:val="747678"/>
          </w:rPr>
          <w:t xml:space="preserve">après </w:t>
        </w:r>
      </w:ins>
      <w:r w:rsidRPr="000B17C7">
        <w:rPr>
          <w:color w:val="747678"/>
        </w:rPr>
        <w:t>impôt</w:t>
      </w:r>
      <w:ins w:id="999" w:author="MIALOT Stephane" w:date="2016-11-07T16:35:00Z">
        <w:r w:rsidR="00DF7999" w:rsidRPr="000B17C7">
          <w:rPr>
            <w:color w:val="747678"/>
          </w:rPr>
          <w:t>s</w:t>
        </w:r>
      </w:ins>
      <w:ins w:id="1000" w:author="7276693Z" w:date="2017-02-16T11:26:00Z">
        <w:r w:rsidR="0040620C" w:rsidRPr="000B17C7">
          <w:rPr>
            <w:color w:val="747678"/>
          </w:rPr>
          <w:t xml:space="preserve"> sur les sociétés</w:t>
        </w:r>
      </w:ins>
      <w:r w:rsidRPr="000B17C7">
        <w:rPr>
          <w:color w:val="747678"/>
        </w:rPr>
        <w:t xml:space="preserve">. </w:t>
      </w:r>
      <w:ins w:id="1001" w:author="MIALOT Stephane" w:date="2016-11-07T16:26:00Z">
        <w:r w:rsidR="007402D4" w:rsidRPr="000B17C7">
          <w:rPr>
            <w:color w:val="747678"/>
          </w:rPr>
          <w:t>SNCF Gares &amp; Connexion</w:t>
        </w:r>
      </w:ins>
      <w:ins w:id="1002" w:author="MIALOT Stephane" w:date="2016-11-07T16:35:00Z">
        <w:r w:rsidR="00DF7999" w:rsidRPr="000B17C7">
          <w:rPr>
            <w:color w:val="747678"/>
          </w:rPr>
          <w:t>s</w:t>
        </w:r>
      </w:ins>
      <w:ins w:id="1003" w:author="MIALOT Stephane" w:date="2016-11-07T16:26:00Z">
        <w:r w:rsidR="007402D4" w:rsidRPr="000B17C7">
          <w:rPr>
            <w:color w:val="747678"/>
          </w:rPr>
          <w:t xml:space="preserve"> a appliqué la </w:t>
        </w:r>
      </w:ins>
      <w:ins w:id="1004" w:author="MIALOT Stephane" w:date="2016-11-07T16:35:00Z">
        <w:r w:rsidR="00DF7999" w:rsidRPr="000B17C7">
          <w:rPr>
            <w:color w:val="747678"/>
          </w:rPr>
          <w:t xml:space="preserve">valeur haute de cette </w:t>
        </w:r>
      </w:ins>
      <w:ins w:id="1005" w:author="MIALOT Stephane" w:date="2016-11-07T16:27:00Z">
        <w:r w:rsidR="007402D4" w:rsidRPr="000B17C7">
          <w:rPr>
            <w:color w:val="747678"/>
          </w:rPr>
          <w:t>fourchette</w:t>
        </w:r>
      </w:ins>
      <w:ins w:id="1006" w:author="MIALOT Stephane" w:date="2016-11-07T16:26:00Z">
        <w:r w:rsidR="007402D4" w:rsidRPr="000B17C7">
          <w:rPr>
            <w:color w:val="747678"/>
          </w:rPr>
          <w:t xml:space="preserve"> dans les présents tarifs</w:t>
        </w:r>
      </w:ins>
      <w:r w:rsidR="0040769E" w:rsidRPr="000B17C7">
        <w:rPr>
          <w:color w:val="747678"/>
        </w:rPr>
        <w:t>.</w:t>
      </w:r>
    </w:p>
    <w:p w:rsidR="008B7A0B" w:rsidRPr="000B17C7" w:rsidRDefault="008B7A0B" w:rsidP="00BF248D">
      <w:pPr>
        <w:pStyle w:val="Textedesaisie"/>
        <w:rPr>
          <w:color w:val="747678"/>
        </w:rPr>
      </w:pPr>
    </w:p>
    <w:p w:rsidR="00787637" w:rsidRPr="000B17C7" w:rsidRDefault="007A234A" w:rsidP="00BF248D">
      <w:pPr>
        <w:pStyle w:val="Titre3"/>
        <w:jc w:val="left"/>
      </w:pPr>
      <w:bookmarkStart w:id="1007" w:name="_Toc475985100"/>
      <w:r w:rsidRPr="000B17C7">
        <w:t>4.7</w:t>
      </w:r>
      <w:r w:rsidR="00787637" w:rsidRPr="000B17C7">
        <w:t xml:space="preserve"> Principe de rétrocession du résultat courant positif des prestations non régulées</w:t>
      </w:r>
      <w:bookmarkEnd w:id="1007"/>
    </w:p>
    <w:p w:rsidR="00787637" w:rsidRPr="000B17C7" w:rsidRDefault="00787637" w:rsidP="00BF248D">
      <w:pPr>
        <w:pStyle w:val="Textedesaisie"/>
        <w:rPr>
          <w:color w:val="747678"/>
        </w:rPr>
      </w:pPr>
      <w:r w:rsidRPr="000B17C7">
        <w:rPr>
          <w:color w:val="747678"/>
        </w:rPr>
        <w:t>Une rétrocession basée sur le résultat courant prévisionnel des activités non régulées est intégrée aux tarifs 2017 de la prestation de base et de la prestation Transmanche.</w:t>
      </w:r>
    </w:p>
    <w:p w:rsidR="00787637" w:rsidRPr="000B17C7" w:rsidRDefault="00787637" w:rsidP="00BF248D">
      <w:pPr>
        <w:pStyle w:val="Textedesaisie"/>
        <w:rPr>
          <w:i/>
          <w:color w:val="747678"/>
        </w:rPr>
      </w:pPr>
      <w:r w:rsidRPr="000B17C7">
        <w:rPr>
          <w:color w:val="747678"/>
        </w:rPr>
        <w:t>Conformément au décret du 7 mars 2003, modifié par le</w:t>
      </w:r>
      <w:ins w:id="1008" w:author="MIALOT Stephane" w:date="2016-11-16T18:47:00Z">
        <w:r w:rsidR="00D81649" w:rsidRPr="000B17C7">
          <w:rPr>
            <w:color w:val="747678"/>
          </w:rPr>
          <w:t>s</w:t>
        </w:r>
      </w:ins>
      <w:r w:rsidRPr="000B17C7">
        <w:rPr>
          <w:color w:val="747678"/>
        </w:rPr>
        <w:t xml:space="preserve"> décret</w:t>
      </w:r>
      <w:ins w:id="1009" w:author="MIALOT Stephane" w:date="2016-11-16T18:47:00Z">
        <w:r w:rsidR="00D81649" w:rsidRPr="000B17C7">
          <w:rPr>
            <w:color w:val="747678"/>
          </w:rPr>
          <w:t>s</w:t>
        </w:r>
      </w:ins>
      <w:r w:rsidRPr="000B17C7">
        <w:rPr>
          <w:color w:val="747678"/>
        </w:rPr>
        <w:t xml:space="preserve"> </w:t>
      </w:r>
      <w:ins w:id="1010" w:author="MIALOT Stephane" w:date="2016-11-16T18:47:00Z">
        <w:r w:rsidR="00D81649" w:rsidRPr="000B17C7">
          <w:rPr>
            <w:color w:val="747678"/>
          </w:rPr>
          <w:t>n°</w:t>
        </w:r>
      </w:ins>
      <w:r w:rsidRPr="000B17C7">
        <w:rPr>
          <w:color w:val="747678"/>
        </w:rPr>
        <w:t>2012-70 du 20 janvier 2012</w:t>
      </w:r>
      <w:ins w:id="1011" w:author="MIALOT Stephane" w:date="2016-11-16T18:46:00Z">
        <w:r w:rsidR="00D81649" w:rsidRPr="000B17C7">
          <w:rPr>
            <w:color w:val="747678"/>
          </w:rPr>
          <w:t xml:space="preserve"> et n°2016-1468 du 28 octobre 2016</w:t>
        </w:r>
      </w:ins>
      <w:r w:rsidRPr="000B17C7">
        <w:rPr>
          <w:color w:val="747678"/>
        </w:rPr>
        <w:t xml:space="preserve">, art 13.1-IV </w:t>
      </w:r>
      <w:r w:rsidRPr="000B17C7">
        <w:rPr>
          <w:i/>
          <w:color w:val="747678"/>
        </w:rPr>
        <w:t>«</w:t>
      </w:r>
      <w:r w:rsidR="00D6299A" w:rsidRPr="000B17C7">
        <w:rPr>
          <w:i/>
          <w:color w:val="747678"/>
        </w:rPr>
        <w:t xml:space="preserve"> </w:t>
      </w:r>
      <w:r w:rsidRPr="000B17C7">
        <w:rPr>
          <w:i/>
          <w:color w:val="747678"/>
        </w:rPr>
        <w:t>le résultat courant positif, déterminé pour chaque périmètre de gestion définis au I, provenant des activités liées aux prestations non régulées assurées […] dans les gares de voyageurs du réseau ferré national vient en déduction, à hauteur de 50%, des charges prises en compte […] pour ce même périmètre de gestion pour la fixation des redevances liées aux prestations régulées</w:t>
      </w:r>
      <w:ins w:id="1012" w:author="MIALOT Stephane" w:date="2016-11-16T18:47:00Z">
        <w:r w:rsidR="00D81649" w:rsidRPr="000B17C7">
          <w:rPr>
            <w:i/>
            <w:color w:val="747678"/>
          </w:rPr>
          <w:t xml:space="preserve"> […]</w:t>
        </w:r>
      </w:ins>
      <w:r w:rsidRPr="000B17C7">
        <w:rPr>
          <w:i/>
          <w:color w:val="747678"/>
        </w:rPr>
        <w:t xml:space="preserve">. Ce résultat est net de l’ensemble des charges d’exploitation directement liées à ces activités et intègre une rémunération des capitaux mobilisés ainsi que </w:t>
      </w:r>
      <w:r w:rsidR="00D81649" w:rsidRPr="000B17C7">
        <w:rPr>
          <w:i/>
          <w:color w:val="747678"/>
        </w:rPr>
        <w:t xml:space="preserve">le financement de </w:t>
      </w:r>
      <w:r w:rsidRPr="000B17C7">
        <w:rPr>
          <w:i/>
          <w:color w:val="747678"/>
        </w:rPr>
        <w:t>la dotation aux amortissements».</w:t>
      </w:r>
    </w:p>
    <w:p w:rsidR="00787637" w:rsidRPr="000B17C7" w:rsidRDefault="00787637" w:rsidP="00787637">
      <w:pPr>
        <w:pStyle w:val="Textedesaisie"/>
        <w:jc w:val="both"/>
        <w:rPr>
          <w:color w:val="747678"/>
        </w:rPr>
      </w:pPr>
      <w:r w:rsidRPr="000B17C7">
        <w:rPr>
          <w:color w:val="747678"/>
        </w:rPr>
        <w:t>La rétrocession des bénéfices non régulés vient ainsi réduire l’assiette des charges imputées à la part fixe de la redevance de la prestation de base.</w:t>
      </w:r>
    </w:p>
    <w:p w:rsidR="003E53FA" w:rsidRPr="000B17C7" w:rsidRDefault="00787637" w:rsidP="00787637">
      <w:pPr>
        <w:pStyle w:val="Textedesaisie"/>
        <w:jc w:val="both"/>
        <w:rPr>
          <w:color w:val="747678"/>
        </w:rPr>
      </w:pPr>
      <w:r w:rsidRPr="000B17C7">
        <w:rPr>
          <w:color w:val="747678"/>
        </w:rPr>
        <w:t xml:space="preserve">Le cas échéant, pour les gares disposant d’une plateforme dédiée au service Transmanche, la répartition de la rétrocession entre prestation de base et prestation Transmanche se fait au prorata du chiffre d’affaires non régulé réalisé sur chacun des périmètres. </w:t>
      </w:r>
    </w:p>
    <w:p w:rsidR="00A27275" w:rsidRPr="000B17C7" w:rsidRDefault="00A27275">
      <w:pPr>
        <w:spacing w:after="200" w:line="276" w:lineRule="auto"/>
        <w:rPr>
          <w:caps/>
          <w:color w:val="747678"/>
          <w:sz w:val="28"/>
        </w:rPr>
      </w:pPr>
      <w:r w:rsidRPr="000B17C7">
        <w:rPr>
          <w:color w:val="747678"/>
        </w:rPr>
        <w:br w:type="page"/>
      </w:r>
    </w:p>
    <w:p w:rsidR="003E53FA" w:rsidRPr="000B17C7" w:rsidDel="000D5185" w:rsidRDefault="003E53FA" w:rsidP="00787637">
      <w:pPr>
        <w:pStyle w:val="Textedesaisie"/>
        <w:jc w:val="both"/>
        <w:rPr>
          <w:del w:id="1013" w:author="7276693Z" w:date="2016-12-13T09:09:00Z"/>
        </w:rPr>
        <w:sectPr w:rsidR="003E53FA" w:rsidRPr="000B17C7" w:rsidDel="000D5185" w:rsidSect="00472908">
          <w:type w:val="continuous"/>
          <w:pgSz w:w="11906" w:h="16838" w:code="9"/>
          <w:pgMar w:top="567" w:right="1134" w:bottom="567" w:left="1134" w:header="567" w:footer="567" w:gutter="0"/>
          <w:cols w:space="708"/>
          <w:titlePg/>
          <w:docGrid w:linePitch="360"/>
        </w:sectPr>
      </w:pPr>
    </w:p>
    <w:p w:rsidR="00787637" w:rsidRPr="000B17C7" w:rsidDel="00A20309" w:rsidRDefault="007A234A" w:rsidP="002E2B07">
      <w:pPr>
        <w:pStyle w:val="Titre3"/>
        <w:rPr>
          <w:del w:id="1014" w:author="MIALOT Stephane" w:date="2016-11-07T16:46:00Z"/>
        </w:rPr>
      </w:pPr>
      <w:del w:id="1015" w:author="MIALOT Stephane" w:date="2016-11-07T16:46:00Z">
        <w:r w:rsidRPr="000B17C7" w:rsidDel="00A20309">
          <w:rPr>
            <w:caps w:val="0"/>
          </w:rPr>
          <w:delText>4.8</w:delText>
        </w:r>
        <w:r w:rsidR="00787637" w:rsidRPr="000B17C7" w:rsidDel="00A20309">
          <w:rPr>
            <w:caps w:val="0"/>
          </w:rPr>
          <w:delText xml:space="preserve"> Principe de « simple caisse » pour certaines gares de catégories b et c</w:delText>
        </w:r>
      </w:del>
    </w:p>
    <w:p w:rsidR="00787637" w:rsidRPr="000B17C7" w:rsidDel="00A20309" w:rsidRDefault="00787637" w:rsidP="002E2B07">
      <w:pPr>
        <w:pStyle w:val="Titre3"/>
        <w:rPr>
          <w:del w:id="1016" w:author="MIALOT Stephane" w:date="2016-11-07T16:46:00Z"/>
        </w:rPr>
      </w:pPr>
    </w:p>
    <w:p w:rsidR="00787637" w:rsidRPr="000B17C7" w:rsidDel="00A20309" w:rsidRDefault="00787637" w:rsidP="0040769E">
      <w:pPr>
        <w:pStyle w:val="Textedesaisie"/>
        <w:rPr>
          <w:del w:id="1017" w:author="MIALOT Stephane" w:date="2016-11-07T16:46:00Z"/>
        </w:rPr>
      </w:pPr>
      <w:del w:id="1018" w:author="MIALOT Stephane" w:date="2016-11-07T16:46:00Z">
        <w:r w:rsidRPr="000B17C7" w:rsidDel="00A20309">
          <w:delText>Conformément au décret du 7 mars 2003, modifié par le décret 2012-70 du 20 janvier 2012,art 13.1-V « Le gestionnaire d’infrastructure peut ne pas appliquer les dispositions prévues au IV sur les périmètres de gestion correspondant aux gares relevant des catégories b et c, dès lors que la part de l’activité non régulée dans le chiffre d’affaires constaté pour l’exercice comptable le plus récent au titre de chacun de ces périmètres est inférieur à 2 %. Pour la détermination des redevances liées aux prestations régulées dans ces gares, sont déduits en totalité des charges à prendre en compte, conformément au II, les revenus courants provenant des activités liées aux prestations non régulées assurées directement ou indirectement par Réseau ferré de France ou la direction autonome instituée par l’article 11-2 du décret du 18 février 1983 précité. »</w:delText>
        </w:r>
      </w:del>
    </w:p>
    <w:p w:rsidR="00787637" w:rsidRPr="000B17C7" w:rsidDel="00A20309" w:rsidRDefault="00787637" w:rsidP="0040769E">
      <w:pPr>
        <w:pStyle w:val="Textedesaisie"/>
        <w:rPr>
          <w:del w:id="1019" w:author="MIALOT Stephane" w:date="2016-11-07T16:46:00Z"/>
        </w:rPr>
      </w:pPr>
      <w:del w:id="1020" w:author="MIALOT Stephane" w:date="2016-11-07T16:46:00Z">
        <w:r w:rsidRPr="000B17C7" w:rsidDel="00A20309">
          <w:delText>Aucun segment tarifaire n’est concerné par cette disposition pour l’établissement des tarifs publiés dans ce DRG.</w:delText>
        </w:r>
      </w:del>
    </w:p>
    <w:p w:rsidR="00787637" w:rsidRPr="000B17C7" w:rsidRDefault="007A234A" w:rsidP="002E2B07">
      <w:pPr>
        <w:pStyle w:val="Titre3"/>
      </w:pPr>
      <w:bookmarkStart w:id="1021" w:name="_Toc475985101"/>
      <w:r w:rsidRPr="000B17C7">
        <w:t>4.9</w:t>
      </w:r>
      <w:r w:rsidR="00787637" w:rsidRPr="000B17C7">
        <w:t xml:space="preserve"> Tableau récapitulatif de répartition des charges</w:t>
      </w:r>
      <w:bookmarkEnd w:id="1021"/>
    </w:p>
    <w:p w:rsidR="003E53FA" w:rsidRPr="00D35536" w:rsidDel="000D5185" w:rsidRDefault="003E53FA" w:rsidP="003E53FA">
      <w:pPr>
        <w:rPr>
          <w:del w:id="1022" w:author="7276693Z" w:date="2016-12-13T09:09:00Z"/>
        </w:rPr>
      </w:pPr>
    </w:p>
    <w:p w:rsidR="001521BB" w:rsidRPr="000B17C7" w:rsidDel="008B7A0B" w:rsidRDefault="001521BB" w:rsidP="00A66A1D">
      <w:pPr>
        <w:pStyle w:val="Textedesaisie"/>
        <w:jc w:val="center"/>
        <w:rPr>
          <w:del w:id="1023" w:author="7276693Z" w:date="2017-02-14T10:54:00Z"/>
        </w:rPr>
      </w:pPr>
    </w:p>
    <w:tbl>
      <w:tblPr>
        <w:tblStyle w:val="Grilledutableau"/>
        <w:tblW w:w="9889" w:type="dxa"/>
        <w:tblLayout w:type="fixed"/>
        <w:tblLook w:val="04A0" w:firstRow="1" w:lastRow="0" w:firstColumn="1" w:lastColumn="0" w:noHBand="0" w:noVBand="1"/>
      </w:tblPr>
      <w:tblGrid>
        <w:gridCol w:w="5495"/>
        <w:gridCol w:w="2410"/>
        <w:gridCol w:w="1984"/>
      </w:tblGrid>
      <w:tr w:rsidR="00A27275" w:rsidRPr="000B17C7" w:rsidTr="00A2727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p>
        </w:tc>
        <w:tc>
          <w:tcPr>
            <w:tcW w:w="2410" w:type="dxa"/>
          </w:tcPr>
          <w:p w:rsidR="001521BB" w:rsidRPr="000B17C7" w:rsidRDefault="001521BB" w:rsidP="00983C91">
            <w:pPr>
              <w:spacing w:line="240" w:lineRule="auto"/>
              <w:cnfStyle w:val="100000000000" w:firstRow="1" w:lastRow="0" w:firstColumn="0" w:lastColumn="0" w:oddVBand="0" w:evenVBand="0" w:oddHBand="0" w:evenHBand="0" w:firstRowFirstColumn="0" w:firstRowLastColumn="0" w:lastRowFirstColumn="0" w:lastRowLastColumn="0"/>
              <w:rPr>
                <w:sz w:val="14"/>
              </w:rPr>
            </w:pPr>
            <w:r w:rsidRPr="000B17C7">
              <w:rPr>
                <w:sz w:val="14"/>
              </w:rPr>
              <w:t>Règle d’affectation au compte transporteurs</w:t>
            </w:r>
          </w:p>
        </w:tc>
        <w:tc>
          <w:tcPr>
            <w:tcW w:w="1984" w:type="dxa"/>
          </w:tcPr>
          <w:p w:rsidR="001521BB" w:rsidRPr="000B17C7" w:rsidRDefault="001521BB" w:rsidP="00983C91">
            <w:pPr>
              <w:spacing w:line="240" w:lineRule="auto"/>
              <w:cnfStyle w:val="100000000000" w:firstRow="1" w:lastRow="0" w:firstColumn="0" w:lastColumn="0" w:oddVBand="0" w:evenVBand="0" w:oddHBand="0" w:evenHBand="0" w:firstRowFirstColumn="0" w:firstRowLastColumn="0" w:lastRowFirstColumn="0" w:lastRowLastColumn="0"/>
              <w:rPr>
                <w:sz w:val="14"/>
              </w:rPr>
            </w:pPr>
            <w:r w:rsidRPr="000B17C7">
              <w:rPr>
                <w:sz w:val="14"/>
              </w:rPr>
              <w:t>Facturation via la part fixe ou variable du tarif</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Charges d’exploitation</w:t>
            </w:r>
          </w:p>
        </w:tc>
        <w:tc>
          <w:tcPr>
            <w:tcW w:w="2410"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Service de gare</w:t>
            </w:r>
          </w:p>
        </w:tc>
        <w:tc>
          <w:tcPr>
            <w:tcW w:w="2410"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Consignes et Objets trouvés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Pondérée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Produits des consignes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Pondérée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Service bagage et chariots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Centre Opérationnel Escale-SI Voyageurs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Assistance voyageurs handicapés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Accueil général</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Pondérée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Gestion de site</w:t>
            </w:r>
          </w:p>
        </w:tc>
        <w:tc>
          <w:tcPr>
            <w:tcW w:w="2410"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Nettoyage</w:t>
            </w:r>
          </w:p>
        </w:tc>
        <w:tc>
          <w:tcPr>
            <w:tcW w:w="2410"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Nettoyage zone accessible au public</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Pondérée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Nettoyage et gardiennage des toilettes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Pondérée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Maintenance ascenseurs, Escalators et Portes Automatiques</w:t>
            </w:r>
          </w:p>
        </w:tc>
        <w:tc>
          <w:tcPr>
            <w:tcW w:w="2410"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MAPE Zone accessible au public</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Entretien des installations autres qu’APE</w:t>
            </w:r>
          </w:p>
        </w:tc>
        <w:tc>
          <w:tcPr>
            <w:tcW w:w="2410"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Charges propriétaire – Gros entretien</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totaux</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Entretien des autres équipements de la zone accessible au public</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Entretien locatif gare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totaux</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Ouverture et Fermeture de Gare / Tour de gare</w:t>
            </w:r>
          </w:p>
        </w:tc>
        <w:tc>
          <w:tcPr>
            <w:tcW w:w="2410"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Ouverture et fermeture de gare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Tour de gare</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Energie, Fluides, Maintenance des SI voyageurs</w:t>
            </w:r>
          </w:p>
        </w:tc>
        <w:tc>
          <w:tcPr>
            <w:tcW w:w="2410"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 xml:space="preserve">Energie et fluides (hors charges privatives </w:t>
            </w:r>
            <w:proofErr w:type="spellStart"/>
            <w:r w:rsidRPr="000B17C7">
              <w:rPr>
                <w:sz w:val="14"/>
              </w:rPr>
              <w:t>directisées</w:t>
            </w:r>
            <w:proofErr w:type="spellEnd"/>
            <w:r w:rsidRPr="000B17C7">
              <w:rPr>
                <w:sz w:val="14"/>
              </w:rPr>
              <w:t>)</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Pondérée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Maintenance des systèmes d’information voyageurs, télécoms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Sûreté, sécurité incendie, Solidarité</w:t>
            </w:r>
          </w:p>
        </w:tc>
        <w:tc>
          <w:tcPr>
            <w:tcW w:w="2410"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SUGE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Gardiennage et surveillance hors SUGE</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Sécurité incendie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totaux</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Mission solidarité</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cœur de gare</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C000"/>
          </w:tcPr>
          <w:p w:rsidR="001521BB" w:rsidRPr="000B17C7" w:rsidRDefault="001521BB" w:rsidP="00983C91">
            <w:pPr>
              <w:spacing w:line="240" w:lineRule="auto"/>
              <w:rPr>
                <w:b w:val="0"/>
                <w:sz w:val="14"/>
              </w:rPr>
            </w:pPr>
            <w:r w:rsidRPr="000B17C7">
              <w:rPr>
                <w:sz w:val="14"/>
              </w:rPr>
              <w:t>Mobilier – Equipements des gares</w:t>
            </w:r>
          </w:p>
        </w:tc>
        <w:tc>
          <w:tcPr>
            <w:tcW w:w="2410"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C000"/>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Mobilier et équipements des gares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Transporteurs</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Autres charges d’exploitation</w:t>
            </w:r>
          </w:p>
        </w:tc>
        <w:tc>
          <w:tcPr>
            <w:tcW w:w="2410" w:type="dxa"/>
            <w:shd w:val="clear" w:color="auto" w:fill="FFB612" w:themeFill="accent5"/>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Sinistres / coûts de mise en conformité</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totaux</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Frais de maîtrise d’ouvrage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Selon investissement</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Frais d’émergence des projets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 CA</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Prestation Transmanche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Transporteur</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Transmanche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Frais de</w:t>
            </w:r>
            <w:ins w:id="1024" w:author="7276693Z" w:date="2017-02-16T11:27:00Z">
              <w:r w:rsidR="0040620C" w:rsidRPr="000B17C7">
                <w:rPr>
                  <w:sz w:val="14"/>
                </w:rPr>
                <w:t xml:space="preserve"> structure et de</w:t>
              </w:r>
            </w:ins>
            <w:r w:rsidRPr="000B17C7">
              <w:rPr>
                <w:sz w:val="14"/>
              </w:rPr>
              <w:t xml:space="preserve"> fonctionnement</w:t>
            </w:r>
          </w:p>
        </w:tc>
        <w:tc>
          <w:tcPr>
            <w:tcW w:w="2410"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983C91">
        <w:trPr>
          <w:cnfStyle w:val="000000010000" w:firstRow="0" w:lastRow="0" w:firstColumn="0" w:lastColumn="0" w:oddVBand="0" w:evenVBand="0" w:oddHBand="0" w:evenHBand="1"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 xml:space="preserve">Frais de structure </w:t>
            </w:r>
            <w:ins w:id="1025" w:author="7276693Z" w:date="2017-02-16T11:28:00Z">
              <w:r w:rsidR="006F6E0D" w:rsidRPr="000B17C7">
                <w:rPr>
                  <w:sz w:val="14"/>
                </w:rPr>
                <w:t xml:space="preserve">– fonctions supports de </w:t>
              </w:r>
            </w:ins>
            <w:r w:rsidRPr="000B17C7">
              <w:rPr>
                <w:sz w:val="14"/>
              </w:rPr>
              <w:t>Gares &amp; Connexions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%CA</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40620C" w:rsidRPr="000B17C7" w:rsidTr="00A27275">
        <w:trPr>
          <w:cnfStyle w:val="000000100000" w:firstRow="0" w:lastRow="0" w:firstColumn="0" w:lastColumn="0" w:oddVBand="0" w:evenVBand="0" w:oddHBand="1" w:evenHBand="0" w:firstRowFirstColumn="0" w:firstRowLastColumn="0" w:lastRowFirstColumn="0" w:lastRowLastColumn="0"/>
          <w:trHeight w:val="170"/>
          <w:ins w:id="1026" w:author="7276693Z" w:date="2017-02-16T11:27:00Z"/>
        </w:trPr>
        <w:tc>
          <w:tcPr>
            <w:cnfStyle w:val="001000000000" w:firstRow="0" w:lastRow="0" w:firstColumn="1" w:lastColumn="0" w:oddVBand="0" w:evenVBand="0" w:oddHBand="0" w:evenHBand="0" w:firstRowFirstColumn="0" w:firstRowLastColumn="0" w:lastRowFirstColumn="0" w:lastRowLastColumn="0"/>
            <w:tcW w:w="5495" w:type="dxa"/>
          </w:tcPr>
          <w:p w:rsidR="0040620C" w:rsidRPr="000B17C7" w:rsidRDefault="0040620C" w:rsidP="0040620C">
            <w:pPr>
              <w:spacing w:line="240" w:lineRule="auto"/>
              <w:rPr>
                <w:ins w:id="1027" w:author="7276693Z" w:date="2017-02-16T11:27:00Z"/>
                <w:b w:val="0"/>
                <w:sz w:val="14"/>
              </w:rPr>
            </w:pPr>
            <w:ins w:id="1028" w:author="7276693Z" w:date="2017-02-16T11:27:00Z">
              <w:r w:rsidRPr="000B17C7">
                <w:rPr>
                  <w:sz w:val="14"/>
                </w:rPr>
                <w:t xml:space="preserve">Frais de fonctionnement </w:t>
              </w:r>
            </w:ins>
            <w:ins w:id="1029" w:author="7276693Z" w:date="2017-02-16T11:28:00Z">
              <w:r w:rsidRPr="000B17C7">
                <w:rPr>
                  <w:sz w:val="14"/>
                </w:rPr>
                <w:t xml:space="preserve">relatifs aux opérations de </w:t>
              </w:r>
            </w:ins>
            <w:ins w:id="1030" w:author="7276693Z" w:date="2017-02-16T11:27:00Z">
              <w:r w:rsidRPr="000B17C7">
                <w:rPr>
                  <w:sz w:val="14"/>
                </w:rPr>
                <w:t>Gares &amp; Connexions</w:t>
              </w:r>
            </w:ins>
          </w:p>
        </w:tc>
        <w:tc>
          <w:tcPr>
            <w:tcW w:w="2410" w:type="dxa"/>
          </w:tcPr>
          <w:p w:rsidR="0040620C" w:rsidRPr="000B17C7" w:rsidRDefault="0040620C" w:rsidP="00983C91">
            <w:pPr>
              <w:spacing w:line="240" w:lineRule="auto"/>
              <w:cnfStyle w:val="000000100000" w:firstRow="0" w:lastRow="0" w:firstColumn="0" w:lastColumn="0" w:oddVBand="0" w:evenVBand="0" w:oddHBand="1" w:evenHBand="0" w:firstRowFirstColumn="0" w:firstRowLastColumn="0" w:lastRowFirstColumn="0" w:lastRowLastColumn="0"/>
              <w:rPr>
                <w:ins w:id="1031" w:author="7276693Z" w:date="2017-02-16T11:27:00Z"/>
                <w:sz w:val="14"/>
              </w:rPr>
            </w:pPr>
            <w:ins w:id="1032" w:author="7276693Z" w:date="2017-02-16T11:27:00Z">
              <w:r w:rsidRPr="000B17C7">
                <w:rPr>
                  <w:sz w:val="14"/>
                </w:rPr>
                <w:t>% CA</w:t>
              </w:r>
            </w:ins>
          </w:p>
        </w:tc>
        <w:tc>
          <w:tcPr>
            <w:tcW w:w="1984" w:type="dxa"/>
          </w:tcPr>
          <w:p w:rsidR="0040620C" w:rsidRPr="000B17C7" w:rsidRDefault="0040620C" w:rsidP="00983C91">
            <w:pPr>
              <w:spacing w:line="240" w:lineRule="auto"/>
              <w:cnfStyle w:val="000000100000" w:firstRow="0" w:lastRow="0" w:firstColumn="0" w:lastColumn="0" w:oddVBand="0" w:evenVBand="0" w:oddHBand="1" w:evenHBand="0" w:firstRowFirstColumn="0" w:firstRowLastColumn="0" w:lastRowFirstColumn="0" w:lastRowLastColumn="0"/>
              <w:rPr>
                <w:ins w:id="1033" w:author="7276693Z" w:date="2017-02-16T11:27:00Z"/>
                <w:sz w:val="14"/>
              </w:rPr>
            </w:pPr>
            <w:ins w:id="1034" w:author="7276693Z" w:date="2017-02-16T11:27:00Z">
              <w:r w:rsidRPr="000B17C7">
                <w:rPr>
                  <w:sz w:val="14"/>
                </w:rPr>
                <w:t>Fixe</w:t>
              </w:r>
            </w:ins>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Redevance d’entreprise</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%CA</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983C91">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Impôts et taxes</w:t>
            </w:r>
          </w:p>
        </w:tc>
        <w:tc>
          <w:tcPr>
            <w:tcW w:w="2410"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Impôts et taxes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m</w:t>
            </w:r>
            <w:r w:rsidRPr="000B17C7">
              <w:rPr>
                <w:sz w:val="14"/>
                <w:vertAlign w:val="superscript"/>
              </w:rPr>
              <w:t>2</w:t>
            </w:r>
            <w:r w:rsidRPr="000B17C7">
              <w:rPr>
                <w:sz w:val="14"/>
              </w:rPr>
              <w:t xml:space="preserve"> totaux</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Charges de capital</w:t>
            </w:r>
          </w:p>
        </w:tc>
        <w:tc>
          <w:tcPr>
            <w:tcW w:w="2410"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Dotation aux amortissements</w:t>
            </w:r>
          </w:p>
        </w:tc>
        <w:tc>
          <w:tcPr>
            <w:tcW w:w="2410"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Selon investissement</w:t>
            </w:r>
          </w:p>
        </w:tc>
        <w:tc>
          <w:tcPr>
            <w:tcW w:w="1984" w:type="dxa"/>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r w:rsidRPr="000B17C7">
              <w:rPr>
                <w:sz w:val="14"/>
              </w:rPr>
              <w:t>Fixe</w:t>
            </w: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Coût des capitaux engagés</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Selon capital engagé</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r w:rsidR="00A27275" w:rsidRPr="000B17C7" w:rsidTr="00A27275">
        <w:trPr>
          <w:cnfStyle w:val="000000010000" w:firstRow="0" w:lastRow="0" w:firstColumn="0" w:lastColumn="0" w:oddVBand="0" w:evenVBand="0" w:oddHBand="0" w:evenHBand="1"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shd w:val="clear" w:color="auto" w:fill="FFB612" w:themeFill="accent5"/>
          </w:tcPr>
          <w:p w:rsidR="001521BB" w:rsidRPr="000B17C7" w:rsidRDefault="001521BB" w:rsidP="00983C91">
            <w:pPr>
              <w:spacing w:line="240" w:lineRule="auto"/>
              <w:rPr>
                <w:b w:val="0"/>
                <w:sz w:val="14"/>
              </w:rPr>
            </w:pPr>
            <w:r w:rsidRPr="000B17C7">
              <w:rPr>
                <w:sz w:val="14"/>
              </w:rPr>
              <w:t>Rétrocession de 50% des bénéfices du secteur non régulé</w:t>
            </w:r>
          </w:p>
        </w:tc>
        <w:tc>
          <w:tcPr>
            <w:tcW w:w="2410" w:type="dxa"/>
            <w:shd w:val="clear" w:color="auto" w:fill="FFB612" w:themeFill="accent5"/>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c>
          <w:tcPr>
            <w:tcW w:w="1984" w:type="dxa"/>
            <w:shd w:val="clear" w:color="auto" w:fill="FFB612" w:themeFill="accent5"/>
          </w:tcPr>
          <w:p w:rsidR="001521BB" w:rsidRPr="000B17C7" w:rsidRDefault="001521BB" w:rsidP="00983C91">
            <w:pPr>
              <w:spacing w:line="240" w:lineRule="auto"/>
              <w:cnfStyle w:val="000000010000" w:firstRow="0" w:lastRow="0" w:firstColumn="0" w:lastColumn="0" w:oddVBand="0" w:evenVBand="0" w:oddHBand="0" w:evenHBand="1" w:firstRowFirstColumn="0" w:firstRowLastColumn="0" w:lastRowFirstColumn="0" w:lastRowLastColumn="0"/>
              <w:rPr>
                <w:sz w:val="14"/>
              </w:rPr>
            </w:pPr>
          </w:p>
        </w:tc>
      </w:tr>
      <w:tr w:rsidR="00A27275" w:rsidRPr="000B17C7" w:rsidTr="00A2727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495" w:type="dxa"/>
          </w:tcPr>
          <w:p w:rsidR="001521BB" w:rsidRPr="000B17C7" w:rsidRDefault="001521BB" w:rsidP="00983C91">
            <w:pPr>
              <w:spacing w:line="240" w:lineRule="auto"/>
              <w:rPr>
                <w:b w:val="0"/>
                <w:sz w:val="14"/>
              </w:rPr>
            </w:pPr>
            <w:r w:rsidRPr="000B17C7">
              <w:rPr>
                <w:sz w:val="14"/>
              </w:rPr>
              <w:t>Rétrocession de 50% des bénéfices du secteur non régulé</w:t>
            </w:r>
          </w:p>
        </w:tc>
        <w:tc>
          <w:tcPr>
            <w:tcW w:w="2410"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Transporteur</w:t>
            </w:r>
          </w:p>
        </w:tc>
        <w:tc>
          <w:tcPr>
            <w:tcW w:w="1984" w:type="dxa"/>
          </w:tcPr>
          <w:p w:rsidR="001521BB" w:rsidRPr="000B17C7" w:rsidRDefault="001521BB" w:rsidP="00983C91">
            <w:pPr>
              <w:spacing w:line="240" w:lineRule="auto"/>
              <w:cnfStyle w:val="000000100000" w:firstRow="0" w:lastRow="0" w:firstColumn="0" w:lastColumn="0" w:oddVBand="0" w:evenVBand="0" w:oddHBand="1" w:evenHBand="0" w:firstRowFirstColumn="0" w:firstRowLastColumn="0" w:lastRowFirstColumn="0" w:lastRowLastColumn="0"/>
              <w:rPr>
                <w:sz w:val="14"/>
              </w:rPr>
            </w:pPr>
            <w:r w:rsidRPr="000B17C7">
              <w:rPr>
                <w:sz w:val="14"/>
              </w:rPr>
              <w:t>Fixe</w:t>
            </w:r>
          </w:p>
        </w:tc>
      </w:tr>
    </w:tbl>
    <w:p w:rsidR="003E53FA" w:rsidRPr="000B17C7" w:rsidRDefault="003E53FA" w:rsidP="00A66A1D">
      <w:pPr>
        <w:pStyle w:val="Textedesaisie"/>
        <w:jc w:val="center"/>
        <w:sectPr w:rsidR="003E53FA" w:rsidRPr="000B17C7" w:rsidSect="00472908">
          <w:pgSz w:w="11906" w:h="16838" w:code="9"/>
          <w:pgMar w:top="567" w:right="1134" w:bottom="567" w:left="1134" w:header="567" w:footer="567" w:gutter="0"/>
          <w:cols w:space="708"/>
          <w:titlePg/>
          <w:docGrid w:linePitch="360"/>
        </w:sectPr>
      </w:pPr>
    </w:p>
    <w:p w:rsidR="003E53FA" w:rsidRPr="000B17C7" w:rsidRDefault="003E53FA" w:rsidP="003E53FA">
      <w:pPr>
        <w:pStyle w:val="Textedesaisie"/>
        <w:sectPr w:rsidR="003E53FA" w:rsidRPr="000B17C7" w:rsidSect="00472908">
          <w:type w:val="continuous"/>
          <w:pgSz w:w="11906" w:h="16838" w:code="9"/>
          <w:pgMar w:top="567" w:right="1134" w:bottom="567" w:left="1134" w:header="567" w:footer="567" w:gutter="0"/>
          <w:cols w:space="708"/>
          <w:titlePg/>
          <w:docGrid w:linePitch="360"/>
        </w:sectPr>
      </w:pPr>
    </w:p>
    <w:p w:rsidR="003E53FA" w:rsidRPr="000B17C7" w:rsidRDefault="003E53FA" w:rsidP="002E2B07">
      <w:pPr>
        <w:pStyle w:val="Titre3"/>
        <w:sectPr w:rsidR="003E53FA" w:rsidRPr="000B17C7" w:rsidSect="00472908">
          <w:pgSz w:w="11906" w:h="16838" w:code="9"/>
          <w:pgMar w:top="567" w:right="1134" w:bottom="567" w:left="1134" w:header="567" w:footer="567" w:gutter="0"/>
          <w:cols w:space="708"/>
          <w:titlePg/>
          <w:docGrid w:linePitch="360"/>
        </w:sectPr>
      </w:pPr>
    </w:p>
    <w:p w:rsidR="001A34FB" w:rsidRPr="000B17C7" w:rsidRDefault="001A34FB" w:rsidP="002E2B07">
      <w:pPr>
        <w:pStyle w:val="Titre3"/>
      </w:pPr>
      <w:bookmarkStart w:id="1035" w:name="_Toc475985102"/>
      <w:r w:rsidRPr="000B17C7">
        <w:t xml:space="preserve">4.10 Principes de régularisation </w:t>
      </w:r>
      <w:ins w:id="1036" w:author="7276693Z" w:date="2016-12-05T17:56:00Z">
        <w:r w:rsidR="001359E1" w:rsidRPr="000B17C7">
          <w:t>entre le tarif et le réalisé</w:t>
        </w:r>
      </w:ins>
      <w:del w:id="1037" w:author="7276693Z" w:date="2016-12-05T17:56:00Z">
        <w:r w:rsidRPr="000B17C7" w:rsidDel="001359E1">
          <w:delText>sur le volume du trafic et le montant des investissements</w:delText>
        </w:r>
      </w:del>
      <w:bookmarkEnd w:id="1035"/>
    </w:p>
    <w:p w:rsidR="001A34FB" w:rsidRPr="00DD1009" w:rsidRDefault="001A34FB" w:rsidP="003C5673"/>
    <w:p w:rsidR="001A34FB" w:rsidRPr="00DD1009" w:rsidRDefault="0026008D" w:rsidP="002D1A13">
      <w:pPr>
        <w:pStyle w:val="Textedesaisie"/>
        <w:rPr>
          <w:color w:val="747678"/>
        </w:rPr>
      </w:pPr>
      <w:r w:rsidRPr="00DD1009">
        <w:rPr>
          <w:color w:val="747678"/>
        </w:rPr>
        <w:t>SNCF Gares &amp; Connexions</w:t>
      </w:r>
      <w:r w:rsidR="001A34FB" w:rsidRPr="00DD1009">
        <w:rPr>
          <w:color w:val="747678"/>
        </w:rPr>
        <w:t xml:space="preserve"> propose des mécanismes de régularisation </w:t>
      </w:r>
      <w:del w:id="1038" w:author="7276693Z" w:date="2017-02-14T10:22:00Z">
        <w:r w:rsidR="001A34FB" w:rsidRPr="00DD1009" w:rsidDel="00A27275">
          <w:rPr>
            <w:color w:val="747678"/>
          </w:rPr>
          <w:delText xml:space="preserve">tarifaire </w:delText>
        </w:r>
      </w:del>
      <w:ins w:id="1039" w:author="7276693Z" w:date="2017-02-14T10:22:00Z">
        <w:r w:rsidR="00A27275" w:rsidRPr="00DD1009">
          <w:rPr>
            <w:color w:val="747678"/>
          </w:rPr>
          <w:t xml:space="preserve">entre le tarif et le réalisé en 2017 </w:t>
        </w:r>
      </w:ins>
      <w:r w:rsidR="001A34FB" w:rsidRPr="00DD1009">
        <w:rPr>
          <w:color w:val="747678"/>
        </w:rPr>
        <w:t xml:space="preserve">sur </w:t>
      </w:r>
      <w:del w:id="1040" w:author="MIALOT Stephane" w:date="2016-11-07T16:51:00Z">
        <w:r w:rsidR="001A34FB" w:rsidRPr="00DD1009" w:rsidDel="00A20309">
          <w:rPr>
            <w:color w:val="747678"/>
          </w:rPr>
          <w:delText xml:space="preserve">deux </w:delText>
        </w:r>
      </w:del>
      <w:ins w:id="1041" w:author="MIALOT Stephane" w:date="2016-11-07T16:51:00Z">
        <w:r w:rsidR="00A20309" w:rsidRPr="00DD1009">
          <w:rPr>
            <w:color w:val="747678"/>
          </w:rPr>
          <w:t xml:space="preserve">trois </w:t>
        </w:r>
      </w:ins>
      <w:r w:rsidR="001A34FB" w:rsidRPr="00DD1009">
        <w:rPr>
          <w:color w:val="747678"/>
        </w:rPr>
        <w:t>points : le nombre de départs de trains</w:t>
      </w:r>
      <w:ins w:id="1042" w:author="MIALOT Stephane" w:date="2016-11-07T16:51:00Z">
        <w:r w:rsidR="00A20309" w:rsidRPr="00DD1009">
          <w:rPr>
            <w:color w:val="747678"/>
          </w:rPr>
          <w:t>,</w:t>
        </w:r>
      </w:ins>
      <w:r w:rsidR="001A34FB" w:rsidRPr="00DD1009">
        <w:rPr>
          <w:color w:val="747678"/>
        </w:rPr>
        <w:t xml:space="preserve"> </w:t>
      </w:r>
      <w:del w:id="1043" w:author="MIALOT Stephane" w:date="2016-11-07T16:51:00Z">
        <w:r w:rsidR="001A34FB" w:rsidRPr="00DD1009" w:rsidDel="00A20309">
          <w:rPr>
            <w:color w:val="747678"/>
          </w:rPr>
          <w:delText>et</w:delText>
        </w:r>
      </w:del>
      <w:r w:rsidR="001A34FB" w:rsidRPr="00DD1009">
        <w:rPr>
          <w:color w:val="747678"/>
        </w:rPr>
        <w:t xml:space="preserve"> les investissements</w:t>
      </w:r>
      <w:ins w:id="1044" w:author="MIALOT Stephane" w:date="2016-11-07T16:52:00Z">
        <w:r w:rsidR="00A20309" w:rsidRPr="00DD1009">
          <w:rPr>
            <w:color w:val="747678"/>
          </w:rPr>
          <w:t xml:space="preserve"> </w:t>
        </w:r>
      </w:ins>
      <w:ins w:id="1045" w:author="7276693Z" w:date="2017-02-14T11:17:00Z">
        <w:r w:rsidR="00983C91" w:rsidRPr="00DD1009">
          <w:rPr>
            <w:color w:val="747678"/>
          </w:rPr>
          <w:t xml:space="preserve">et pour la prestation spécifique de sûreté pour certains trains à destination de la Belgique et des Pays-Bas. </w:t>
        </w:r>
      </w:ins>
    </w:p>
    <w:p w:rsidR="001A34FB" w:rsidRPr="00DD1009" w:rsidDel="00A20309" w:rsidRDefault="001A34FB" w:rsidP="002D1A13">
      <w:pPr>
        <w:pStyle w:val="Textedesaisie"/>
        <w:rPr>
          <w:del w:id="1046" w:author="MIALOT Stephane" w:date="2016-11-07T16:48:00Z"/>
          <w:color w:val="747678"/>
        </w:rPr>
      </w:pPr>
      <w:del w:id="1047" w:author="MIALOT Stephane" w:date="2016-11-07T16:48:00Z">
        <w:r w:rsidRPr="00DD1009" w:rsidDel="00A20309">
          <w:rPr>
            <w:color w:val="747678"/>
          </w:rPr>
          <w:delText>Le décret 2003-194 modifié par le décret 2012-70 du 20 janvier 2012 prévoit que, pour la détermination des redevances, il est tenu compte de l’utilisation réelle de l’infrastructure sur les trois dernières années et des perspectives de développement du trafic.</w:delText>
        </w:r>
      </w:del>
    </w:p>
    <w:p w:rsidR="001A34FB" w:rsidRPr="00DD1009" w:rsidDel="00A20309" w:rsidRDefault="001A34FB" w:rsidP="002D1A13">
      <w:pPr>
        <w:pStyle w:val="Textedesaisie"/>
        <w:rPr>
          <w:del w:id="1048" w:author="MIALOT Stephane" w:date="2016-11-07T16:48:00Z"/>
          <w:color w:val="747678"/>
        </w:rPr>
      </w:pPr>
      <w:del w:id="1049" w:author="MIALOT Stephane" w:date="2016-11-07T16:48:00Z">
        <w:r w:rsidRPr="00DD1009" w:rsidDel="00A20309">
          <w:rPr>
            <w:color w:val="747678"/>
          </w:rPr>
          <w:delText>Par ailleurs, le même décret prévoit que le document de référence des gares de voyageurs justifie, pour chaque périmètre de gestion, les hypothèses relatives à la demande de prestations régulées, c’est à dire</w:delText>
        </w:r>
        <w:r w:rsidR="00D6299A" w:rsidRPr="00DD1009" w:rsidDel="00A20309">
          <w:rPr>
            <w:color w:val="747678"/>
          </w:rPr>
          <w:delText xml:space="preserve"> </w:delText>
        </w:r>
        <w:r w:rsidRPr="00DD1009" w:rsidDel="00A20309">
          <w:rPr>
            <w:color w:val="747678"/>
          </w:rPr>
          <w:delText>le nombre de départs de trains et la définition de la clé de répartition entre les charges affectées au transport régional et celles relatives aux autres types de transport, c'est-à-dire le nombre de départs de trains régionaux.</w:delText>
        </w:r>
      </w:del>
    </w:p>
    <w:p w:rsidR="001A34FB" w:rsidRPr="00DD1009" w:rsidDel="00A20309" w:rsidRDefault="001A34FB" w:rsidP="002D1A13">
      <w:pPr>
        <w:pStyle w:val="Textedesaisie"/>
        <w:rPr>
          <w:del w:id="1050" w:author="MIALOT Stephane" w:date="2016-11-07T16:48:00Z"/>
          <w:color w:val="747678"/>
        </w:rPr>
      </w:pPr>
      <w:del w:id="1051" w:author="MIALOT Stephane" w:date="2016-11-07T16:48:00Z">
        <w:r w:rsidRPr="00DD1009" w:rsidDel="00A20309">
          <w:rPr>
            <w:color w:val="747678"/>
          </w:rPr>
          <w:delText xml:space="preserve">En pratique, pour établir les redevances d’accès 2017, </w:delText>
        </w:r>
        <w:r w:rsidR="0026008D" w:rsidRPr="00DD1009" w:rsidDel="00A20309">
          <w:rPr>
            <w:color w:val="747678"/>
          </w:rPr>
          <w:delText>SNCF Gares &amp; Connexions</w:delText>
        </w:r>
        <w:r w:rsidRPr="00DD1009" w:rsidDel="00A20309">
          <w:rPr>
            <w:color w:val="747678"/>
          </w:rPr>
          <w:delText xml:space="preserve"> et SNCF RÉSEAU ont partagé</w:delText>
        </w:r>
        <w:r w:rsidR="00D6299A" w:rsidRPr="00DD1009" w:rsidDel="00A20309">
          <w:rPr>
            <w:color w:val="747678"/>
          </w:rPr>
          <w:delText xml:space="preserve"> </w:delText>
        </w:r>
        <w:r w:rsidRPr="00DD1009" w:rsidDel="00A20309">
          <w:rPr>
            <w:color w:val="747678"/>
          </w:rPr>
          <w:delText>les prévisions de départs de trains 2015, 2016 et 2017. Ces prévisions sont présentées aux</w:delText>
        </w:r>
        <w:r w:rsidR="00D6299A" w:rsidRPr="00DD1009" w:rsidDel="00A20309">
          <w:rPr>
            <w:color w:val="747678"/>
          </w:rPr>
          <w:delText xml:space="preserve"> </w:delText>
        </w:r>
        <w:r w:rsidRPr="00DD1009" w:rsidDel="00A20309">
          <w:rPr>
            <w:color w:val="747678"/>
          </w:rPr>
          <w:delText>transporteurs et autorités organisatrices dans le cadre des instances régionales de concertation et lors de la procédure d’avis sur le DRG.</w:delText>
        </w:r>
      </w:del>
    </w:p>
    <w:p w:rsidR="001A34FB" w:rsidRPr="00DD1009" w:rsidRDefault="001A34FB" w:rsidP="002D1A13">
      <w:pPr>
        <w:pStyle w:val="Textedesaisie"/>
        <w:rPr>
          <w:color w:val="747678"/>
        </w:rPr>
      </w:pPr>
      <w:r w:rsidRPr="00DD1009">
        <w:rPr>
          <w:color w:val="747678"/>
        </w:rPr>
        <w:t>La prévision du plan de transport est un élément essentiel de détermination des redevances d’accès. En raison de son caractère incertain plus de deux ans à l’avance, un mécanisme de régularisation permet dès la fin du service annuel de recaler les tarifs en tenant compte de la réalité des circulations. Ce mécanisme est dé</w:t>
      </w:r>
      <w:r w:rsidR="00AB03BE" w:rsidRPr="00DD1009">
        <w:rPr>
          <w:color w:val="747678"/>
        </w:rPr>
        <w:t>crit au paragraphe 4.10</w:t>
      </w:r>
      <w:r w:rsidRPr="00DD1009">
        <w:rPr>
          <w:color w:val="747678"/>
        </w:rPr>
        <w:t>.1.</w:t>
      </w:r>
    </w:p>
    <w:p w:rsidR="001A34FB" w:rsidRPr="00DD1009" w:rsidRDefault="001A34FB" w:rsidP="002D1A13">
      <w:pPr>
        <w:pStyle w:val="Textedesaisie"/>
        <w:rPr>
          <w:ins w:id="1052" w:author="MIALOT Stephane" w:date="2016-11-07T16:50:00Z"/>
          <w:color w:val="747678"/>
        </w:rPr>
      </w:pPr>
      <w:r w:rsidRPr="00DD1009">
        <w:rPr>
          <w:color w:val="747678"/>
        </w:rPr>
        <w:t xml:space="preserve">Pour les investissements, </w:t>
      </w:r>
      <w:r w:rsidR="0026008D" w:rsidRPr="00DD1009">
        <w:rPr>
          <w:color w:val="747678"/>
        </w:rPr>
        <w:t>SNCF Gares &amp; Connexions</w:t>
      </w:r>
      <w:r w:rsidRPr="00DD1009">
        <w:rPr>
          <w:color w:val="747678"/>
        </w:rPr>
        <w:t xml:space="preserve"> propose un mécanisme de régularisation décrit au paragraphe 4.1</w:t>
      </w:r>
      <w:r w:rsidR="00AB03BE" w:rsidRPr="00DD1009">
        <w:rPr>
          <w:color w:val="747678"/>
        </w:rPr>
        <w:t>0</w:t>
      </w:r>
      <w:r w:rsidRPr="00DD1009">
        <w:rPr>
          <w:color w:val="747678"/>
        </w:rPr>
        <w:t>.2.</w:t>
      </w:r>
    </w:p>
    <w:p w:rsidR="00D215FF" w:rsidRPr="00DD1009" w:rsidRDefault="006F6E0D" w:rsidP="002D1A13">
      <w:pPr>
        <w:pStyle w:val="Textedesaisie"/>
        <w:rPr>
          <w:ins w:id="1053" w:author="7276693Z" w:date="2017-02-14T10:23:00Z"/>
          <w:color w:val="747678"/>
        </w:rPr>
      </w:pPr>
      <w:ins w:id="1054" w:author="7276693Z" w:date="2017-02-16T11:29:00Z">
        <w:r w:rsidRPr="00DD1009">
          <w:rPr>
            <w:color w:val="747678"/>
          </w:rPr>
          <w:t>Pour la prestation particulière de sûreté applicable à certains trains à destination de la Belgique et des Pays-Bas, SNCF Gares &amp; Connexions propose un mécanisme de régularisation décrit au paragraphe 4.10.3.</w:t>
        </w:r>
      </w:ins>
    </w:p>
    <w:p w:rsidR="001A34FB" w:rsidRPr="00DD1009" w:rsidDel="00D215FF" w:rsidRDefault="001A34FB" w:rsidP="002D1A13">
      <w:pPr>
        <w:pStyle w:val="Textedesaisie"/>
        <w:rPr>
          <w:del w:id="1055" w:author="7276693Z" w:date="2017-02-14T10:24:00Z"/>
        </w:rPr>
      </w:pPr>
    </w:p>
    <w:p w:rsidR="001A34FB" w:rsidRPr="000B17C7" w:rsidRDefault="00E04EA4" w:rsidP="002D1A13">
      <w:pPr>
        <w:pStyle w:val="Titre4"/>
      </w:pPr>
      <w:r w:rsidRPr="000B17C7">
        <w:t>4.10</w:t>
      </w:r>
      <w:r w:rsidR="001A34FB" w:rsidRPr="000B17C7">
        <w:t xml:space="preserve">.1 Principe de régularisation sur le </w:t>
      </w:r>
      <w:del w:id="1056" w:author="MIALOT Stephane" w:date="2016-11-07T16:48:00Z">
        <w:r w:rsidR="001A34FB" w:rsidRPr="000B17C7" w:rsidDel="00A20309">
          <w:delText xml:space="preserve">volume </w:delText>
        </w:r>
      </w:del>
      <w:ins w:id="1057" w:author="MIALOT Stephane" w:date="2016-11-07T16:48:00Z">
        <w:r w:rsidR="00A20309" w:rsidRPr="000B17C7">
          <w:t xml:space="preserve">nombre </w:t>
        </w:r>
      </w:ins>
      <w:r w:rsidR="001A34FB" w:rsidRPr="000B17C7">
        <w:t xml:space="preserve">des départs de trains </w:t>
      </w:r>
    </w:p>
    <w:p w:rsidR="001A34FB" w:rsidRPr="000B17C7" w:rsidDel="008B7A0B" w:rsidRDefault="001A34FB" w:rsidP="002D1A13">
      <w:pPr>
        <w:rPr>
          <w:del w:id="1058" w:author="7276693Z" w:date="2017-02-14T10:55:00Z"/>
          <w:rPrChange w:id="1059" w:author="7809196g" w:date="2017-02-24T16:02:00Z">
            <w:rPr>
              <w:del w:id="1060" w:author="7276693Z" w:date="2017-02-14T10:55:00Z"/>
              <w:lang w:val="pt-BR"/>
            </w:rPr>
          </w:rPrChange>
        </w:rPr>
      </w:pPr>
    </w:p>
    <w:p w:rsidR="001A34FB" w:rsidRPr="000B17C7" w:rsidRDefault="001A34FB" w:rsidP="002D1A13">
      <w:pPr>
        <w:pStyle w:val="Textedesaisie"/>
        <w:rPr>
          <w:color w:val="747678"/>
          <w:rPrChange w:id="1061" w:author="7809196g" w:date="2017-02-24T16:02:00Z">
            <w:rPr>
              <w:color w:val="747678"/>
              <w:lang w:val="pt-BR"/>
            </w:rPr>
          </w:rPrChange>
        </w:rPr>
      </w:pPr>
      <w:r w:rsidRPr="000B17C7">
        <w:rPr>
          <w:color w:val="747678"/>
          <w:rPrChange w:id="1062" w:author="7809196g" w:date="2017-02-24T16:02:00Z">
            <w:rPr>
              <w:color w:val="747678"/>
              <w:lang w:val="pt-BR"/>
            </w:rPr>
          </w:rPrChange>
        </w:rPr>
        <w:t xml:space="preserve">Les tarifs sont établis à partir des </w:t>
      </w:r>
      <w:del w:id="1063" w:author="MIALOT Stephane" w:date="2016-11-07T16:49:00Z">
        <w:r w:rsidRPr="000B17C7" w:rsidDel="00A20309">
          <w:rPr>
            <w:color w:val="747678"/>
            <w:rPrChange w:id="1064" w:author="7809196g" w:date="2017-02-24T16:02:00Z">
              <w:rPr>
                <w:color w:val="747678"/>
                <w:lang w:val="pt-BR"/>
              </w:rPr>
            </w:rPrChange>
          </w:rPr>
          <w:delText>volumes de</w:delText>
        </w:r>
      </w:del>
      <w:r w:rsidRPr="000B17C7">
        <w:rPr>
          <w:color w:val="747678"/>
          <w:rPrChange w:id="1065" w:author="7809196g" w:date="2017-02-24T16:02:00Z">
            <w:rPr>
              <w:color w:val="747678"/>
              <w:lang w:val="pt-BR"/>
            </w:rPr>
          </w:rPrChange>
        </w:rPr>
        <w:t xml:space="preserve"> trafic</w:t>
      </w:r>
      <w:ins w:id="1066" w:author="MIALOT Stephane" w:date="2016-11-07T16:49:00Z">
        <w:r w:rsidR="00A20309" w:rsidRPr="000B17C7">
          <w:rPr>
            <w:color w:val="747678"/>
            <w:rPrChange w:id="1067" w:author="7809196g" w:date="2017-02-24T16:02:00Z">
              <w:rPr>
                <w:color w:val="747678"/>
                <w:lang w:val="pt-BR"/>
              </w:rPr>
            </w:rPrChange>
          </w:rPr>
          <w:t>s</w:t>
        </w:r>
      </w:ins>
      <w:r w:rsidRPr="000B17C7">
        <w:rPr>
          <w:color w:val="747678"/>
          <w:rPrChange w:id="1068" w:author="7809196g" w:date="2017-02-24T16:02:00Z">
            <w:rPr>
              <w:color w:val="747678"/>
              <w:lang w:val="pt-BR"/>
            </w:rPr>
          </w:rPrChange>
        </w:rPr>
        <w:t xml:space="preserve"> présentés en préambule du présent document. </w:t>
      </w:r>
    </w:p>
    <w:p w:rsidR="001A34FB" w:rsidRPr="000B17C7" w:rsidRDefault="001A34FB" w:rsidP="002D1A13">
      <w:pPr>
        <w:pStyle w:val="Textedesaisie"/>
        <w:rPr>
          <w:color w:val="747678"/>
          <w:rPrChange w:id="1069" w:author="7809196g" w:date="2017-02-24T16:02:00Z">
            <w:rPr>
              <w:color w:val="747678"/>
              <w:lang w:val="pt-BR"/>
            </w:rPr>
          </w:rPrChange>
        </w:rPr>
      </w:pPr>
      <w:r w:rsidRPr="000B17C7">
        <w:rPr>
          <w:color w:val="747678"/>
          <w:rPrChange w:id="1070" w:author="7809196g" w:date="2017-02-24T16:02:00Z">
            <w:rPr>
              <w:color w:val="747678"/>
              <w:lang w:val="pt-BR"/>
            </w:rPr>
          </w:rPrChange>
        </w:rPr>
        <w:t xml:space="preserve">Lorsque le nombre </w:t>
      </w:r>
      <w:ins w:id="1071" w:author="MIALOT Stephane" w:date="2016-11-07T16:49:00Z">
        <w:r w:rsidR="00A20309" w:rsidRPr="000B17C7">
          <w:rPr>
            <w:color w:val="747678"/>
            <w:rPrChange w:id="1072" w:author="7809196g" w:date="2017-02-24T16:02:00Z">
              <w:rPr>
                <w:color w:val="747678"/>
                <w:lang w:val="pt-BR"/>
              </w:rPr>
            </w:rPrChange>
          </w:rPr>
          <w:t xml:space="preserve">et le type </w:t>
        </w:r>
      </w:ins>
      <w:r w:rsidRPr="000B17C7">
        <w:rPr>
          <w:color w:val="747678"/>
          <w:rPrChange w:id="1073" w:author="7809196g" w:date="2017-02-24T16:02:00Z">
            <w:rPr>
              <w:color w:val="747678"/>
              <w:lang w:val="pt-BR"/>
            </w:rPr>
          </w:rPrChange>
        </w:rPr>
        <w:t xml:space="preserve">de départs de trains effectivement constatés et facturés au titre de </w:t>
      </w:r>
      <w:del w:id="1074" w:author="7809196g" w:date="2017-01-13T15:35:00Z">
        <w:r w:rsidRPr="000B17C7" w:rsidDel="001823D5">
          <w:rPr>
            <w:color w:val="747678"/>
            <w:rPrChange w:id="1075" w:author="7809196g" w:date="2017-02-24T16:02:00Z">
              <w:rPr>
                <w:color w:val="747678"/>
                <w:lang w:val="pt-BR"/>
              </w:rPr>
            </w:rPrChange>
          </w:rPr>
          <w:delText xml:space="preserve">l’horaire de service de </w:delText>
        </w:r>
      </w:del>
      <w:r w:rsidRPr="000B17C7">
        <w:rPr>
          <w:color w:val="747678"/>
          <w:rPrChange w:id="1076" w:author="7809196g" w:date="2017-02-24T16:02:00Z">
            <w:rPr>
              <w:color w:val="747678"/>
              <w:lang w:val="pt-BR"/>
            </w:rPr>
          </w:rPrChange>
        </w:rPr>
        <w:t xml:space="preserve">l’année N est connu, </w:t>
      </w:r>
      <w:r w:rsidR="0026008D" w:rsidRPr="000B17C7">
        <w:rPr>
          <w:color w:val="747678"/>
          <w:rPrChange w:id="1077" w:author="7809196g" w:date="2017-02-24T16:02:00Z">
            <w:rPr>
              <w:color w:val="747678"/>
              <w:lang w:val="pt-BR"/>
            </w:rPr>
          </w:rPrChange>
        </w:rPr>
        <w:t>SNCF Gares &amp; Connexions</w:t>
      </w:r>
      <w:r w:rsidRPr="000B17C7">
        <w:rPr>
          <w:color w:val="747678"/>
          <w:rPrChange w:id="1078" w:author="7809196g" w:date="2017-02-24T16:02:00Z">
            <w:rPr>
              <w:color w:val="747678"/>
              <w:lang w:val="pt-BR"/>
            </w:rPr>
          </w:rPrChange>
        </w:rPr>
        <w:t xml:space="preserve"> calcule l’écart entre le montant de référence calculé au moment de la construction tarifaire (trafic retenu pour le tarif × tarif) et le montant réellement facturé (trafic réel ×</w:t>
      </w:r>
      <w:r w:rsidR="00D6299A" w:rsidRPr="000B17C7">
        <w:rPr>
          <w:color w:val="747678"/>
          <w:rPrChange w:id="1079" w:author="7809196g" w:date="2017-02-24T16:02:00Z">
            <w:rPr>
              <w:color w:val="747678"/>
              <w:lang w:val="pt-BR"/>
            </w:rPr>
          </w:rPrChange>
        </w:rPr>
        <w:t xml:space="preserve"> </w:t>
      </w:r>
      <w:r w:rsidRPr="000B17C7">
        <w:rPr>
          <w:color w:val="747678"/>
          <w:rPrChange w:id="1080" w:author="7809196g" w:date="2017-02-24T16:02:00Z">
            <w:rPr>
              <w:color w:val="747678"/>
              <w:lang w:val="pt-BR"/>
            </w:rPr>
          </w:rPrChange>
        </w:rPr>
        <w:t>tarif). Cet écart est régularisé à 100%.</w:t>
      </w:r>
    </w:p>
    <w:p w:rsidR="001A34FB" w:rsidRPr="000B17C7" w:rsidRDefault="001A34FB" w:rsidP="002D1A13">
      <w:pPr>
        <w:pStyle w:val="Textedesaisie"/>
        <w:rPr>
          <w:color w:val="747678"/>
          <w:rPrChange w:id="1081" w:author="7809196g" w:date="2017-02-24T16:02:00Z">
            <w:rPr>
              <w:color w:val="747678"/>
              <w:lang w:val="pt-BR"/>
            </w:rPr>
          </w:rPrChange>
        </w:rPr>
      </w:pPr>
      <w:r w:rsidRPr="000B17C7">
        <w:rPr>
          <w:color w:val="747678"/>
          <w:rPrChange w:id="1082" w:author="7809196g" w:date="2017-02-24T16:02:00Z">
            <w:rPr>
              <w:color w:val="747678"/>
              <w:lang w:val="pt-BR"/>
            </w:rPr>
          </w:rPrChange>
        </w:rPr>
        <w:t>La régularisation se fait sur toutes les gares de segment a</w:t>
      </w:r>
      <w:ins w:id="1083" w:author="7809196g" w:date="2017-01-11T10:54:00Z">
        <w:r w:rsidR="00D8339D" w:rsidRPr="000B17C7">
          <w:rPr>
            <w:color w:val="747678"/>
            <w:rPrChange w:id="1084" w:author="7809196g" w:date="2017-02-24T16:02:00Z">
              <w:rPr>
                <w:color w:val="747678"/>
                <w:lang w:val="pt-BR"/>
              </w:rPr>
            </w:rPrChange>
          </w:rPr>
          <w:t xml:space="preserve"> </w:t>
        </w:r>
        <w:proofErr w:type="spellStart"/>
        <w:r w:rsidR="00D8339D" w:rsidRPr="000B17C7">
          <w:rPr>
            <w:color w:val="747678"/>
            <w:rPrChange w:id="1085" w:author="7809196g" w:date="2017-02-24T16:02:00Z">
              <w:rPr>
                <w:color w:val="747678"/>
                <w:lang w:val="pt-BR"/>
              </w:rPr>
            </w:rPrChange>
          </w:rPr>
          <w:t>du</w:t>
        </w:r>
        <w:proofErr w:type="spellEnd"/>
        <w:r w:rsidR="00D8339D" w:rsidRPr="000B17C7">
          <w:rPr>
            <w:color w:val="747678"/>
            <w:rPrChange w:id="1086" w:author="7809196g" w:date="2017-02-24T16:02:00Z">
              <w:rPr>
                <w:color w:val="747678"/>
                <w:lang w:val="pt-BR"/>
              </w:rPr>
            </w:rPrChange>
          </w:rPr>
          <w:t xml:space="preserve"> SA de l’année du DRG</w:t>
        </w:r>
      </w:ins>
      <w:r w:rsidRPr="000B17C7">
        <w:rPr>
          <w:color w:val="747678"/>
          <w:rPrChange w:id="1087" w:author="7809196g" w:date="2017-02-24T16:02:00Z">
            <w:rPr>
              <w:color w:val="747678"/>
              <w:lang w:val="pt-BR"/>
            </w:rPr>
          </w:rPrChange>
        </w:rPr>
        <w:t xml:space="preserve">, gare par gare, dès le premier euro. </w:t>
      </w:r>
    </w:p>
    <w:p w:rsidR="001A34FB" w:rsidRPr="000B17C7" w:rsidRDefault="001A34FB" w:rsidP="002D1A13">
      <w:pPr>
        <w:pStyle w:val="Textedesaisie"/>
        <w:rPr>
          <w:color w:val="747678"/>
          <w:rPrChange w:id="1088" w:author="7809196g" w:date="2017-02-24T16:02:00Z">
            <w:rPr>
              <w:color w:val="747678"/>
              <w:lang w:val="pt-BR"/>
            </w:rPr>
          </w:rPrChange>
        </w:rPr>
      </w:pPr>
      <w:r w:rsidRPr="000B17C7">
        <w:rPr>
          <w:color w:val="747678"/>
          <w:rPrChange w:id="1089" w:author="7809196g" w:date="2017-02-24T16:02:00Z">
            <w:rPr>
              <w:color w:val="747678"/>
              <w:lang w:val="pt-BR"/>
            </w:rPr>
          </w:rPrChange>
        </w:rPr>
        <w:t>On distingue deux cas de figure :</w:t>
      </w:r>
    </w:p>
    <w:p w:rsidR="001A34FB" w:rsidRPr="000B17C7" w:rsidRDefault="001A34FB" w:rsidP="002D1A13">
      <w:pPr>
        <w:pStyle w:val="Textedesaisie"/>
        <w:numPr>
          <w:ilvl w:val="0"/>
          <w:numId w:val="73"/>
        </w:numPr>
        <w:rPr>
          <w:color w:val="747678"/>
          <w:rPrChange w:id="1090" w:author="7809196g" w:date="2017-02-24T16:02:00Z">
            <w:rPr>
              <w:color w:val="747678"/>
              <w:lang w:val="pt-BR"/>
            </w:rPr>
          </w:rPrChange>
        </w:rPr>
      </w:pPr>
      <w:r w:rsidRPr="000B17C7">
        <w:rPr>
          <w:color w:val="747678"/>
          <w:rPrChange w:id="1091" w:author="7809196g" w:date="2017-02-24T16:02:00Z">
            <w:rPr>
              <w:color w:val="747678"/>
              <w:lang w:val="pt-BR"/>
            </w:rPr>
          </w:rPrChange>
        </w:rPr>
        <w:t xml:space="preserve">sous-estimation du trafic de la gare (surestimation du tarif) : le trop perçu par </w:t>
      </w:r>
      <w:del w:id="1092" w:author="MIALOT Stephane" w:date="2016-11-07T16:49:00Z">
        <w:r w:rsidR="00B25546" w:rsidRPr="000B17C7" w:rsidDel="00A20309">
          <w:rPr>
            <w:color w:val="747678"/>
            <w:rPrChange w:id="1093" w:author="7809196g" w:date="2017-02-24T16:02:00Z">
              <w:rPr>
                <w:color w:val="747678"/>
                <w:lang w:val="pt-BR"/>
              </w:rPr>
            </w:rPrChange>
          </w:rPr>
          <w:br/>
        </w:r>
      </w:del>
      <w:r w:rsidR="0026008D" w:rsidRPr="000B17C7">
        <w:rPr>
          <w:color w:val="747678"/>
          <w:rPrChange w:id="1094" w:author="7809196g" w:date="2017-02-24T16:02:00Z">
            <w:rPr>
              <w:color w:val="747678"/>
              <w:lang w:val="pt-BR"/>
            </w:rPr>
          </w:rPrChange>
        </w:rPr>
        <w:t>SNCF Gares &amp; Connexions</w:t>
      </w:r>
      <w:r w:rsidRPr="000B17C7">
        <w:rPr>
          <w:color w:val="747678"/>
          <w:rPrChange w:id="1095" w:author="7809196g" w:date="2017-02-24T16:02:00Z">
            <w:rPr>
              <w:color w:val="747678"/>
              <w:lang w:val="pt-BR"/>
            </w:rPr>
          </w:rPrChange>
        </w:rPr>
        <w:t xml:space="preserve"> est remboursé aux EF sous forme d’avoir en N+1 au </w:t>
      </w:r>
      <w:proofErr w:type="gramStart"/>
      <w:r w:rsidRPr="000B17C7">
        <w:rPr>
          <w:color w:val="747678"/>
          <w:rPrChange w:id="1096" w:author="7809196g" w:date="2017-02-24T16:02:00Z">
            <w:rPr>
              <w:color w:val="747678"/>
              <w:lang w:val="pt-BR"/>
            </w:rPr>
          </w:rPrChange>
        </w:rPr>
        <w:t xml:space="preserve">prorata du </w:t>
      </w:r>
      <w:del w:id="1097" w:author="7809196g" w:date="2017-01-11T10:55:00Z">
        <w:r w:rsidRPr="000B17C7" w:rsidDel="00D8339D">
          <w:rPr>
            <w:color w:val="747678"/>
            <w:rPrChange w:id="1098" w:author="7809196g" w:date="2017-02-24T16:02:00Z">
              <w:rPr>
                <w:color w:val="747678"/>
                <w:lang w:val="pt-BR"/>
              </w:rPr>
            </w:rPrChange>
          </w:rPr>
          <w:delText>nombre de départs de trains</w:delText>
        </w:r>
      </w:del>
      <w:ins w:id="1099" w:author="7809196g" w:date="2017-01-11T10:55:00Z">
        <w:r w:rsidR="00D8339D" w:rsidRPr="000B17C7">
          <w:rPr>
            <w:color w:val="747678"/>
            <w:rPrChange w:id="1100" w:author="7809196g" w:date="2017-02-24T16:02:00Z">
              <w:rPr>
                <w:color w:val="747678"/>
                <w:lang w:val="pt-BR"/>
              </w:rPr>
            </w:rPrChange>
          </w:rPr>
          <w:t xml:space="preserve">chiffres d’affaires </w:t>
        </w:r>
      </w:ins>
      <w:proofErr w:type="gramEnd"/>
      <w:r w:rsidRPr="000B17C7">
        <w:rPr>
          <w:color w:val="747678"/>
          <w:rPrChange w:id="1101" w:author="7809196g" w:date="2017-02-24T16:02:00Z">
            <w:rPr>
              <w:color w:val="747678"/>
              <w:lang w:val="pt-BR"/>
            </w:rPr>
          </w:rPrChange>
        </w:rPr>
        <w:t xml:space="preserve"> des transporteurs de la gare considérée. Cet avoir est émis au plus tard en juin de l’année N+1,</w:t>
      </w:r>
    </w:p>
    <w:p w:rsidR="00D8339D" w:rsidRPr="000B17C7" w:rsidRDefault="001A34FB" w:rsidP="00D8339D">
      <w:pPr>
        <w:pStyle w:val="Textedesaisie"/>
        <w:numPr>
          <w:ilvl w:val="0"/>
          <w:numId w:val="73"/>
        </w:numPr>
        <w:rPr>
          <w:color w:val="747678"/>
          <w:rPrChange w:id="1102" w:author="7809196g" w:date="2017-02-24T16:02:00Z">
            <w:rPr>
              <w:color w:val="747678"/>
              <w:lang w:val="pt-BR"/>
            </w:rPr>
          </w:rPrChange>
        </w:rPr>
      </w:pPr>
      <w:r w:rsidRPr="000B17C7">
        <w:rPr>
          <w:color w:val="747678"/>
          <w:rPrChange w:id="1103" w:author="7809196g" w:date="2017-02-24T16:02:00Z">
            <w:rPr>
              <w:color w:val="747678"/>
              <w:lang w:val="pt-BR"/>
            </w:rPr>
          </w:rPrChange>
        </w:rPr>
        <w:t xml:space="preserve">surestimation du trafic de la gare (sous-estimation du tarif) : le manque à gagner pour </w:t>
      </w:r>
      <w:r w:rsidR="0026008D" w:rsidRPr="000B17C7">
        <w:rPr>
          <w:color w:val="747678"/>
          <w:rPrChange w:id="1104" w:author="7809196g" w:date="2017-02-24T16:02:00Z">
            <w:rPr>
              <w:color w:val="747678"/>
              <w:lang w:val="pt-BR"/>
            </w:rPr>
          </w:rPrChange>
        </w:rPr>
        <w:t>SNCF Gares &amp; Connexions</w:t>
      </w:r>
      <w:r w:rsidRPr="000B17C7">
        <w:rPr>
          <w:color w:val="747678"/>
          <w:rPrChange w:id="1105" w:author="7809196g" w:date="2017-02-24T16:02:00Z">
            <w:rPr>
              <w:color w:val="747678"/>
              <w:lang w:val="pt-BR"/>
            </w:rPr>
          </w:rPrChange>
        </w:rPr>
        <w:t xml:space="preserve"> fait l’objet d’une facture complémentaire, émise au plus tard en juin de l’année N+1</w:t>
      </w:r>
      <w:ins w:id="1106" w:author="7809196g" w:date="2017-01-11T10:56:00Z">
        <w:r w:rsidR="00D8339D" w:rsidRPr="000B17C7">
          <w:rPr>
            <w:color w:val="747678"/>
            <w:rPrChange w:id="1107" w:author="7809196g" w:date="2017-02-24T16:02:00Z">
              <w:rPr>
                <w:color w:val="747678"/>
                <w:lang w:val="pt-BR"/>
              </w:rPr>
            </w:rPrChange>
          </w:rPr>
          <w:t xml:space="preserve"> au prorata </w:t>
        </w:r>
        <w:proofErr w:type="gramStart"/>
        <w:r w:rsidR="00D8339D" w:rsidRPr="000B17C7">
          <w:rPr>
            <w:color w:val="747678"/>
            <w:rPrChange w:id="1108" w:author="7809196g" w:date="2017-02-24T16:02:00Z">
              <w:rPr>
                <w:color w:val="747678"/>
                <w:lang w:val="pt-BR"/>
              </w:rPr>
            </w:rPrChange>
          </w:rPr>
          <w:t>du chiffres</w:t>
        </w:r>
        <w:proofErr w:type="gramEnd"/>
        <w:r w:rsidR="00D8339D" w:rsidRPr="000B17C7">
          <w:rPr>
            <w:color w:val="747678"/>
            <w:rPrChange w:id="1109" w:author="7809196g" w:date="2017-02-24T16:02:00Z">
              <w:rPr>
                <w:color w:val="747678"/>
                <w:lang w:val="pt-BR"/>
              </w:rPr>
            </w:rPrChange>
          </w:rPr>
          <w:t xml:space="preserve"> d’affaires des transporteurs de la gare considérée</w:t>
        </w:r>
      </w:ins>
      <w:r w:rsidRPr="000B17C7">
        <w:rPr>
          <w:color w:val="747678"/>
          <w:rPrChange w:id="1110" w:author="7809196g" w:date="2017-02-24T16:02:00Z">
            <w:rPr>
              <w:color w:val="747678"/>
              <w:lang w:val="pt-BR"/>
            </w:rPr>
          </w:rPrChange>
        </w:rPr>
        <w:t>.</w:t>
      </w:r>
    </w:p>
    <w:p w:rsidR="00D8339D" w:rsidRPr="000B17C7" w:rsidRDefault="00D8339D" w:rsidP="002D1A13">
      <w:pPr>
        <w:pStyle w:val="Textedesaisie"/>
        <w:rPr>
          <w:ins w:id="1111" w:author="7809196g" w:date="2017-01-11T10:55:00Z"/>
          <w:color w:val="747678"/>
          <w:rPrChange w:id="1112" w:author="7809196g" w:date="2017-02-24T16:02:00Z">
            <w:rPr>
              <w:ins w:id="1113" w:author="7809196g" w:date="2017-01-11T10:55:00Z"/>
              <w:color w:val="747678"/>
              <w:lang w:val="pt-BR"/>
            </w:rPr>
          </w:rPrChange>
        </w:rPr>
      </w:pPr>
      <w:ins w:id="1114" w:author="7809196g" w:date="2017-01-11T10:55:00Z">
        <w:r w:rsidRPr="000B17C7">
          <w:rPr>
            <w:color w:val="747678"/>
            <w:rPrChange w:id="1115" w:author="7809196g" w:date="2017-02-24T16:02:00Z">
              <w:rPr>
                <w:color w:val="747678"/>
                <w:lang w:val="pt-BR"/>
              </w:rPr>
            </w:rPrChange>
          </w:rPr>
          <w:t>Le calcul se fait par année civile.</w:t>
        </w:r>
      </w:ins>
    </w:p>
    <w:p w:rsidR="001A34FB" w:rsidRPr="000B17C7" w:rsidRDefault="001A34FB" w:rsidP="002D1A13">
      <w:pPr>
        <w:pStyle w:val="Textedesaisie"/>
        <w:rPr>
          <w:color w:val="747678"/>
          <w:rPrChange w:id="1116" w:author="7809196g" w:date="2017-02-24T16:02:00Z">
            <w:rPr>
              <w:color w:val="747678"/>
              <w:lang w:val="pt-BR"/>
            </w:rPr>
          </w:rPrChange>
        </w:rPr>
      </w:pPr>
      <w:r w:rsidRPr="000B17C7">
        <w:rPr>
          <w:color w:val="747678"/>
          <w:rPrChange w:id="1117" w:author="7809196g" w:date="2017-02-24T16:02:00Z">
            <w:rPr>
              <w:color w:val="747678"/>
              <w:lang w:val="pt-BR"/>
            </w:rPr>
          </w:rPrChange>
        </w:rPr>
        <w:t>Ce mécanisme de régularisation s’applique aussi à la prestation Transmanche.</w:t>
      </w:r>
    </w:p>
    <w:p w:rsidR="001A34FB" w:rsidRPr="000B17C7" w:rsidDel="009F6AC9" w:rsidRDefault="001A34FB" w:rsidP="002D1A13">
      <w:pPr>
        <w:pStyle w:val="Textedesaisie"/>
        <w:rPr>
          <w:del w:id="1118" w:author="7276693Z" w:date="2016-12-20T15:05:00Z"/>
          <w:rPrChange w:id="1119" w:author="7809196g" w:date="2017-02-24T16:02:00Z">
            <w:rPr>
              <w:del w:id="1120" w:author="7276693Z" w:date="2016-12-20T15:05:00Z"/>
              <w:lang w:val="pt-BR"/>
            </w:rPr>
          </w:rPrChange>
        </w:rPr>
      </w:pPr>
    </w:p>
    <w:p w:rsidR="001A34FB" w:rsidRPr="000B17C7" w:rsidRDefault="008043F5" w:rsidP="003E53FA">
      <w:pPr>
        <w:pStyle w:val="Titre4"/>
      </w:pPr>
      <w:r w:rsidRPr="000B17C7">
        <w:t>4.</w:t>
      </w:r>
      <w:r w:rsidR="00E04EA4" w:rsidRPr="000B17C7">
        <w:t>10</w:t>
      </w:r>
      <w:r w:rsidR="001A34FB" w:rsidRPr="000B17C7">
        <w:t>.2 Principe de régularisation sur les investissements</w:t>
      </w:r>
    </w:p>
    <w:p w:rsidR="001A34FB" w:rsidRPr="000B17C7" w:rsidDel="009F6AC9" w:rsidRDefault="001A34FB" w:rsidP="001A34FB">
      <w:pPr>
        <w:rPr>
          <w:del w:id="1121" w:author="7276693Z" w:date="2016-12-20T15:05:00Z"/>
          <w:rPrChange w:id="1122" w:author="7809196g" w:date="2017-02-24T16:02:00Z">
            <w:rPr>
              <w:del w:id="1123" w:author="7276693Z" w:date="2016-12-20T15:05:00Z"/>
              <w:lang w:val="pt-BR"/>
            </w:rPr>
          </w:rPrChange>
        </w:rPr>
      </w:pPr>
    </w:p>
    <w:p w:rsidR="001A34FB" w:rsidRPr="000B17C7" w:rsidRDefault="001A34FB" w:rsidP="001A34FB">
      <w:pPr>
        <w:pStyle w:val="Textedesaisie"/>
        <w:jc w:val="both"/>
        <w:rPr>
          <w:color w:val="747678"/>
          <w:rPrChange w:id="1124" w:author="7809196g" w:date="2017-02-24T16:02:00Z">
            <w:rPr>
              <w:color w:val="747678"/>
              <w:lang w:val="pt-BR"/>
            </w:rPr>
          </w:rPrChange>
        </w:rPr>
      </w:pPr>
      <w:r w:rsidRPr="000B17C7">
        <w:rPr>
          <w:color w:val="747678"/>
          <w:rPrChange w:id="1125" w:author="7809196g" w:date="2017-02-24T16:02:00Z">
            <w:rPr>
              <w:color w:val="747678"/>
              <w:lang w:val="pt-BR"/>
            </w:rPr>
          </w:rPrChange>
        </w:rPr>
        <w:t xml:space="preserve">Les tarifs des prestations sont établis sur la base d’investissements prévisionnels. </w:t>
      </w:r>
    </w:p>
    <w:p w:rsidR="008043F5" w:rsidRPr="000B17C7" w:rsidDel="00BA3FFA" w:rsidRDefault="001A34FB" w:rsidP="001A34FB">
      <w:pPr>
        <w:pStyle w:val="Textedesaisie"/>
        <w:jc w:val="both"/>
        <w:rPr>
          <w:del w:id="1126" w:author="MIALOT Stephane" w:date="2016-11-07T16:56:00Z"/>
          <w:color w:val="747678"/>
          <w:rPrChange w:id="1127" w:author="7809196g" w:date="2017-02-24T16:02:00Z">
            <w:rPr>
              <w:del w:id="1128" w:author="MIALOT Stephane" w:date="2016-11-07T16:56:00Z"/>
              <w:color w:val="747678"/>
              <w:lang w:val="pt-BR"/>
            </w:rPr>
          </w:rPrChange>
        </w:rPr>
      </w:pPr>
      <w:del w:id="1129" w:author="MIALOT Stephane" w:date="2016-11-07T16:56:00Z">
        <w:r w:rsidRPr="000B17C7" w:rsidDel="00BA3FFA">
          <w:rPr>
            <w:color w:val="747678"/>
            <w:rPrChange w:id="1130" w:author="7809196g" w:date="2017-02-24T16:02:00Z">
              <w:rPr>
                <w:color w:val="747678"/>
                <w:lang w:val="pt-BR"/>
              </w:rPr>
            </w:rPrChange>
          </w:rPr>
          <w:delText xml:space="preserve">Pour adapter les tarifs aux investissements effectivement réalisés, </w:delText>
        </w:r>
        <w:r w:rsidR="0026008D" w:rsidRPr="000B17C7" w:rsidDel="00BA3FFA">
          <w:rPr>
            <w:color w:val="747678"/>
            <w:rPrChange w:id="1131" w:author="7809196g" w:date="2017-02-24T16:02:00Z">
              <w:rPr>
                <w:color w:val="747678"/>
                <w:lang w:val="pt-BR"/>
              </w:rPr>
            </w:rPrChange>
          </w:rPr>
          <w:delText>SNCF Gares &amp; Connexions</w:delText>
        </w:r>
        <w:r w:rsidRPr="000B17C7" w:rsidDel="00BA3FFA">
          <w:rPr>
            <w:color w:val="747678"/>
            <w:rPrChange w:id="1132" w:author="7809196g" w:date="2017-02-24T16:02:00Z">
              <w:rPr>
                <w:color w:val="747678"/>
                <w:lang w:val="pt-BR"/>
              </w:rPr>
            </w:rPrChange>
          </w:rPr>
          <w:delText xml:space="preserve"> propose un mécanisme de régularisation. En vertu de ce mécanisme, les mises en service réellement comptabilisées sont comparées à celles prévues dans la Programmation Pluriannuelle des Investissements au moment de la construction des tarifs.</w:delText>
        </w:r>
      </w:del>
    </w:p>
    <w:p w:rsidR="008043F5" w:rsidRPr="000B17C7" w:rsidRDefault="008043F5" w:rsidP="008043F5">
      <w:pPr>
        <w:pStyle w:val="Textedesaisie"/>
        <w:jc w:val="both"/>
        <w:rPr>
          <w:color w:val="747678"/>
          <w:rPrChange w:id="1133" w:author="7809196g" w:date="2017-02-24T16:02:00Z">
            <w:rPr>
              <w:color w:val="747678"/>
              <w:lang w:val="pt-BR"/>
            </w:rPr>
          </w:rPrChange>
        </w:rPr>
      </w:pPr>
      <w:r w:rsidRPr="000B17C7">
        <w:rPr>
          <w:color w:val="747678"/>
          <w:rPrChange w:id="1134" w:author="7809196g" w:date="2017-02-24T16:02:00Z">
            <w:rPr>
              <w:color w:val="747678"/>
              <w:lang w:val="pt-BR"/>
            </w:rPr>
          </w:rPrChange>
        </w:rPr>
        <w:t>La régularisation se fait sur l’écart constaté sur les lignes suivantes :</w:t>
      </w:r>
    </w:p>
    <w:p w:rsidR="008043F5" w:rsidRPr="000B17C7" w:rsidRDefault="008043F5" w:rsidP="000A5B17">
      <w:pPr>
        <w:pStyle w:val="Textedesaisie"/>
        <w:numPr>
          <w:ilvl w:val="0"/>
          <w:numId w:val="74"/>
        </w:numPr>
        <w:jc w:val="both"/>
        <w:rPr>
          <w:color w:val="747678"/>
          <w:rPrChange w:id="1135" w:author="7809196g" w:date="2017-02-24T16:02:00Z">
            <w:rPr>
              <w:color w:val="747678"/>
              <w:lang w:val="pt-BR"/>
            </w:rPr>
          </w:rPrChange>
        </w:rPr>
      </w:pPr>
      <w:r w:rsidRPr="000B17C7">
        <w:rPr>
          <w:color w:val="747678"/>
          <w:rPrChange w:id="1136" w:author="7809196g" w:date="2017-02-24T16:02:00Z">
            <w:rPr>
              <w:color w:val="747678"/>
              <w:lang w:val="pt-BR"/>
            </w:rPr>
          </w:rPrChange>
        </w:rPr>
        <w:t xml:space="preserve">dotations aux amortissements, </w:t>
      </w:r>
    </w:p>
    <w:p w:rsidR="008043F5" w:rsidRPr="000B17C7" w:rsidRDefault="008043F5" w:rsidP="000A5B17">
      <w:pPr>
        <w:pStyle w:val="Textedesaisie"/>
        <w:numPr>
          <w:ilvl w:val="0"/>
          <w:numId w:val="74"/>
        </w:numPr>
        <w:jc w:val="both"/>
        <w:rPr>
          <w:color w:val="747678"/>
          <w:rPrChange w:id="1137" w:author="7809196g" w:date="2017-02-24T16:02:00Z">
            <w:rPr>
              <w:color w:val="747678"/>
              <w:lang w:val="pt-BR"/>
            </w:rPr>
          </w:rPrChange>
        </w:rPr>
      </w:pPr>
      <w:r w:rsidRPr="000B17C7">
        <w:rPr>
          <w:color w:val="747678"/>
          <w:rPrChange w:id="1138" w:author="7809196g" w:date="2017-02-24T16:02:00Z">
            <w:rPr>
              <w:color w:val="747678"/>
              <w:lang w:val="pt-BR"/>
            </w:rPr>
          </w:rPrChange>
        </w:rPr>
        <w:t>rémunération du capital (coût moyen pondéré du capital).</w:t>
      </w:r>
    </w:p>
    <w:p w:rsidR="008043F5" w:rsidRPr="000B17C7" w:rsidRDefault="008043F5" w:rsidP="002D1A13">
      <w:pPr>
        <w:pStyle w:val="Textedesaisie"/>
        <w:rPr>
          <w:color w:val="747678"/>
          <w:rPrChange w:id="1139" w:author="7809196g" w:date="2017-02-24T16:02:00Z">
            <w:rPr>
              <w:color w:val="747678"/>
              <w:lang w:val="pt-BR"/>
            </w:rPr>
          </w:rPrChange>
        </w:rPr>
      </w:pPr>
      <w:r w:rsidRPr="000B17C7">
        <w:rPr>
          <w:color w:val="747678"/>
          <w:rPrChange w:id="1140" w:author="7809196g" w:date="2017-02-24T16:02:00Z">
            <w:rPr>
              <w:color w:val="747678"/>
              <w:lang w:val="pt-BR"/>
            </w:rPr>
          </w:rPrChange>
        </w:rPr>
        <w:t>La régularisation ne s’opère que dans un sens : quand il y a lieu de restituer un trop perçu aux entreprises ferroviaires. La régularisation des tarifs de l’année N se fait en N+1 sous la forme d’un avoir au client au prorata de la facture réellement payée par ce dernier. Cet avoir sera émis au plus tard en juin de l’année N+1.</w:t>
      </w:r>
    </w:p>
    <w:p w:rsidR="003E53FA" w:rsidRPr="000B17C7" w:rsidRDefault="008043F5" w:rsidP="002D1A13">
      <w:pPr>
        <w:pStyle w:val="Textedesaisie"/>
        <w:rPr>
          <w:color w:val="747678"/>
          <w:rPrChange w:id="1141" w:author="7809196g" w:date="2017-02-24T16:02:00Z">
            <w:rPr>
              <w:color w:val="747678"/>
              <w:lang w:val="pt-BR"/>
            </w:rPr>
          </w:rPrChange>
        </w:rPr>
        <w:sectPr w:rsidR="003E53FA" w:rsidRPr="000B17C7" w:rsidSect="00472908">
          <w:type w:val="continuous"/>
          <w:pgSz w:w="11906" w:h="16838" w:code="9"/>
          <w:pgMar w:top="567" w:right="1134" w:bottom="567" w:left="1134" w:header="567" w:footer="567" w:gutter="0"/>
          <w:cols w:space="708"/>
          <w:titlePg/>
          <w:docGrid w:linePitch="360"/>
        </w:sectPr>
      </w:pPr>
      <w:r w:rsidRPr="000B17C7">
        <w:rPr>
          <w:color w:val="747678"/>
          <w:rPrChange w:id="1142" w:author="7809196g" w:date="2017-02-24T16:02:00Z">
            <w:rPr>
              <w:color w:val="747678"/>
              <w:lang w:val="pt-BR"/>
            </w:rPr>
          </w:rPrChange>
        </w:rPr>
        <w:t>La régularisation des tarifs 2017 tient compte des mises en service de projets en 2015, 2016 et 2017. Les gares éligibles à ce mécanisme doivent présenter un total d’investissemen</w:t>
      </w:r>
      <w:r w:rsidR="00C028EC" w:rsidRPr="000B17C7">
        <w:rPr>
          <w:color w:val="747678"/>
          <w:rPrChange w:id="1143" w:author="7809196g" w:date="2017-02-24T16:02:00Z">
            <w:rPr>
              <w:color w:val="747678"/>
              <w:lang w:val="pt-BR"/>
            </w:rPr>
          </w:rPrChange>
        </w:rPr>
        <w:t>ts mis en service supérieur à 5</w:t>
      </w:r>
      <w:r w:rsidRPr="000B17C7">
        <w:rPr>
          <w:color w:val="747678"/>
          <w:rPrChange w:id="1144" w:author="7809196g" w:date="2017-02-24T16:02:00Z">
            <w:rPr>
              <w:color w:val="747678"/>
              <w:lang w:val="pt-BR"/>
            </w:rPr>
          </w:rPrChange>
        </w:rPr>
        <w:t>M€ en fonds propres sur le cumul d</w:t>
      </w:r>
      <w:r w:rsidR="00443DF5" w:rsidRPr="000B17C7">
        <w:rPr>
          <w:color w:val="747678"/>
          <w:rPrChange w:id="1145" w:author="7809196g" w:date="2017-02-24T16:02:00Z">
            <w:rPr>
              <w:color w:val="747678"/>
              <w:lang w:val="pt-BR"/>
            </w:rPr>
          </w:rPrChange>
        </w:rPr>
        <w:t>es 3 années 2015, 2016 et 2017 (voir tableau ci-dessous).</w:t>
      </w:r>
    </w:p>
    <w:p w:rsidR="008043F5" w:rsidRPr="000B17C7" w:rsidRDefault="008043F5" w:rsidP="00443DF5">
      <w:pPr>
        <w:pStyle w:val="Textedesaisie"/>
        <w:jc w:val="both"/>
        <w:rPr>
          <w:color w:val="747678"/>
          <w:rPrChange w:id="1146" w:author="7809196g" w:date="2017-02-24T16:02:00Z">
            <w:rPr>
              <w:color w:val="747678"/>
              <w:lang w:val="pt-BR"/>
            </w:rPr>
          </w:rPrChange>
        </w:rPr>
      </w:pPr>
    </w:p>
    <w:p w:rsidR="00363C37" w:rsidRPr="000B17C7" w:rsidRDefault="00363C37" w:rsidP="00CA6ADE">
      <w:pPr>
        <w:spacing w:line="240" w:lineRule="auto"/>
        <w:rPr>
          <w:rFonts w:ascii="Calibri" w:eastAsia="Times New Roman" w:hAnsi="Calibri" w:cs="Calibri"/>
          <w:color w:val="000000"/>
          <w:lang w:eastAsia="fr-FR"/>
        </w:rPr>
        <w:sectPr w:rsidR="00363C37" w:rsidRPr="000B17C7" w:rsidSect="00472908">
          <w:type w:val="continuous"/>
          <w:pgSz w:w="11906" w:h="16838" w:code="9"/>
          <w:pgMar w:top="567" w:right="1134" w:bottom="567" w:left="1134" w:header="567" w:footer="567" w:gutter="0"/>
          <w:cols w:space="708"/>
          <w:titlePg/>
          <w:docGrid w:linePitch="360"/>
        </w:sectPr>
      </w:pPr>
    </w:p>
    <w:tbl>
      <w:tblPr>
        <w:tblW w:w="767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3"/>
        <w:gridCol w:w="2977"/>
      </w:tblGrid>
      <w:tr w:rsidR="00D66287" w:rsidRPr="000B17C7" w:rsidTr="006270AD">
        <w:trPr>
          <w:trHeight w:val="300"/>
        </w:trPr>
        <w:tc>
          <w:tcPr>
            <w:tcW w:w="4693" w:type="dxa"/>
            <w:tcBorders>
              <w:bottom w:val="single" w:sz="4" w:space="0" w:color="009AA6" w:themeColor="accent1"/>
            </w:tcBorders>
            <w:shd w:val="clear" w:color="auto" w:fill="FFB612" w:themeFill="accent5"/>
            <w:noWrap/>
            <w:vAlign w:val="bottom"/>
          </w:tcPr>
          <w:p w:rsidR="00D66287" w:rsidRPr="000B17C7" w:rsidRDefault="00D66287" w:rsidP="00CA6ADE">
            <w:pPr>
              <w:spacing w:line="240" w:lineRule="auto"/>
              <w:rPr>
                <w:rFonts w:ascii="Calibri" w:eastAsia="Times New Roman" w:hAnsi="Calibri" w:cs="Calibri"/>
                <w:color w:val="FFFFFF" w:themeColor="background1"/>
                <w:lang w:eastAsia="fr-FR"/>
              </w:rPr>
            </w:pPr>
            <w:r w:rsidRPr="000B17C7">
              <w:rPr>
                <w:rFonts w:ascii="Calibri" w:eastAsia="Times New Roman" w:hAnsi="Calibri" w:cs="Calibri"/>
                <w:color w:val="FFFFFF" w:themeColor="background1"/>
                <w:lang w:eastAsia="fr-FR"/>
              </w:rPr>
              <w:t>Gare</w:t>
            </w:r>
            <w:r w:rsidR="00443DF5" w:rsidRPr="000B17C7">
              <w:rPr>
                <w:rFonts w:ascii="Calibri" w:eastAsia="Times New Roman" w:hAnsi="Calibri" w:cs="Calibri"/>
                <w:color w:val="FFFFFF" w:themeColor="background1"/>
                <w:lang w:eastAsia="fr-FR"/>
              </w:rPr>
              <w:t>s</w:t>
            </w:r>
          </w:p>
        </w:tc>
        <w:tc>
          <w:tcPr>
            <w:tcW w:w="2977" w:type="dxa"/>
            <w:tcBorders>
              <w:bottom w:val="single" w:sz="4" w:space="0" w:color="009AA6" w:themeColor="accent1"/>
            </w:tcBorders>
            <w:shd w:val="clear" w:color="auto" w:fill="FFB612" w:themeFill="accent5"/>
            <w:noWrap/>
            <w:vAlign w:val="bottom"/>
          </w:tcPr>
          <w:p w:rsidR="00D66287" w:rsidRPr="000B17C7" w:rsidRDefault="00FF514B" w:rsidP="000334B9">
            <w:pPr>
              <w:spacing w:line="240" w:lineRule="auto"/>
              <w:jc w:val="center"/>
              <w:rPr>
                <w:rFonts w:ascii="Calibri" w:eastAsia="Times New Roman" w:hAnsi="Calibri" w:cs="Calibri"/>
                <w:color w:val="FFFFFF" w:themeColor="background1"/>
                <w:lang w:eastAsia="fr-FR"/>
              </w:rPr>
            </w:pPr>
            <w:r w:rsidRPr="000B17C7">
              <w:rPr>
                <w:rFonts w:ascii="Calibri" w:eastAsia="Times New Roman" w:hAnsi="Calibri" w:cs="Calibri"/>
                <w:color w:val="FFFFFF" w:themeColor="background1"/>
                <w:lang w:eastAsia="fr-FR"/>
              </w:rPr>
              <w:t xml:space="preserve">Mises en services </w:t>
            </w:r>
            <w:r w:rsidR="000334B9" w:rsidRPr="000B17C7">
              <w:rPr>
                <w:rFonts w:ascii="Calibri" w:eastAsia="Times New Roman" w:hAnsi="Calibri" w:cs="Calibri"/>
                <w:color w:val="FFFFFF" w:themeColor="background1"/>
                <w:lang w:eastAsia="fr-FR"/>
              </w:rPr>
              <w:t xml:space="preserve">2015-2017 </w:t>
            </w:r>
            <w:r w:rsidRPr="000B17C7">
              <w:rPr>
                <w:rFonts w:ascii="Calibri" w:eastAsia="Times New Roman" w:hAnsi="Calibri" w:cs="Calibri"/>
                <w:color w:val="FFFFFF" w:themeColor="background1"/>
                <w:lang w:eastAsia="fr-FR"/>
              </w:rPr>
              <w:t xml:space="preserve">prévues </w:t>
            </w:r>
            <w:r w:rsidR="000334B9" w:rsidRPr="000B17C7">
              <w:rPr>
                <w:rFonts w:ascii="Calibri" w:eastAsia="Times New Roman" w:hAnsi="Calibri" w:cs="Calibri"/>
                <w:color w:val="FFFFFF" w:themeColor="background1"/>
                <w:lang w:eastAsia="fr-FR"/>
              </w:rPr>
              <w:t xml:space="preserve">(part </w:t>
            </w:r>
            <w:r w:rsidR="00D66287" w:rsidRPr="000B17C7">
              <w:rPr>
                <w:rFonts w:ascii="Calibri" w:eastAsia="Times New Roman" w:hAnsi="Calibri" w:cs="Calibri"/>
                <w:color w:val="FFFFFF" w:themeColor="background1"/>
                <w:lang w:eastAsia="fr-FR"/>
              </w:rPr>
              <w:t>Fonds Propres</w:t>
            </w:r>
            <w:r w:rsidR="000334B9" w:rsidRPr="000B17C7">
              <w:rPr>
                <w:rFonts w:ascii="Calibri" w:eastAsia="Times New Roman" w:hAnsi="Calibri" w:cs="Calibri"/>
                <w:color w:val="FFFFFF" w:themeColor="background1"/>
                <w:lang w:eastAsia="fr-FR"/>
              </w:rPr>
              <w:t>)</w:t>
            </w:r>
            <w:r w:rsidR="00D66287" w:rsidRPr="000B17C7">
              <w:rPr>
                <w:rFonts w:ascii="Calibri" w:eastAsia="Times New Roman" w:hAnsi="Calibri" w:cs="Calibri"/>
                <w:color w:val="FFFFFF" w:themeColor="background1"/>
                <w:lang w:eastAsia="fr-FR"/>
              </w:rPr>
              <w:t xml:space="preserve"> </w:t>
            </w:r>
            <w:r w:rsidR="000334B9" w:rsidRPr="000B17C7">
              <w:rPr>
                <w:rFonts w:ascii="Calibri" w:eastAsia="Times New Roman" w:hAnsi="Calibri" w:cs="Calibri"/>
                <w:color w:val="FFFFFF" w:themeColor="background1"/>
                <w:lang w:eastAsia="fr-FR"/>
              </w:rPr>
              <w:t>M€</w:t>
            </w:r>
          </w:p>
        </w:tc>
      </w:tr>
      <w:tr w:rsidR="00D66287" w:rsidRPr="000B17C7" w:rsidTr="006270AD">
        <w:trPr>
          <w:trHeight w:val="300"/>
        </w:trPr>
        <w:tc>
          <w:tcPr>
            <w:tcW w:w="4693" w:type="dxa"/>
            <w:tcBorders>
              <w:top w:val="single" w:sz="4"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CLERMONT FERRAND</w:t>
            </w:r>
          </w:p>
        </w:tc>
        <w:tc>
          <w:tcPr>
            <w:tcW w:w="2977" w:type="dxa"/>
            <w:tcBorders>
              <w:top w:val="single" w:sz="4"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5,2</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TOURS</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5,5</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MARSEILLE ST CHARLES</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5,7</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AEROPORT CDG 2 TGV</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5,8</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EST</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6,5</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GRENOBLE</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6,9</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TOULOUSE MATABIAU</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7,6</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MONTPELLIER</w:t>
            </w:r>
            <w:r w:rsidR="00E704F9" w:rsidRPr="000B17C7">
              <w:rPr>
                <w:rFonts w:ascii="Calibri" w:eastAsia="Times New Roman" w:hAnsi="Calibri" w:cs="Calibri"/>
                <w:color w:val="000000"/>
                <w:lang w:eastAsia="fr-FR"/>
              </w:rPr>
              <w:t xml:space="preserve"> SAINT ROCH</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10,0</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443DF5"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NICE</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11,2</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LILLE FLANDRES</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19,6</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BORDEAUX ST JEAN</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22,3</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ST LAZARE</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26,6</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NORD</w:t>
            </w:r>
            <w:r w:rsidR="00443DF5" w:rsidRPr="000B17C7">
              <w:rPr>
                <w:rFonts w:ascii="Calibri" w:eastAsia="Times New Roman" w:hAnsi="Calibri" w:cs="Calibri"/>
                <w:color w:val="000000"/>
                <w:lang w:eastAsia="fr-FR"/>
              </w:rPr>
              <w:t xml:space="preserve"> (*)</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CA6ADE">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30,0</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MONTPARNASSE</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32,8</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6"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AUSTERLITZ</w:t>
            </w:r>
          </w:p>
        </w:tc>
        <w:tc>
          <w:tcPr>
            <w:tcW w:w="2977" w:type="dxa"/>
            <w:tcBorders>
              <w:top w:val="single" w:sz="6" w:space="0" w:color="009AA6" w:themeColor="accent1"/>
              <w:left w:val="single" w:sz="6" w:space="0" w:color="009AA6" w:themeColor="accent1"/>
              <w:bottom w:val="single" w:sz="6"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r w:rsidRPr="000B17C7">
              <w:rPr>
                <w:rFonts w:ascii="Calibri" w:eastAsia="Times New Roman" w:hAnsi="Calibri" w:cs="Calibri"/>
                <w:color w:val="000000"/>
                <w:lang w:eastAsia="fr-FR"/>
              </w:rPr>
              <w:t>38,9</w:t>
            </w:r>
          </w:p>
        </w:tc>
      </w:tr>
      <w:tr w:rsidR="00D66287" w:rsidRPr="000B17C7" w:rsidTr="006270AD">
        <w:trPr>
          <w:trHeight w:val="300"/>
        </w:trPr>
        <w:tc>
          <w:tcPr>
            <w:tcW w:w="4693" w:type="dxa"/>
            <w:tcBorders>
              <w:top w:val="single" w:sz="6" w:space="0" w:color="009AA6" w:themeColor="accent1"/>
              <w:left w:val="single" w:sz="4" w:space="0" w:color="009AA6" w:themeColor="accent1"/>
              <w:bottom w:val="single" w:sz="4" w:space="0" w:color="009AA6" w:themeColor="accent1"/>
              <w:right w:val="single" w:sz="6" w:space="0" w:color="009AA6" w:themeColor="accent1"/>
            </w:tcBorders>
            <w:shd w:val="clear" w:color="auto" w:fill="auto"/>
            <w:noWrap/>
            <w:vAlign w:val="bottom"/>
            <w:hideMark/>
          </w:tcPr>
          <w:p w:rsidR="00D66287" w:rsidRPr="000B17C7" w:rsidRDefault="00D66287" w:rsidP="00CA6ADE">
            <w:pPr>
              <w:spacing w:line="240" w:lineRule="auto"/>
              <w:rPr>
                <w:rFonts w:ascii="Calibri" w:eastAsia="Times New Roman" w:hAnsi="Calibri" w:cs="Calibri"/>
                <w:color w:val="000000"/>
                <w:lang w:eastAsia="fr-FR"/>
              </w:rPr>
            </w:pPr>
            <w:r w:rsidRPr="000B17C7">
              <w:rPr>
                <w:rFonts w:ascii="Calibri" w:eastAsia="Times New Roman" w:hAnsi="Calibri" w:cs="Calibri"/>
                <w:color w:val="000000"/>
                <w:lang w:eastAsia="fr-FR"/>
              </w:rPr>
              <w:t>PARIS GARE DE LYON</w:t>
            </w:r>
            <w:ins w:id="1147" w:author="7809196g" w:date="2016-12-09T11:06:00Z">
              <w:r w:rsidR="003F370E" w:rsidRPr="000B17C7">
                <w:rPr>
                  <w:rFonts w:ascii="Calibri" w:eastAsia="Times New Roman" w:hAnsi="Calibri" w:cs="Calibri"/>
                  <w:color w:val="000000"/>
                  <w:lang w:eastAsia="fr-FR"/>
                </w:rPr>
                <w:t xml:space="preserve"> - BERCY</w:t>
              </w:r>
            </w:ins>
          </w:p>
        </w:tc>
        <w:tc>
          <w:tcPr>
            <w:tcW w:w="2977" w:type="dxa"/>
            <w:tcBorders>
              <w:top w:val="single" w:sz="6" w:space="0" w:color="009AA6" w:themeColor="accent1"/>
              <w:left w:val="single" w:sz="6" w:space="0" w:color="009AA6" w:themeColor="accent1"/>
              <w:bottom w:val="single" w:sz="4" w:space="0" w:color="009AA6" w:themeColor="accent1"/>
              <w:right w:val="single" w:sz="4" w:space="0" w:color="009AA6" w:themeColor="accent1"/>
            </w:tcBorders>
            <w:shd w:val="clear" w:color="auto" w:fill="auto"/>
            <w:noWrap/>
            <w:vAlign w:val="bottom"/>
            <w:hideMark/>
          </w:tcPr>
          <w:p w:rsidR="00D66287" w:rsidRPr="000B17C7" w:rsidRDefault="00E704F9" w:rsidP="00FF514B">
            <w:pPr>
              <w:spacing w:line="240" w:lineRule="auto"/>
              <w:jc w:val="center"/>
              <w:rPr>
                <w:rFonts w:ascii="Calibri" w:eastAsia="Times New Roman" w:hAnsi="Calibri" w:cs="Calibri"/>
                <w:color w:val="000000"/>
                <w:lang w:eastAsia="fr-FR"/>
              </w:rPr>
            </w:pPr>
            <w:del w:id="1148" w:author="7809196g" w:date="2016-12-09T11:07:00Z">
              <w:r w:rsidRPr="000B17C7" w:rsidDel="003F370E">
                <w:rPr>
                  <w:rFonts w:ascii="Calibri" w:eastAsia="Times New Roman" w:hAnsi="Calibri" w:cs="Calibri"/>
                  <w:color w:val="000000"/>
                  <w:lang w:eastAsia="fr-FR"/>
                </w:rPr>
                <w:delText>48,7</w:delText>
              </w:r>
            </w:del>
            <w:ins w:id="1149" w:author="7809196g" w:date="2016-12-09T11:07:00Z">
              <w:r w:rsidR="003F370E" w:rsidRPr="000B17C7">
                <w:rPr>
                  <w:rFonts w:ascii="Calibri" w:eastAsia="Times New Roman" w:hAnsi="Calibri" w:cs="Calibri"/>
                  <w:color w:val="000000"/>
                  <w:lang w:eastAsia="fr-FR"/>
                </w:rPr>
                <w:t>50,6</w:t>
              </w:r>
            </w:ins>
          </w:p>
        </w:tc>
      </w:tr>
    </w:tbl>
    <w:p w:rsidR="00BB226B" w:rsidRPr="000B17C7" w:rsidRDefault="00443DF5" w:rsidP="00BB226B">
      <w:pPr>
        <w:pStyle w:val="Textedesaisie"/>
        <w:ind w:left="720"/>
        <w:jc w:val="both"/>
        <w:rPr>
          <w:b/>
          <w:color w:val="747678"/>
          <w:rPrChange w:id="1150" w:author="7809196g" w:date="2017-02-24T16:02:00Z">
            <w:rPr>
              <w:b/>
              <w:color w:val="747678"/>
              <w:lang w:val="pt-BR"/>
            </w:rPr>
          </w:rPrChange>
        </w:rPr>
      </w:pPr>
      <w:r w:rsidRPr="000B17C7">
        <w:rPr>
          <w:b/>
          <w:color w:val="747678"/>
          <w:rPrChange w:id="1151" w:author="7809196g" w:date="2017-02-24T16:02:00Z">
            <w:rPr>
              <w:b/>
              <w:color w:val="747678"/>
              <w:lang w:val="pt-BR"/>
            </w:rPr>
          </w:rPrChange>
        </w:rPr>
        <w:t>*</w:t>
      </w:r>
      <w:r w:rsidRPr="000B17C7">
        <w:rPr>
          <w:color w:val="747678"/>
          <w:sz w:val="16"/>
          <w:rPrChange w:id="1152" w:author="7809196g" w:date="2017-02-24T16:02:00Z">
            <w:rPr>
              <w:color w:val="747678"/>
              <w:sz w:val="16"/>
              <w:lang w:val="pt-BR"/>
            </w:rPr>
          </w:rPrChange>
        </w:rPr>
        <w:t>Hors investissements du périmètre de la prestation Transmanche</w:t>
      </w:r>
    </w:p>
    <w:p w:rsidR="00363C37" w:rsidRPr="000B17C7" w:rsidRDefault="00363C37" w:rsidP="002E2B07">
      <w:pPr>
        <w:pStyle w:val="Titre3"/>
        <w:sectPr w:rsidR="00363C37" w:rsidRPr="000B17C7" w:rsidSect="00472908">
          <w:type w:val="continuous"/>
          <w:pgSz w:w="11906" w:h="16838" w:code="9"/>
          <w:pgMar w:top="567" w:right="1134" w:bottom="567" w:left="1134" w:header="567" w:footer="567" w:gutter="0"/>
          <w:cols w:space="708"/>
          <w:titlePg/>
          <w:docGrid w:linePitch="360"/>
        </w:sectPr>
      </w:pPr>
    </w:p>
    <w:p w:rsidR="00BA3FFA" w:rsidRPr="000B17C7" w:rsidRDefault="00BA3FFA" w:rsidP="00BF248D">
      <w:pPr>
        <w:pStyle w:val="Titre4"/>
      </w:pPr>
      <w:ins w:id="1153" w:author="MIALOT Stephane" w:date="2016-11-07T16:53:00Z">
        <w:r w:rsidRPr="000B17C7">
          <w:t>4.10.</w:t>
        </w:r>
      </w:ins>
      <w:ins w:id="1154" w:author="MIALOT Stephane" w:date="2016-11-07T16:56:00Z">
        <w:r w:rsidRPr="000B17C7">
          <w:t>3</w:t>
        </w:r>
      </w:ins>
      <w:ins w:id="1155" w:author="MIALOT Stephane" w:date="2016-11-07T16:53:00Z">
        <w:r w:rsidRPr="000B17C7">
          <w:t xml:space="preserve"> </w:t>
        </w:r>
      </w:ins>
      <w:ins w:id="1156" w:author="7276693Z" w:date="2017-02-16T11:36:00Z">
        <w:r w:rsidR="006F6E0D" w:rsidRPr="000B17C7">
          <w:t xml:space="preserve">Principe de régularisation pour la prestation particulière de sûreté applicable à certains trains à destination de la Belgique et des Pays-Bas </w:t>
        </w:r>
      </w:ins>
    </w:p>
    <w:p w:rsidR="00BA3FFA" w:rsidRPr="000B17C7" w:rsidRDefault="00BA3FFA" w:rsidP="00BF248D">
      <w:pPr>
        <w:pStyle w:val="Textedesaisie"/>
        <w:rPr>
          <w:color w:val="747678"/>
          <w:rPrChange w:id="1157" w:author="7809196g" w:date="2017-02-24T16:02:00Z">
            <w:rPr>
              <w:color w:val="747678"/>
              <w:lang w:val="pt-BR"/>
            </w:rPr>
          </w:rPrChange>
        </w:rPr>
      </w:pPr>
      <w:ins w:id="1158" w:author="MIALOT Stephane" w:date="2016-11-07T16:54:00Z">
        <w:r w:rsidRPr="000B17C7">
          <w:rPr>
            <w:color w:val="747678"/>
            <w:rPrChange w:id="1159" w:author="7809196g" w:date="2017-02-24T16:02:00Z">
              <w:rPr>
                <w:color w:val="747678"/>
                <w:lang w:val="pt-BR"/>
              </w:rPr>
            </w:rPrChange>
          </w:rPr>
          <w:t>Une régularisation sera effectuée sur la différence entre le montant de la prestation prévue au DRG et le coût constaté de cette même prestation.</w:t>
        </w:r>
      </w:ins>
    </w:p>
    <w:p w:rsidR="007240A5" w:rsidRPr="000B17C7" w:rsidRDefault="007240A5" w:rsidP="00BA3FFA">
      <w:pPr>
        <w:pStyle w:val="Textedesaisie"/>
        <w:jc w:val="both"/>
        <w:rPr>
          <w:color w:val="747678"/>
          <w:rPrChange w:id="1160" w:author="7809196g" w:date="2017-02-24T16:02:00Z">
            <w:rPr>
              <w:color w:val="747678"/>
              <w:lang w:val="pt-BR"/>
            </w:rPr>
          </w:rPrChange>
        </w:rPr>
        <w:sectPr w:rsidR="007240A5" w:rsidRPr="000B17C7" w:rsidSect="00F86565">
          <w:type w:val="continuous"/>
          <w:pgSz w:w="11906" w:h="16838" w:code="9"/>
          <w:pgMar w:top="567" w:right="1134" w:bottom="567" w:left="1134" w:header="567" w:footer="567" w:gutter="0"/>
          <w:cols w:space="708"/>
          <w:titlePg/>
          <w:docGrid w:linePitch="360"/>
        </w:sectPr>
      </w:pPr>
    </w:p>
    <w:p w:rsidR="007240A5" w:rsidRPr="000B17C7" w:rsidRDefault="007240A5" w:rsidP="00BA3FFA">
      <w:pPr>
        <w:pStyle w:val="Textedesaisie"/>
        <w:jc w:val="both"/>
        <w:rPr>
          <w:ins w:id="1161" w:author="MIALOT Stephane" w:date="2016-11-07T16:54:00Z"/>
          <w:color w:val="747678"/>
          <w:rPrChange w:id="1162" w:author="7809196g" w:date="2017-02-24T16:02:00Z">
            <w:rPr>
              <w:ins w:id="1163" w:author="MIALOT Stephane" w:date="2016-11-07T16:54:00Z"/>
              <w:color w:val="747678"/>
              <w:lang w:val="pt-BR"/>
            </w:rPr>
          </w:rPrChange>
        </w:rPr>
      </w:pPr>
    </w:p>
    <w:p w:rsidR="007240A5" w:rsidRPr="000B17C7" w:rsidRDefault="008043F5" w:rsidP="006B0302">
      <w:pPr>
        <w:pStyle w:val="Titre2"/>
        <w:numPr>
          <w:ilvl w:val="0"/>
          <w:numId w:val="153"/>
        </w:numPr>
        <w:rPr>
          <w:rPrChange w:id="1164" w:author="7809196g" w:date="2017-02-24T16:02:00Z">
            <w:rPr>
              <w:lang w:val="pt-BR"/>
            </w:rPr>
          </w:rPrChange>
        </w:rPr>
      </w:pPr>
      <w:bookmarkStart w:id="1165" w:name="_Toc475985103"/>
      <w:r w:rsidRPr="000B17C7">
        <w:rPr>
          <w:rPrChange w:id="1166" w:author="7809196g" w:date="2017-02-24T16:02:00Z">
            <w:rPr>
              <w:lang w:val="pt-BR"/>
            </w:rPr>
          </w:rPrChange>
        </w:rPr>
        <w:t>RÈGLES ET PRINCIPES COMPTABLES</w:t>
      </w:r>
      <w:bookmarkEnd w:id="1165"/>
    </w:p>
    <w:p w:rsidR="007240A5" w:rsidRPr="000B17C7" w:rsidRDefault="007240A5" w:rsidP="007240A5">
      <w:pPr>
        <w:rPr>
          <w:rPrChange w:id="1167" w:author="7809196g" w:date="2017-02-24T16:02:00Z">
            <w:rPr>
              <w:lang w:val="pt-BR"/>
            </w:rPr>
          </w:rPrChange>
        </w:rPr>
      </w:pPr>
    </w:p>
    <w:p w:rsidR="007240A5" w:rsidRPr="000B17C7" w:rsidRDefault="007240A5" w:rsidP="007240A5">
      <w:pPr>
        <w:rPr>
          <w:rPrChange w:id="1168" w:author="7809196g" w:date="2017-02-24T16:02:00Z">
            <w:rPr>
              <w:lang w:val="pt-BR"/>
            </w:rPr>
          </w:rPrChange>
        </w:rPr>
        <w:sectPr w:rsidR="007240A5" w:rsidRPr="000B17C7" w:rsidSect="00472908">
          <w:pgSz w:w="11906" w:h="16838" w:code="9"/>
          <w:pgMar w:top="567" w:right="1134" w:bottom="567" w:left="1134" w:header="567" w:footer="567" w:gutter="0"/>
          <w:cols w:space="708"/>
          <w:titlePg/>
          <w:docGrid w:linePitch="360"/>
        </w:sectPr>
      </w:pPr>
    </w:p>
    <w:p w:rsidR="008043F5" w:rsidRPr="00433360" w:rsidDel="006F5301" w:rsidRDefault="008043F5" w:rsidP="002E2B07">
      <w:pPr>
        <w:pStyle w:val="Titre3"/>
        <w:rPr>
          <w:del w:id="1169" w:author="7276693Z" w:date="2017-02-17T10:01:00Z"/>
        </w:rPr>
      </w:pPr>
      <w:del w:id="1170" w:author="7276693Z" w:date="2017-02-17T10:01:00Z">
        <w:r w:rsidRPr="000B17C7" w:rsidDel="006F5301">
          <w:delText>5.1</w:delText>
        </w:r>
        <w:r w:rsidRPr="00433360" w:rsidDel="006F5301">
          <w:delText xml:space="preserve"> Règles comptables </w:delText>
        </w:r>
      </w:del>
    </w:p>
    <w:p w:rsidR="008043F5" w:rsidRPr="00DD1009" w:rsidDel="009F6AC9" w:rsidRDefault="008043F5" w:rsidP="003C5673">
      <w:pPr>
        <w:rPr>
          <w:del w:id="1171" w:author="7276693Z" w:date="2016-12-20T15:05:00Z"/>
        </w:rPr>
      </w:pPr>
    </w:p>
    <w:p w:rsidR="008043F5" w:rsidRPr="00DD1009" w:rsidRDefault="008043F5" w:rsidP="00BF248D">
      <w:pPr>
        <w:pStyle w:val="Textedesaisie"/>
        <w:rPr>
          <w:color w:val="747678"/>
        </w:rPr>
      </w:pPr>
      <w:r w:rsidRPr="00DD1009">
        <w:rPr>
          <w:color w:val="747678"/>
        </w:rPr>
        <w:t xml:space="preserve">Depuis sa création au </w:t>
      </w:r>
      <w:del w:id="1172" w:author="MIALOT Stephane" w:date="2016-11-07T16:57:00Z">
        <w:r w:rsidRPr="00DD1009" w:rsidDel="00BA3FFA">
          <w:rPr>
            <w:color w:val="747678"/>
          </w:rPr>
          <w:delText>01/04/</w:delText>
        </w:r>
      </w:del>
      <w:ins w:id="1173" w:author="MIALOT Stephane" w:date="2016-11-07T16:57:00Z">
        <w:r w:rsidR="00BA3FFA" w:rsidRPr="00DD1009">
          <w:rPr>
            <w:color w:val="747678"/>
          </w:rPr>
          <w:t xml:space="preserve">1er avril </w:t>
        </w:r>
      </w:ins>
      <w:r w:rsidRPr="00DD1009">
        <w:rPr>
          <w:color w:val="747678"/>
        </w:rPr>
        <w:t xml:space="preserve">2009, la branche </w:t>
      </w:r>
      <w:r w:rsidR="0026008D" w:rsidRPr="00DD1009">
        <w:rPr>
          <w:color w:val="747678"/>
        </w:rPr>
        <w:t>SNCF Gares &amp; Connexions</w:t>
      </w:r>
      <w:r w:rsidRPr="00DD1009">
        <w:rPr>
          <w:color w:val="747678"/>
        </w:rPr>
        <w:t xml:space="preserve"> dispose de comptes séparés des autres branches de l’EPIC SNCF Mobilités. </w:t>
      </w:r>
      <w:del w:id="1174" w:author="MIALOT Stephane" w:date="2016-11-07T16:57:00Z">
        <w:r w:rsidRPr="00DD1009" w:rsidDel="00BA3FFA">
          <w:rPr>
            <w:color w:val="747678"/>
          </w:rPr>
          <w:delText>Ces comptes sont intégrés dans l’information financière de SNCF Mobilités.</w:delText>
        </w:r>
      </w:del>
    </w:p>
    <w:p w:rsidR="008043F5" w:rsidRPr="00DD1009" w:rsidRDefault="008043F5" w:rsidP="00BF248D">
      <w:pPr>
        <w:pStyle w:val="Textedesaisie"/>
        <w:rPr>
          <w:color w:val="747678"/>
        </w:rPr>
      </w:pPr>
      <w:r w:rsidRPr="00DD1009">
        <w:rPr>
          <w:color w:val="747678"/>
        </w:rPr>
        <w:t>L’article L 2123-1</w:t>
      </w:r>
      <w:ins w:id="1175" w:author="MIALOT Stephane" w:date="2016-11-16T18:48:00Z">
        <w:r w:rsidR="00D81649" w:rsidRPr="00DD1009">
          <w:rPr>
            <w:color w:val="747678"/>
          </w:rPr>
          <w:t>-1</w:t>
        </w:r>
      </w:ins>
      <w:r w:rsidRPr="00DD1009">
        <w:rPr>
          <w:color w:val="747678"/>
        </w:rPr>
        <w:t xml:space="preserve"> du Code des transports impose pour la gestion des gares une comptabilité séparée de celle de l’exploitation des services de transport. </w:t>
      </w:r>
    </w:p>
    <w:p w:rsidR="008043F5" w:rsidRPr="00DD1009" w:rsidRDefault="008043F5" w:rsidP="00BF248D">
      <w:pPr>
        <w:pStyle w:val="Textedesaisie"/>
        <w:rPr>
          <w:color w:val="747678"/>
        </w:rPr>
      </w:pPr>
      <w:r w:rsidRPr="00DD1009">
        <w:rPr>
          <w:color w:val="747678"/>
        </w:rPr>
        <w:t>En application de l’article L 2141-10 du même code, SNCF Mobilités, en tant qu’établissement public à caractère industriel et commercial</w:t>
      </w:r>
      <w:proofErr w:type="gramStart"/>
      <w:r w:rsidRPr="00DD1009">
        <w:rPr>
          <w:color w:val="747678"/>
        </w:rPr>
        <w:t>,«</w:t>
      </w:r>
      <w:proofErr w:type="gramEnd"/>
      <w:r w:rsidRPr="00DD1009">
        <w:rPr>
          <w:color w:val="747678"/>
        </w:rPr>
        <w:t xml:space="preserve"> </w:t>
      </w:r>
      <w:r w:rsidRPr="00DD1009">
        <w:rPr>
          <w:i/>
          <w:color w:val="747678"/>
        </w:rPr>
        <w:t>est soumise en matière de gestion financière et comptable aux règles applicables aux entreprises industrielles et commerciales</w:t>
      </w:r>
      <w:r w:rsidRPr="00DD1009">
        <w:rPr>
          <w:color w:val="747678"/>
        </w:rPr>
        <w:t xml:space="preserve"> ». Elle tient sa comptabilité conformément aux dispositions législatives et réglementaires en vigueur en France.</w:t>
      </w:r>
    </w:p>
    <w:p w:rsidR="00513F30" w:rsidRPr="00DD1009" w:rsidRDefault="008043F5" w:rsidP="00BF248D">
      <w:pPr>
        <w:pStyle w:val="Textedesaisie"/>
        <w:rPr>
          <w:ins w:id="1176" w:author="7276693Z" w:date="2017-02-17T10:01:00Z"/>
          <w:color w:val="747678"/>
        </w:rPr>
      </w:pPr>
      <w:r w:rsidRPr="00DD1009">
        <w:rPr>
          <w:color w:val="747678"/>
        </w:rPr>
        <w:t xml:space="preserve">Les comptes de la branche Gares et Connexions sont établis conformément au référentiel IFRS (International Financial </w:t>
      </w:r>
      <w:proofErr w:type="spellStart"/>
      <w:r w:rsidRPr="00DD1009">
        <w:rPr>
          <w:color w:val="747678"/>
        </w:rPr>
        <w:t>Reporting</w:t>
      </w:r>
      <w:proofErr w:type="spellEnd"/>
      <w:r w:rsidRPr="00DD1009">
        <w:rPr>
          <w:color w:val="747678"/>
        </w:rPr>
        <w:t xml:space="preserve"> Standards), tel qu'adopté dans l'Union Européenne.</w:t>
      </w:r>
    </w:p>
    <w:p w:rsidR="006F5301" w:rsidRPr="00DD1009" w:rsidRDefault="006F5301" w:rsidP="00BF248D">
      <w:pPr>
        <w:pStyle w:val="Textedesaisie"/>
        <w:rPr>
          <w:color w:val="747678"/>
        </w:rPr>
        <w:sectPr w:rsidR="006F5301" w:rsidRPr="00DD1009" w:rsidSect="00F86565">
          <w:type w:val="continuous"/>
          <w:pgSz w:w="11906" w:h="16838" w:code="9"/>
          <w:pgMar w:top="567" w:right="1134" w:bottom="567" w:left="1134" w:header="567" w:footer="567" w:gutter="0"/>
          <w:cols w:space="708"/>
          <w:titlePg/>
          <w:docGrid w:linePitch="360"/>
        </w:sectPr>
      </w:pPr>
    </w:p>
    <w:p w:rsidR="001359E1" w:rsidRPr="00DD1009" w:rsidDel="001359E1" w:rsidRDefault="001359E1" w:rsidP="00F86565">
      <w:pPr>
        <w:pStyle w:val="Textedesaisie"/>
        <w:rPr>
          <w:del w:id="1177" w:author="7276693Z" w:date="2016-12-05T18:00:00Z"/>
        </w:rPr>
      </w:pPr>
      <w:bookmarkStart w:id="1178" w:name="_Toc469319087"/>
      <w:bookmarkEnd w:id="1178"/>
    </w:p>
    <w:p w:rsidR="008043F5" w:rsidRPr="00DD1009" w:rsidDel="001359E1" w:rsidRDefault="008043F5" w:rsidP="00F86565">
      <w:pPr>
        <w:pStyle w:val="Textedesaisie"/>
        <w:rPr>
          <w:del w:id="1179" w:author="7276693Z" w:date="2016-12-05T17:58:00Z"/>
        </w:rPr>
      </w:pPr>
      <w:bookmarkStart w:id="1180" w:name="_Toc469319088"/>
      <w:bookmarkEnd w:id="1180"/>
    </w:p>
    <w:p w:rsidR="008043F5" w:rsidRPr="00DD1009" w:rsidDel="006F5301" w:rsidRDefault="00610737" w:rsidP="00F86565">
      <w:pPr>
        <w:pStyle w:val="Textedesaisie"/>
        <w:rPr>
          <w:del w:id="1181" w:author="7276693Z" w:date="2017-02-17T10:03:00Z"/>
        </w:rPr>
      </w:pPr>
      <w:del w:id="1182" w:author="7276693Z" w:date="2017-02-17T10:03:00Z">
        <w:r w:rsidRPr="00DD1009" w:rsidDel="006F5301">
          <w:delText>5.2</w:delText>
        </w:r>
        <w:r w:rsidR="008043F5" w:rsidRPr="00DD1009" w:rsidDel="006F5301">
          <w:delText xml:space="preserve"> </w:delText>
        </w:r>
      </w:del>
      <w:del w:id="1183" w:author="7276693Z" w:date="2017-02-17T10:02:00Z">
        <w:r w:rsidR="008043F5" w:rsidRPr="00DD1009" w:rsidDel="006F5301">
          <w:delText>Principes</w:delText>
        </w:r>
      </w:del>
      <w:del w:id="1184" w:author="7276693Z" w:date="2017-02-17T10:03:00Z">
        <w:r w:rsidR="008043F5" w:rsidRPr="00DD1009" w:rsidDel="006F5301">
          <w:delText xml:space="preserve"> comptables </w:delText>
        </w:r>
        <w:bookmarkStart w:id="1185" w:name="_Toc469319089"/>
        <w:bookmarkEnd w:id="1185"/>
      </w:del>
    </w:p>
    <w:p w:rsidR="008043F5" w:rsidRPr="00DD1009" w:rsidDel="001359E1" w:rsidRDefault="008043F5" w:rsidP="00F86565">
      <w:pPr>
        <w:pStyle w:val="Textedesaisie"/>
        <w:rPr>
          <w:del w:id="1186" w:author="7276693Z" w:date="2016-12-05T17:58:00Z"/>
        </w:rPr>
      </w:pPr>
      <w:bookmarkStart w:id="1187" w:name="_Toc469319090"/>
      <w:bookmarkEnd w:id="1187"/>
    </w:p>
    <w:p w:rsidR="008043F5" w:rsidRPr="00DD1009" w:rsidDel="001359E1" w:rsidRDefault="008043F5" w:rsidP="00F86565">
      <w:pPr>
        <w:pStyle w:val="Textedesaisie"/>
        <w:rPr>
          <w:del w:id="1188" w:author="7276693Z" w:date="2016-12-05T17:58:00Z"/>
        </w:rPr>
      </w:pPr>
      <w:del w:id="1189" w:author="7276693Z" w:date="2016-12-05T17:58:00Z">
        <w:r w:rsidRPr="00DD1009" w:rsidDel="001359E1">
          <w:delText>Comptabilisation du chiffre d’affaires et des autres produits</w:delText>
        </w:r>
        <w:bookmarkStart w:id="1190" w:name="_Toc469319091"/>
        <w:bookmarkEnd w:id="1190"/>
      </w:del>
    </w:p>
    <w:p w:rsidR="008043F5" w:rsidRPr="00DD1009" w:rsidDel="001359E1" w:rsidRDefault="008043F5" w:rsidP="00F86565">
      <w:pPr>
        <w:pStyle w:val="Textedesaisie"/>
        <w:rPr>
          <w:del w:id="1191" w:author="7276693Z" w:date="2016-12-05T17:58:00Z"/>
        </w:rPr>
      </w:pPr>
      <w:del w:id="1192" w:author="7276693Z" w:date="2016-12-05T17:58:00Z">
        <w:r w:rsidRPr="00DD1009" w:rsidDel="001359E1">
          <w:delText>La prestation de base (activité régulée)</w:delText>
        </w:r>
        <w:bookmarkStart w:id="1193" w:name="_Toc469319092"/>
        <w:bookmarkEnd w:id="1193"/>
      </w:del>
    </w:p>
    <w:p w:rsidR="008043F5" w:rsidRPr="00DD1009" w:rsidDel="001359E1" w:rsidRDefault="008043F5" w:rsidP="00F86565">
      <w:pPr>
        <w:pStyle w:val="Textedesaisie"/>
        <w:rPr>
          <w:del w:id="1194" w:author="7276693Z" w:date="2016-12-05T17:58:00Z"/>
        </w:rPr>
      </w:pPr>
      <w:del w:id="1195" w:author="7276693Z" w:date="2016-12-05T17:58:00Z">
        <w:r w:rsidRPr="00DD1009" w:rsidDel="001359E1">
          <w:delText>La prestation de base est globale et indivisible. Elle comporte les services suivants :</w:delText>
        </w:r>
        <w:bookmarkStart w:id="1196" w:name="_Toc469319093"/>
        <w:bookmarkEnd w:id="1196"/>
      </w:del>
    </w:p>
    <w:p w:rsidR="008043F5" w:rsidRPr="00DD1009" w:rsidDel="001359E1" w:rsidRDefault="008043F5" w:rsidP="00F86565">
      <w:pPr>
        <w:pStyle w:val="Textedesaisie"/>
        <w:rPr>
          <w:del w:id="1197" w:author="7276693Z" w:date="2016-12-05T17:58:00Z"/>
        </w:rPr>
      </w:pPr>
      <w:del w:id="1198" w:author="7276693Z" w:date="2016-12-05T17:58:00Z">
        <w:r w:rsidRPr="00DD1009" w:rsidDel="001359E1">
          <w:delText>la mise à disposition et l’entretien des infrastructures (liste d’équipements accessibles à toutes les entreprises ferroviaires ayant signé une convention d’accès</w:delText>
        </w:r>
        <w:r w:rsidR="000851CB" w:rsidRPr="00DD1009" w:rsidDel="001359E1">
          <w:delText xml:space="preserve"> </w:delText>
        </w:r>
        <w:r w:rsidRPr="00DD1009" w:rsidDel="001359E1">
          <w:delText xml:space="preserve">gare avec </w:delText>
        </w:r>
        <w:r w:rsidR="0026008D" w:rsidRPr="00DD1009" w:rsidDel="001359E1">
          <w:delText>SNCF Gares &amp; Connexions</w:delText>
        </w:r>
        <w:r w:rsidRPr="00DD1009" w:rsidDel="001359E1">
          <w:delText>),</w:delText>
        </w:r>
        <w:bookmarkStart w:id="1199" w:name="_Toc469319094"/>
        <w:bookmarkEnd w:id="1199"/>
      </w:del>
    </w:p>
    <w:p w:rsidR="008043F5" w:rsidRPr="00DD1009" w:rsidDel="001359E1" w:rsidRDefault="008043F5" w:rsidP="00F86565">
      <w:pPr>
        <w:pStyle w:val="Textedesaisie"/>
        <w:rPr>
          <w:del w:id="1200" w:author="7276693Z" w:date="2016-12-05T17:58:00Z"/>
        </w:rPr>
      </w:pPr>
      <w:del w:id="1201" w:author="7276693Z" w:date="2016-12-05T17:58:00Z">
        <w:r w:rsidRPr="00DD1009" w:rsidDel="001359E1">
          <w:delText>la mise à disposition des prestations nécessaires à l’accueil des voyageurs (accueil général, service d’assistance aux personnes à mobilité réduite, propreté, sûreté, sécurité…),</w:delText>
        </w:r>
        <w:bookmarkStart w:id="1202" w:name="_Toc469319095"/>
        <w:bookmarkEnd w:id="1202"/>
      </w:del>
    </w:p>
    <w:p w:rsidR="008043F5" w:rsidRPr="00DD1009" w:rsidDel="001359E1" w:rsidRDefault="008043F5" w:rsidP="00F86565">
      <w:pPr>
        <w:pStyle w:val="Textedesaisie"/>
        <w:rPr>
          <w:del w:id="1203" w:author="7276693Z" w:date="2016-12-05T17:58:00Z"/>
        </w:rPr>
      </w:pPr>
      <w:del w:id="1204" w:author="7276693Z" w:date="2016-12-05T17:58:00Z">
        <w:r w:rsidRPr="00DD1009" w:rsidDel="001359E1">
          <w:delText>la gestion opérationnelle des flux de voyageurs dans la gare,</w:delText>
        </w:r>
        <w:bookmarkStart w:id="1205" w:name="_Toc469319096"/>
        <w:bookmarkEnd w:id="1205"/>
      </w:del>
    </w:p>
    <w:p w:rsidR="003C5673" w:rsidRPr="00DD1009" w:rsidDel="001359E1" w:rsidRDefault="008043F5" w:rsidP="00F86565">
      <w:pPr>
        <w:pStyle w:val="Textedesaisie"/>
        <w:rPr>
          <w:del w:id="1206" w:author="7276693Z" w:date="2016-12-05T17:58:00Z"/>
        </w:rPr>
      </w:pPr>
      <w:del w:id="1207" w:author="7276693Z" w:date="2016-12-05T17:58:00Z">
        <w:r w:rsidRPr="00DD1009" w:rsidDel="001359E1">
          <w:delText>la mise à disposition d’informations aux voyageurs, sur la gare (plans, signalétique, horloges…) et sur leur voyage (horaires, numéro et composition des trains, information conjoncturelle…).</w:delText>
        </w:r>
        <w:bookmarkStart w:id="1208" w:name="_Toc469319097"/>
        <w:bookmarkEnd w:id="1208"/>
      </w:del>
    </w:p>
    <w:p w:rsidR="008043F5" w:rsidRPr="00DD1009" w:rsidDel="001359E1" w:rsidRDefault="003C5673" w:rsidP="00F86565">
      <w:pPr>
        <w:pStyle w:val="Textedesaisie"/>
        <w:rPr>
          <w:del w:id="1209" w:author="7276693Z" w:date="2016-12-05T17:58:00Z"/>
        </w:rPr>
      </w:pPr>
      <w:del w:id="1210" w:author="7276693Z" w:date="2016-12-05T17:58:00Z">
        <w:r w:rsidRPr="00DD1009" w:rsidDel="001359E1">
          <w:br w:type="page"/>
        </w:r>
      </w:del>
    </w:p>
    <w:p w:rsidR="008043F5" w:rsidRPr="00DD1009" w:rsidDel="001359E1" w:rsidRDefault="008043F5" w:rsidP="00F86565">
      <w:pPr>
        <w:pStyle w:val="Textedesaisie"/>
        <w:rPr>
          <w:del w:id="1211" w:author="7276693Z" w:date="2016-12-05T17:58:00Z"/>
        </w:rPr>
      </w:pPr>
      <w:del w:id="1212" w:author="7276693Z" w:date="2016-12-05T17:58:00Z">
        <w:r w:rsidRPr="00DD1009" w:rsidDel="001359E1">
          <w:delText>Les prestations non ferroviaires : la mise à disposition d’espaces (activités non régulées)</w:delText>
        </w:r>
        <w:bookmarkStart w:id="1213" w:name="_Toc469319098"/>
        <w:bookmarkEnd w:id="1213"/>
      </w:del>
    </w:p>
    <w:p w:rsidR="008043F5" w:rsidRPr="00DD1009" w:rsidDel="001359E1" w:rsidRDefault="008043F5" w:rsidP="00F86565">
      <w:pPr>
        <w:pStyle w:val="Textedesaisie"/>
        <w:rPr>
          <w:del w:id="1214" w:author="7276693Z" w:date="2016-12-05T17:58:00Z"/>
        </w:rPr>
      </w:pPr>
      <w:del w:id="1215" w:author="7276693Z" w:date="2016-12-05T17:58:00Z">
        <w:r w:rsidRPr="00DD1009" w:rsidDel="001359E1">
          <w:delText>Les produits comptabilisés au titre de la mise à disposition d’espaces sont les loyers perçus suite à la mise à disposition de certains espaces en gare liés au domaine ferroviaire (surfaces occupées par les équipes de surveillance et gardiennage …).</w:delText>
        </w:r>
        <w:bookmarkStart w:id="1216" w:name="_Toc469319099"/>
        <w:bookmarkEnd w:id="1216"/>
      </w:del>
    </w:p>
    <w:p w:rsidR="008043F5" w:rsidRPr="00DD1009" w:rsidDel="001359E1" w:rsidRDefault="008043F5" w:rsidP="00F86565">
      <w:pPr>
        <w:pStyle w:val="Textedesaisie"/>
        <w:rPr>
          <w:del w:id="1217" w:author="7276693Z" w:date="2016-12-05T17:58:00Z"/>
        </w:rPr>
      </w:pPr>
      <w:del w:id="1218" w:author="7276693Z" w:date="2016-12-05T17:58:00Z">
        <w:r w:rsidRPr="00DD1009" w:rsidDel="001359E1">
          <w:delText xml:space="preserve">Les modalités de mise à disposition de locaux par </w:delText>
        </w:r>
        <w:r w:rsidR="0026008D" w:rsidRPr="00DD1009" w:rsidDel="001359E1">
          <w:delText>SNCF Gares &amp; Connexions</w:delText>
        </w:r>
        <w:r w:rsidRPr="00DD1009" w:rsidDel="001359E1">
          <w:delText xml:space="preserve"> aux autres activités de SNCF Mobilités relèvent de la règle de gestion concernant les locations en gare. </w:delText>
        </w:r>
        <w:bookmarkStart w:id="1219" w:name="_Toc469319100"/>
        <w:bookmarkEnd w:id="1219"/>
      </w:del>
    </w:p>
    <w:p w:rsidR="008043F5" w:rsidRPr="00DD1009" w:rsidDel="001359E1" w:rsidRDefault="008043F5" w:rsidP="00F86565">
      <w:pPr>
        <w:pStyle w:val="Textedesaisie"/>
        <w:rPr>
          <w:del w:id="1220" w:author="7276693Z" w:date="2016-12-05T17:58:00Z"/>
        </w:rPr>
      </w:pPr>
      <w:del w:id="1221" w:author="7276693Z" w:date="2016-12-05T17:58:00Z">
        <w:r w:rsidRPr="00DD1009" w:rsidDel="001359E1">
          <w:delText>La facturation aux locataires couvre les différents cas d’occupation de locaux en gare, à savoir les 168 gares principales et les gares de moindre importance. Pour les premières, les loyers sont différenciés selon le type de zone (zone immobilière et zone « cœur de gare ») et les surfaces occupées par les locataires ; un forfait de charges communes est appliqué en sus de la redevance. Pour les secondes, la facturation est fondée sur un prix de marché immobilier auquel viennent s’ajouter un forfait de charges communes et des frais de gestion.</w:delText>
        </w:r>
        <w:bookmarkStart w:id="1222" w:name="_Toc469319101"/>
        <w:bookmarkEnd w:id="1222"/>
      </w:del>
    </w:p>
    <w:p w:rsidR="008043F5" w:rsidRPr="00DD1009" w:rsidDel="001359E1" w:rsidRDefault="008043F5" w:rsidP="00F86565">
      <w:pPr>
        <w:pStyle w:val="Textedesaisie"/>
        <w:rPr>
          <w:del w:id="1223" w:author="7276693Z" w:date="2016-12-05T17:58:00Z"/>
        </w:rPr>
      </w:pPr>
      <w:del w:id="1224" w:author="7276693Z" w:date="2016-12-05T17:58:00Z">
        <w:r w:rsidRPr="00DD1009" w:rsidDel="001359E1">
          <w:delText>Charges d’exploitation directes</w:delText>
        </w:r>
        <w:bookmarkStart w:id="1225" w:name="_Toc469319102"/>
        <w:bookmarkEnd w:id="1225"/>
      </w:del>
    </w:p>
    <w:p w:rsidR="008043F5" w:rsidRPr="00DD1009" w:rsidDel="001359E1" w:rsidRDefault="008043F5" w:rsidP="00F86565">
      <w:pPr>
        <w:pStyle w:val="Textedesaisie"/>
        <w:rPr>
          <w:del w:id="1226" w:author="7276693Z" w:date="2016-12-05T17:58:00Z"/>
        </w:rPr>
      </w:pPr>
      <w:del w:id="1227" w:author="7276693Z" w:date="2016-12-05T17:58:00Z">
        <w:r w:rsidRPr="00DD1009" w:rsidDel="001359E1">
          <w:delText>Achats et charges externes (hors énergie et fluides) ;</w:delText>
        </w:r>
        <w:bookmarkStart w:id="1228" w:name="_Toc469319103"/>
        <w:bookmarkEnd w:id="1228"/>
      </w:del>
    </w:p>
    <w:p w:rsidR="008043F5" w:rsidRPr="00DD1009" w:rsidDel="001359E1" w:rsidRDefault="008043F5" w:rsidP="00F86565">
      <w:pPr>
        <w:pStyle w:val="Textedesaisie"/>
        <w:rPr>
          <w:del w:id="1229" w:author="7276693Z" w:date="2016-12-05T17:58:00Z"/>
        </w:rPr>
      </w:pPr>
      <w:del w:id="1230" w:author="7276693Z" w:date="2016-12-05T17:58:00Z">
        <w:r w:rsidRPr="00DD1009" w:rsidDel="001359E1">
          <w:delText>charges de personnel directes comprenant :</w:delText>
        </w:r>
        <w:bookmarkStart w:id="1231" w:name="_Toc469319104"/>
        <w:bookmarkEnd w:id="1231"/>
      </w:del>
    </w:p>
    <w:p w:rsidR="008043F5" w:rsidRPr="00DD1009" w:rsidDel="001359E1" w:rsidRDefault="008043F5" w:rsidP="00F86565">
      <w:pPr>
        <w:pStyle w:val="Textedesaisie"/>
        <w:rPr>
          <w:del w:id="1232" w:author="7276693Z" w:date="2016-12-05T17:58:00Z"/>
        </w:rPr>
      </w:pPr>
      <w:del w:id="1233" w:author="7276693Z" w:date="2016-12-05T17:58:00Z">
        <w:r w:rsidRPr="00DD1009" w:rsidDel="001359E1">
          <w:delText xml:space="preserve">l’ensemble des rémunérations du personnel de </w:delText>
        </w:r>
        <w:r w:rsidR="0026008D" w:rsidRPr="00DD1009" w:rsidDel="001359E1">
          <w:delText>SNCF Gares &amp; Connexions</w:delText>
        </w:r>
        <w:r w:rsidRPr="00DD1009" w:rsidDel="001359E1">
          <w:delText xml:space="preserve"> (y compris congés payés, RTT, repos compensateurs et remboursements de frais),</w:delText>
        </w:r>
        <w:bookmarkStart w:id="1234" w:name="_Toc469319105"/>
        <w:bookmarkEnd w:id="1234"/>
      </w:del>
    </w:p>
    <w:p w:rsidR="008043F5" w:rsidRPr="00DD1009" w:rsidDel="001359E1" w:rsidRDefault="008043F5" w:rsidP="00F86565">
      <w:pPr>
        <w:pStyle w:val="Textedesaisie"/>
        <w:rPr>
          <w:del w:id="1235" w:author="7276693Z" w:date="2016-12-05T17:58:00Z"/>
        </w:rPr>
      </w:pPr>
      <w:del w:id="1236" w:author="7276693Z" w:date="2016-12-05T17:58:00Z">
        <w:r w:rsidRPr="00DD1009" w:rsidDel="001359E1">
          <w:delText>les charges liées à ces rémunérations (cotisations de sécurité sociale, cotisations aux mutuelles…),</w:delText>
        </w:r>
        <w:bookmarkStart w:id="1237" w:name="_Toc469319106"/>
        <w:bookmarkEnd w:id="1237"/>
      </w:del>
    </w:p>
    <w:p w:rsidR="008043F5" w:rsidRPr="00DD1009" w:rsidDel="001359E1" w:rsidRDefault="008043F5" w:rsidP="00F86565">
      <w:pPr>
        <w:pStyle w:val="Textedesaisie"/>
        <w:rPr>
          <w:del w:id="1238" w:author="7276693Z" w:date="2016-12-05T17:58:00Z"/>
        </w:rPr>
      </w:pPr>
      <w:del w:id="1239" w:author="7276693Z" w:date="2016-12-05T17:58:00Z">
        <w:r w:rsidRPr="00DD1009" w:rsidDel="001359E1">
          <w:delText>les avantages du personnel ;</w:delText>
        </w:r>
        <w:bookmarkStart w:id="1240" w:name="_Toc469319107"/>
        <w:bookmarkEnd w:id="1240"/>
      </w:del>
    </w:p>
    <w:p w:rsidR="008043F5" w:rsidRPr="00DD1009" w:rsidDel="001359E1" w:rsidRDefault="008043F5" w:rsidP="00F86565">
      <w:pPr>
        <w:pStyle w:val="Textedesaisie"/>
        <w:rPr>
          <w:del w:id="1241" w:author="7276693Z" w:date="2016-12-05T17:58:00Z"/>
        </w:rPr>
      </w:pPr>
      <w:del w:id="1242" w:author="7276693Z" w:date="2016-12-05T17:58:00Z">
        <w:r w:rsidRPr="00DD1009" w:rsidDel="001359E1">
          <w:delText>dotations aux amortissements.</w:delText>
        </w:r>
        <w:bookmarkStart w:id="1243" w:name="_Toc469319108"/>
        <w:bookmarkEnd w:id="1243"/>
      </w:del>
    </w:p>
    <w:p w:rsidR="008043F5" w:rsidRPr="00DD1009" w:rsidDel="001359E1" w:rsidRDefault="008043F5" w:rsidP="00F86565">
      <w:pPr>
        <w:pStyle w:val="Textedesaisie"/>
        <w:rPr>
          <w:del w:id="1244" w:author="7276693Z" w:date="2016-12-05T17:58:00Z"/>
        </w:rPr>
      </w:pPr>
      <w:del w:id="1245" w:author="7276693Z" w:date="2016-12-05T17:58:00Z">
        <w:r w:rsidRPr="00DD1009" w:rsidDel="001359E1">
          <w:delText>Prestations facturées par d’autres activités et domaines, internes au groupe SNCF</w:delText>
        </w:r>
        <w:bookmarkStart w:id="1246" w:name="_Toc469319109"/>
        <w:bookmarkEnd w:id="1246"/>
      </w:del>
    </w:p>
    <w:p w:rsidR="008043F5" w:rsidRPr="00DD1009" w:rsidDel="001359E1" w:rsidRDefault="008043F5" w:rsidP="00F86565">
      <w:pPr>
        <w:pStyle w:val="Textedesaisie"/>
        <w:rPr>
          <w:del w:id="1247" w:author="7276693Z" w:date="2016-12-05T17:58:00Z"/>
        </w:rPr>
      </w:pPr>
      <w:del w:id="1248" w:author="7276693Z" w:date="2016-12-05T17:58:00Z">
        <w:r w:rsidRPr="00DD1009" w:rsidDel="001359E1">
          <w:delText xml:space="preserve">Gardiennage et surveillance ; </w:delText>
        </w:r>
        <w:bookmarkStart w:id="1249" w:name="_Toc469319110"/>
        <w:bookmarkEnd w:id="1249"/>
      </w:del>
    </w:p>
    <w:p w:rsidR="008043F5" w:rsidRPr="00DD1009" w:rsidDel="001359E1" w:rsidRDefault="008043F5" w:rsidP="00F86565">
      <w:pPr>
        <w:pStyle w:val="Textedesaisie"/>
        <w:rPr>
          <w:del w:id="1250" w:author="7276693Z" w:date="2016-12-05T17:58:00Z"/>
        </w:rPr>
      </w:pPr>
      <w:del w:id="1251" w:author="7276693Z" w:date="2016-12-05T17:58:00Z">
        <w:r w:rsidRPr="00DD1009" w:rsidDel="001359E1">
          <w:delText>charges de services en gare ;</w:delText>
        </w:r>
        <w:bookmarkStart w:id="1252" w:name="_Toc469319111"/>
        <w:bookmarkEnd w:id="1252"/>
      </w:del>
    </w:p>
    <w:p w:rsidR="008043F5" w:rsidRPr="00DD1009" w:rsidDel="001359E1" w:rsidRDefault="008043F5" w:rsidP="00F86565">
      <w:pPr>
        <w:pStyle w:val="Textedesaisie"/>
        <w:rPr>
          <w:del w:id="1253" w:author="7276693Z" w:date="2016-12-05T17:58:00Z"/>
        </w:rPr>
      </w:pPr>
      <w:del w:id="1254" w:author="7276693Z" w:date="2016-12-05T17:58:00Z">
        <w:r w:rsidRPr="00DD1009" w:rsidDel="001359E1">
          <w:delText xml:space="preserve">loyers internes ; </w:delText>
        </w:r>
        <w:bookmarkStart w:id="1255" w:name="_Toc469319112"/>
        <w:bookmarkEnd w:id="1255"/>
      </w:del>
    </w:p>
    <w:p w:rsidR="008043F5" w:rsidRPr="00DD1009" w:rsidDel="001359E1" w:rsidRDefault="008043F5" w:rsidP="00F86565">
      <w:pPr>
        <w:pStyle w:val="Textedesaisie"/>
        <w:rPr>
          <w:del w:id="1256" w:author="7276693Z" w:date="2016-12-05T17:58:00Z"/>
        </w:rPr>
      </w:pPr>
      <w:del w:id="1257" w:author="7276693Z" w:date="2016-12-05T17:58:00Z">
        <w:r w:rsidRPr="00DD1009" w:rsidDel="001359E1">
          <w:delText xml:space="preserve">autres prestations ; </w:delText>
        </w:r>
        <w:bookmarkStart w:id="1258" w:name="_Toc469319113"/>
        <w:bookmarkEnd w:id="1258"/>
      </w:del>
    </w:p>
    <w:p w:rsidR="008043F5" w:rsidRPr="00DD1009" w:rsidDel="001359E1" w:rsidRDefault="008043F5" w:rsidP="00F86565">
      <w:pPr>
        <w:pStyle w:val="Textedesaisie"/>
        <w:rPr>
          <w:del w:id="1259" w:author="7276693Z" w:date="2016-12-05T17:58:00Z"/>
        </w:rPr>
      </w:pPr>
      <w:del w:id="1260" w:author="7276693Z" w:date="2016-12-05T17:58:00Z">
        <w:r w:rsidRPr="00DD1009" w:rsidDel="001359E1">
          <w:delText>frais financiers ;</w:delText>
        </w:r>
        <w:r w:rsidR="00D6299A" w:rsidRPr="00DD1009" w:rsidDel="001359E1">
          <w:delText xml:space="preserve"> </w:delText>
        </w:r>
        <w:bookmarkStart w:id="1261" w:name="_Toc469319114"/>
        <w:bookmarkEnd w:id="1261"/>
      </w:del>
    </w:p>
    <w:p w:rsidR="008043F5" w:rsidRPr="00DD1009" w:rsidDel="001359E1" w:rsidRDefault="008043F5" w:rsidP="00F86565">
      <w:pPr>
        <w:pStyle w:val="Textedesaisie"/>
        <w:rPr>
          <w:del w:id="1262" w:author="7276693Z" w:date="2016-12-05T17:58:00Z"/>
        </w:rPr>
      </w:pPr>
      <w:del w:id="1263" w:author="7276693Z" w:date="2016-12-05T17:58:00Z">
        <w:r w:rsidRPr="00DD1009" w:rsidDel="001359E1">
          <w:delText>impôt sur les sociétés (interne).</w:delText>
        </w:r>
        <w:bookmarkStart w:id="1264" w:name="_Toc469319115"/>
        <w:bookmarkEnd w:id="1264"/>
      </w:del>
    </w:p>
    <w:p w:rsidR="008043F5" w:rsidRPr="00DD1009" w:rsidDel="001359E1" w:rsidRDefault="008043F5" w:rsidP="00F86565">
      <w:pPr>
        <w:pStyle w:val="Textedesaisie"/>
        <w:rPr>
          <w:del w:id="1265" w:author="7276693Z" w:date="2016-12-05T17:58:00Z"/>
        </w:rPr>
      </w:pPr>
      <w:del w:id="1266" w:author="7276693Z" w:date="2016-12-05T17:58:00Z">
        <w:r w:rsidRPr="00DD1009" w:rsidDel="001359E1">
          <w:delText>Charges réparties</w:delText>
        </w:r>
        <w:bookmarkStart w:id="1267" w:name="_Toc469319116"/>
        <w:bookmarkEnd w:id="1267"/>
      </w:del>
    </w:p>
    <w:p w:rsidR="008043F5" w:rsidRPr="00DD1009" w:rsidDel="001359E1" w:rsidRDefault="008043F5" w:rsidP="00F86565">
      <w:pPr>
        <w:pStyle w:val="Textedesaisie"/>
        <w:rPr>
          <w:del w:id="1268" w:author="7276693Z" w:date="2016-12-05T17:58:00Z"/>
        </w:rPr>
      </w:pPr>
      <w:del w:id="1269" w:author="7276693Z" w:date="2016-12-05T17:58:00Z">
        <w:r w:rsidRPr="00DD1009" w:rsidDel="001359E1">
          <w:delText xml:space="preserve">Frais annexes de personnel ; </w:delText>
        </w:r>
        <w:bookmarkStart w:id="1270" w:name="_Toc469319117"/>
        <w:bookmarkEnd w:id="1270"/>
      </w:del>
    </w:p>
    <w:p w:rsidR="008043F5" w:rsidRPr="00DD1009" w:rsidDel="001359E1" w:rsidRDefault="008043F5" w:rsidP="00F86565">
      <w:pPr>
        <w:pStyle w:val="Textedesaisie"/>
        <w:rPr>
          <w:del w:id="1271" w:author="7276693Z" w:date="2016-12-05T17:58:00Z"/>
        </w:rPr>
      </w:pPr>
      <w:del w:id="1272" w:author="7276693Z" w:date="2016-12-05T17:58:00Z">
        <w:r w:rsidRPr="00DD1009" w:rsidDel="001359E1">
          <w:delText xml:space="preserve">autres charges de personnel réparties ; </w:delText>
        </w:r>
        <w:bookmarkStart w:id="1273" w:name="_Toc469319118"/>
        <w:bookmarkEnd w:id="1273"/>
      </w:del>
    </w:p>
    <w:p w:rsidR="008043F5" w:rsidRPr="00DD1009" w:rsidDel="001359E1" w:rsidRDefault="008043F5" w:rsidP="00F86565">
      <w:pPr>
        <w:pStyle w:val="Textedesaisie"/>
        <w:rPr>
          <w:del w:id="1274" w:author="7276693Z" w:date="2016-12-05T17:58:00Z"/>
        </w:rPr>
      </w:pPr>
      <w:del w:id="1275" w:author="7276693Z" w:date="2016-12-05T17:58:00Z">
        <w:r w:rsidRPr="00DD1009" w:rsidDel="001359E1">
          <w:delText xml:space="preserve">frais de structure de l’EPIC SNCF Mobilités et du Groupe SNCF ; </w:delText>
        </w:r>
        <w:bookmarkStart w:id="1276" w:name="_Toc469319119"/>
        <w:bookmarkEnd w:id="1276"/>
      </w:del>
    </w:p>
    <w:p w:rsidR="008043F5" w:rsidRPr="00DD1009" w:rsidDel="001359E1" w:rsidRDefault="008043F5" w:rsidP="00F86565">
      <w:pPr>
        <w:pStyle w:val="Textedesaisie"/>
        <w:rPr>
          <w:del w:id="1277" w:author="7276693Z" w:date="2016-12-05T17:58:00Z"/>
        </w:rPr>
      </w:pPr>
      <w:del w:id="1278" w:author="7276693Z" w:date="2016-12-05T17:58:00Z">
        <w:r w:rsidRPr="00DD1009" w:rsidDel="001359E1">
          <w:delText>impôts et taxes.</w:delText>
        </w:r>
        <w:bookmarkStart w:id="1279" w:name="_Toc469319120"/>
        <w:bookmarkEnd w:id="1279"/>
      </w:del>
    </w:p>
    <w:p w:rsidR="008043F5" w:rsidRPr="00DD1009" w:rsidDel="001359E1" w:rsidRDefault="008043F5" w:rsidP="00F86565">
      <w:pPr>
        <w:pStyle w:val="Textedesaisie"/>
        <w:rPr>
          <w:del w:id="1280" w:author="7276693Z" w:date="2016-12-05T17:58:00Z"/>
        </w:rPr>
      </w:pPr>
      <w:del w:id="1281" w:author="7276693Z" w:date="2016-12-05T17:58:00Z">
        <w:r w:rsidRPr="00DD1009" w:rsidDel="001359E1">
          <w:delText>Immobilisations incorporelles</w:delText>
        </w:r>
        <w:bookmarkStart w:id="1282" w:name="_Toc469319121"/>
        <w:bookmarkEnd w:id="1282"/>
      </w:del>
    </w:p>
    <w:p w:rsidR="003C5673" w:rsidRPr="00DD1009" w:rsidDel="001359E1" w:rsidRDefault="008043F5" w:rsidP="00F86565">
      <w:pPr>
        <w:pStyle w:val="Textedesaisie"/>
        <w:rPr>
          <w:del w:id="1283" w:author="7276693Z" w:date="2016-12-05T17:58:00Z"/>
        </w:rPr>
      </w:pPr>
      <w:del w:id="1284" w:author="7276693Z" w:date="2016-12-05T17:58:00Z">
        <w:r w:rsidRPr="00DD1009" w:rsidDel="001359E1">
          <w:delText>Les immobilisations incorporelles sont composées des logiciels acquis et créés par l’entreprise pour elle-même. Elles sont comptabilisées à leur coût historique et sont amorties sur une durée probable d’utilisation n’excédant pas 5 ans, sauf exception en lien avec la dur</w:delText>
        </w:r>
        <w:r w:rsidR="003C5673" w:rsidRPr="00DD1009" w:rsidDel="001359E1">
          <w:delText>ée d’utilisation des logiciels.</w:delText>
        </w:r>
        <w:bookmarkStart w:id="1285" w:name="_Toc469319122"/>
        <w:bookmarkEnd w:id="1285"/>
      </w:del>
    </w:p>
    <w:p w:rsidR="008043F5" w:rsidRPr="00DD1009" w:rsidDel="001359E1" w:rsidRDefault="008043F5" w:rsidP="00F86565">
      <w:pPr>
        <w:pStyle w:val="Textedesaisie"/>
        <w:rPr>
          <w:del w:id="1286" w:author="7276693Z" w:date="2016-12-05T17:58:00Z"/>
        </w:rPr>
      </w:pPr>
      <w:del w:id="1287" w:author="7276693Z" w:date="2016-12-05T17:58:00Z">
        <w:r w:rsidRPr="00DD1009" w:rsidDel="001359E1">
          <w:delText>Régime de possession par SNCF des biens immobiliers remis en jouissance par l’Etat</w:delText>
        </w:r>
        <w:bookmarkStart w:id="1288" w:name="_Toc469319123"/>
        <w:bookmarkEnd w:id="1288"/>
      </w:del>
    </w:p>
    <w:p w:rsidR="008043F5" w:rsidRPr="00DD1009" w:rsidDel="001359E1" w:rsidRDefault="008043F5" w:rsidP="00F86565">
      <w:pPr>
        <w:pStyle w:val="Textedesaisie"/>
        <w:rPr>
          <w:del w:id="1289" w:author="7276693Z" w:date="2016-12-05T17:58:00Z"/>
        </w:rPr>
      </w:pPr>
      <w:del w:id="1290" w:author="7276693Z" w:date="2016-12-05T17:58:00Z">
        <w:r w:rsidRPr="00DD1009" w:rsidDel="001359E1">
          <w:delText xml:space="preserve">La Loi d’Orientation des Transports Intérieurs (LOTI), partiellement remplacée par le Code des transports du 28 octobre 2010, fixe les conditions de possession du domaine confié au Groupe SNCF. </w:delText>
        </w:r>
        <w:bookmarkStart w:id="1291" w:name="_Toc469319124"/>
        <w:bookmarkEnd w:id="1291"/>
      </w:del>
    </w:p>
    <w:p w:rsidR="008043F5" w:rsidRPr="00DD1009" w:rsidDel="001359E1" w:rsidRDefault="008043F5" w:rsidP="00F86565">
      <w:pPr>
        <w:pStyle w:val="Textedesaisie"/>
        <w:rPr>
          <w:del w:id="1292" w:author="7276693Z" w:date="2016-12-05T17:58:00Z"/>
        </w:rPr>
      </w:pPr>
      <w:del w:id="1293" w:author="7276693Z" w:date="2016-12-05T17:58:00Z">
        <w:r w:rsidRPr="00DD1009" w:rsidDel="001359E1">
          <w:delText xml:space="preserve">Le 01/01/1983, à la création de l’établissement public industriel et commercial, SNCF, les biens immobiliers, antérieurement concédés à la société anonyme d’économie mixte à laquelle il succédait, lui ont été remis en dotation. </w:delText>
        </w:r>
        <w:bookmarkStart w:id="1294" w:name="_Toc469319125"/>
        <w:bookmarkEnd w:id="1294"/>
      </w:del>
    </w:p>
    <w:p w:rsidR="008043F5" w:rsidRPr="00DD1009" w:rsidDel="001359E1" w:rsidRDefault="008043F5" w:rsidP="00F86565">
      <w:pPr>
        <w:pStyle w:val="Textedesaisie"/>
        <w:rPr>
          <w:del w:id="1295" w:author="7276693Z" w:date="2016-12-05T17:58:00Z"/>
        </w:rPr>
      </w:pPr>
      <w:del w:id="1296" w:author="7276693Z" w:date="2016-12-05T17:58:00Z">
        <w:r w:rsidRPr="00DD1009" w:rsidDel="001359E1">
          <w:delText>Ces biens, mis à disposition par l’Etat, sans transfert de propriété, sont inscrits à l’actif du bilan de l’EPIC SNCF Mobilités aux comptes d’immobilisations appropriés afin d’apprécier la réalité économique de la gestion de l’Entreprise.</w:delText>
        </w:r>
        <w:bookmarkStart w:id="1297" w:name="_Toc469319126"/>
        <w:bookmarkEnd w:id="1297"/>
      </w:del>
    </w:p>
    <w:p w:rsidR="008043F5" w:rsidRPr="00DD1009" w:rsidDel="001359E1" w:rsidRDefault="008043F5" w:rsidP="00F86565">
      <w:pPr>
        <w:pStyle w:val="Textedesaisie"/>
        <w:rPr>
          <w:del w:id="1298" w:author="7276693Z" w:date="2016-12-05T17:58:00Z"/>
        </w:rPr>
      </w:pPr>
      <w:del w:id="1299" w:author="7276693Z" w:date="2016-12-05T17:58:00Z">
        <w:r w:rsidRPr="00DD1009" w:rsidDel="001359E1">
          <w:delText>Sous réserve des dispositions légales applicables aux ouvrages déclarés d’intérêt général ou d’utilité publique, l’établissement public exerce tous les pouvoirs de gestion sur les biens immobiliers qui lui sont remis ou qu’il acquiert.</w:delText>
        </w:r>
        <w:bookmarkStart w:id="1300" w:name="_Toc469319127"/>
        <w:bookmarkEnd w:id="1300"/>
      </w:del>
    </w:p>
    <w:p w:rsidR="009757FE" w:rsidRPr="00DD1009" w:rsidDel="001359E1" w:rsidRDefault="008043F5" w:rsidP="00F86565">
      <w:pPr>
        <w:pStyle w:val="Textedesaisie"/>
        <w:rPr>
          <w:del w:id="1301" w:author="7276693Z" w:date="2016-12-05T17:58:00Z"/>
        </w:rPr>
      </w:pPr>
      <w:del w:id="1302" w:author="7276693Z" w:date="2016-12-05T17:58:00Z">
        <w:r w:rsidRPr="00DD1009" w:rsidDel="001359E1">
          <w:delText>Les biens immobiliers détenus par l’établissement public qui cessent d’être affectés à la poursuite de ses missions ou qui font partie du domaine privé peuvent recevoir une autre affectation domaniale ou être aliénés par l’établissement public à son profit. Le bien, s’il dépend du domaine public ferroviaire, doit au préalable être déclassé par décision du ministre en charge des transports.</w:delText>
        </w:r>
        <w:bookmarkStart w:id="1303" w:name="_Toc469319128"/>
        <w:bookmarkEnd w:id="1303"/>
      </w:del>
    </w:p>
    <w:p w:rsidR="009757FE" w:rsidRPr="00DD1009" w:rsidDel="001359E1" w:rsidRDefault="009757FE" w:rsidP="00F86565">
      <w:pPr>
        <w:pStyle w:val="Textedesaisie"/>
        <w:rPr>
          <w:del w:id="1304" w:author="7276693Z" w:date="2016-12-05T17:58:00Z"/>
        </w:rPr>
      </w:pPr>
      <w:del w:id="1305" w:author="7276693Z" w:date="2016-12-05T17:58:00Z">
        <w:r w:rsidRPr="00DD1009" w:rsidDel="001359E1">
          <w:delText xml:space="preserve">Biens propres </w:delText>
        </w:r>
        <w:bookmarkStart w:id="1306" w:name="_Toc469319129"/>
        <w:bookmarkEnd w:id="1306"/>
      </w:del>
    </w:p>
    <w:p w:rsidR="009757FE" w:rsidRPr="00DD1009" w:rsidDel="001359E1" w:rsidRDefault="009757FE" w:rsidP="00F86565">
      <w:pPr>
        <w:pStyle w:val="Textedesaisie"/>
        <w:rPr>
          <w:del w:id="1307" w:author="7276693Z" w:date="2016-12-05T17:58:00Z"/>
        </w:rPr>
      </w:pPr>
      <w:del w:id="1308" w:author="7276693Z" w:date="2016-12-05T17:58:00Z">
        <w:r w:rsidRPr="00DD1009" w:rsidDel="001359E1">
          <w:delText>Les immobilisations corporelles acquises en pleine propriété ou en location financement ou les immobilisations corporelles produites figurent à l’actif du bilan à leur coût d’acquisition ou à leur coût de production. Dans ce dernier cas, les immobilisations corporelles comprennent le coût des matières et de la main-d’œuvre utilisées.</w:delText>
        </w:r>
        <w:bookmarkStart w:id="1309" w:name="_Toc469319130"/>
        <w:bookmarkEnd w:id="1309"/>
      </w:del>
    </w:p>
    <w:p w:rsidR="009757FE" w:rsidRPr="00DD1009" w:rsidDel="001359E1" w:rsidRDefault="009757FE" w:rsidP="00F86565">
      <w:pPr>
        <w:pStyle w:val="Textedesaisie"/>
        <w:rPr>
          <w:del w:id="1310" w:author="7276693Z" w:date="2016-12-05T17:58:00Z"/>
        </w:rPr>
      </w:pPr>
      <w:del w:id="1311" w:author="7276693Z" w:date="2016-12-05T17:58:00Z">
        <w:r w:rsidRPr="00DD1009" w:rsidDel="001359E1">
          <w:delText>Les dépenses d’entretien et de réparation des immobilisations corporelles sont comptabilisées comme décrit ci-dessous.</w:delText>
        </w:r>
        <w:r w:rsidR="00D6299A" w:rsidRPr="00DD1009" w:rsidDel="001359E1">
          <w:delText xml:space="preserve"> </w:delText>
        </w:r>
        <w:r w:rsidRPr="00DD1009" w:rsidDel="001359E1">
          <w:tab/>
        </w:r>
        <w:bookmarkStart w:id="1312" w:name="_Toc469319131"/>
        <w:bookmarkEnd w:id="1312"/>
      </w:del>
    </w:p>
    <w:p w:rsidR="009757FE" w:rsidRPr="00DD1009" w:rsidDel="001359E1" w:rsidRDefault="009757FE" w:rsidP="00F86565">
      <w:pPr>
        <w:pStyle w:val="Textedesaisie"/>
        <w:rPr>
          <w:del w:id="1313" w:author="7276693Z" w:date="2016-12-05T17:58:00Z"/>
        </w:rPr>
      </w:pPr>
      <w:del w:id="1314" w:author="7276693Z" w:date="2016-12-05T17:58:00Z">
        <w:r w:rsidRPr="00DD1009" w:rsidDel="001359E1">
          <w:delText>Pour les installations fixes, c'est-à-dire tout matériel et installation ne servant pas au transport sur rails de biens et de personnes :</w:delText>
        </w:r>
        <w:bookmarkStart w:id="1315" w:name="_Toc469319132"/>
        <w:bookmarkEnd w:id="1315"/>
      </w:del>
    </w:p>
    <w:p w:rsidR="009757FE" w:rsidRPr="00DD1009" w:rsidDel="001359E1" w:rsidRDefault="009757FE" w:rsidP="00F86565">
      <w:pPr>
        <w:pStyle w:val="Textedesaisie"/>
        <w:rPr>
          <w:del w:id="1316" w:author="7276693Z" w:date="2016-12-05T17:58:00Z"/>
        </w:rPr>
      </w:pPr>
      <w:del w:id="1317" w:author="7276693Z" w:date="2016-12-05T17:58:00Z">
        <w:r w:rsidRPr="00DD1009" w:rsidDel="001359E1">
          <w:delText xml:space="preserve">les charges d’entretien courant et de réparation (visites techniques, contrats de maintenance…) constituent des charges d’exploitation ; </w:delText>
        </w:r>
        <w:bookmarkStart w:id="1318" w:name="_Toc469319133"/>
        <w:bookmarkEnd w:id="1318"/>
      </w:del>
    </w:p>
    <w:p w:rsidR="009757FE" w:rsidRPr="00DD1009" w:rsidDel="001359E1" w:rsidRDefault="009757FE" w:rsidP="00F86565">
      <w:pPr>
        <w:pStyle w:val="Textedesaisie"/>
        <w:rPr>
          <w:del w:id="1319" w:author="7276693Z" w:date="2016-12-05T17:58:00Z"/>
        </w:rPr>
      </w:pPr>
      <w:del w:id="1320" w:author="7276693Z" w:date="2016-12-05T17:58:00Z">
        <w:r w:rsidRPr="00DD1009" w:rsidDel="001359E1">
          <w:delText>les dépenses relatives aux programmes pluriannuels de gros entretien des constructions sont immobilisées en procédant au renouvellement partiel ou total de chaque composant concerné.</w:delText>
        </w:r>
        <w:bookmarkStart w:id="1321" w:name="_Toc469319134"/>
        <w:bookmarkEnd w:id="1321"/>
      </w:del>
    </w:p>
    <w:p w:rsidR="003C5673" w:rsidRPr="00DD1009" w:rsidDel="001359E1" w:rsidRDefault="003C5673" w:rsidP="00513F30">
      <w:pPr>
        <w:pStyle w:val="Titre2"/>
        <w:numPr>
          <w:ilvl w:val="0"/>
          <w:numId w:val="153"/>
        </w:numPr>
        <w:rPr>
          <w:del w:id="1322" w:author="7276693Z" w:date="2016-12-05T17:58:00Z"/>
        </w:rPr>
      </w:pPr>
      <w:del w:id="1323" w:author="7276693Z" w:date="2016-12-05T17:58:00Z">
        <w:r w:rsidRPr="00DD1009" w:rsidDel="001359E1">
          <w:rPr>
            <w:bCs w:val="0"/>
            <w:caps w:val="0"/>
          </w:rPr>
          <w:br w:type="page"/>
        </w:r>
      </w:del>
    </w:p>
    <w:p w:rsidR="009757FE" w:rsidRPr="00DD1009" w:rsidDel="001359E1" w:rsidRDefault="009757FE" w:rsidP="00F86565">
      <w:pPr>
        <w:pStyle w:val="Textedesaisie"/>
        <w:rPr>
          <w:del w:id="1324" w:author="7276693Z" w:date="2016-12-05T17:58:00Z"/>
        </w:rPr>
      </w:pPr>
      <w:del w:id="1325" w:author="7276693Z" w:date="2016-12-05T17:58:00Z">
        <w:r w:rsidRPr="00DD1009" w:rsidDel="001359E1">
          <w:delText>Frais d’acquisition des immobilisations</w:delText>
        </w:r>
        <w:bookmarkStart w:id="1326" w:name="_Toc469319135"/>
        <w:bookmarkEnd w:id="1326"/>
      </w:del>
    </w:p>
    <w:p w:rsidR="009757FE" w:rsidRPr="00DD1009" w:rsidDel="001359E1" w:rsidRDefault="009757FE" w:rsidP="00F86565">
      <w:pPr>
        <w:pStyle w:val="Textedesaisie"/>
        <w:rPr>
          <w:del w:id="1327" w:author="7276693Z" w:date="2016-12-05T17:58:00Z"/>
        </w:rPr>
      </w:pPr>
      <w:del w:id="1328" w:author="7276693Z" w:date="2016-12-05T17:58:00Z">
        <w:r w:rsidRPr="00DD1009" w:rsidDel="001359E1">
          <w:delText>Les droits de mutation, honoraires (agences, notaires…) ou commissions (courtages et autres coûts de transaction liés aux acquisitions) et frais d’actes liés à l’acquisition (frais légaux, frais de transfert de propriété…) sont des éléments constitutifs du coût d’acquisition de l’immobilisation.</w:delText>
        </w:r>
        <w:bookmarkStart w:id="1329" w:name="_Toc469319136"/>
        <w:bookmarkEnd w:id="1329"/>
      </w:del>
    </w:p>
    <w:p w:rsidR="009757FE" w:rsidRPr="00DD1009" w:rsidRDefault="009757FE" w:rsidP="008C570A">
      <w:pPr>
        <w:pStyle w:val="Titre4"/>
      </w:pPr>
      <w:r w:rsidRPr="00DD1009">
        <w:t>Modes et durées d’amortissement des immobilisations corporelles</w:t>
      </w:r>
      <w:bookmarkStart w:id="1330" w:name="_Toc469319137"/>
      <w:bookmarkEnd w:id="1330"/>
    </w:p>
    <w:p w:rsidR="009757FE" w:rsidRPr="00DD1009" w:rsidRDefault="009757FE" w:rsidP="00F86565">
      <w:pPr>
        <w:pStyle w:val="Textedesaisie"/>
      </w:pPr>
      <w:r w:rsidRPr="00DD1009">
        <w:t>Les immobilisations corporelles sont amorties suivant le mode linéaire en fonction de leur rythme d’utilisation, à l’exception du matériel informatique qui est amorti selon le mode dégressif sur une durée d’utilité de 4 ans.</w:t>
      </w:r>
      <w:bookmarkStart w:id="1331" w:name="_Toc469319138"/>
      <w:bookmarkEnd w:id="1331"/>
    </w:p>
    <w:p w:rsidR="009757FE" w:rsidRPr="00DD1009" w:rsidRDefault="009757FE" w:rsidP="00F86565">
      <w:pPr>
        <w:pStyle w:val="Textedesaisie"/>
      </w:pPr>
      <w:r w:rsidRPr="00DD1009">
        <w:t>Plus précisément, les durées retenues sont les suivantes :</w:t>
      </w:r>
      <w:bookmarkStart w:id="1332" w:name="_Toc469319139"/>
      <w:bookmarkEnd w:id="1332"/>
    </w:p>
    <w:p w:rsidR="009757FE" w:rsidRPr="00DD1009" w:rsidRDefault="009757FE" w:rsidP="008C570A">
      <w:pPr>
        <w:pStyle w:val="Textedesaisie"/>
        <w:numPr>
          <w:ilvl w:val="0"/>
          <w:numId w:val="213"/>
        </w:numPr>
      </w:pPr>
      <w:r w:rsidRPr="00DD1009">
        <w:t>aménagements des terrains</w:t>
      </w:r>
      <w:r w:rsidRPr="00DD1009">
        <w:tab/>
      </w:r>
      <w:r w:rsidRPr="00DD1009">
        <w:tab/>
      </w:r>
      <w:r w:rsidRPr="00DD1009">
        <w:tab/>
      </w:r>
      <w:r w:rsidRPr="00DD1009">
        <w:tab/>
      </w:r>
      <w:r w:rsidRPr="00DD1009">
        <w:tab/>
      </w:r>
      <w:r w:rsidRPr="00DD1009">
        <w:tab/>
        <w:t>20 ans</w:t>
      </w:r>
      <w:bookmarkStart w:id="1333" w:name="_Toc469319140"/>
      <w:bookmarkEnd w:id="1333"/>
    </w:p>
    <w:p w:rsidR="009757FE" w:rsidRPr="00DD1009" w:rsidRDefault="009757FE" w:rsidP="008C570A">
      <w:pPr>
        <w:pStyle w:val="Textedesaisie"/>
        <w:numPr>
          <w:ilvl w:val="0"/>
          <w:numId w:val="213"/>
        </w:numPr>
      </w:pPr>
      <w:r w:rsidRPr="00DD1009">
        <w:t>constructions complexes (gares, bâtiments administratifs…) :</w:t>
      </w:r>
      <w:bookmarkStart w:id="1334" w:name="_Toc469319141"/>
      <w:bookmarkEnd w:id="1334"/>
    </w:p>
    <w:p w:rsidR="009757FE" w:rsidRPr="00DD1009" w:rsidRDefault="009757FE" w:rsidP="008C570A">
      <w:pPr>
        <w:pStyle w:val="Textedesaisie"/>
        <w:numPr>
          <w:ilvl w:val="0"/>
          <w:numId w:val="213"/>
        </w:numPr>
      </w:pPr>
      <w:r w:rsidRPr="00DD1009">
        <w:t>gros œuvre</w:t>
      </w:r>
      <w:r w:rsidRPr="00DD1009">
        <w:tab/>
      </w:r>
      <w:r w:rsidRPr="00DD1009">
        <w:tab/>
      </w:r>
      <w:r w:rsidRPr="00DD1009">
        <w:tab/>
      </w:r>
      <w:r w:rsidRPr="00DD1009">
        <w:tab/>
      </w:r>
      <w:r w:rsidRPr="00DD1009">
        <w:tab/>
      </w:r>
      <w:r w:rsidRPr="00DD1009">
        <w:tab/>
      </w:r>
      <w:r w:rsidRPr="00DD1009">
        <w:tab/>
      </w:r>
      <w:r w:rsidRPr="00DD1009">
        <w:tab/>
      </w:r>
      <w:ins w:id="1335" w:author="7276693Z" w:date="2017-02-17T09:37:00Z">
        <w:r w:rsidR="008C570A" w:rsidRPr="00DD1009">
          <w:tab/>
        </w:r>
      </w:ins>
      <w:r w:rsidRPr="00DD1009">
        <w:t>50 ans</w:t>
      </w:r>
      <w:del w:id="1336" w:author="7276693Z" w:date="2017-02-17T10:02:00Z">
        <w:r w:rsidR="00C6665C" w:rsidRPr="00DD1009" w:rsidDel="006F5301">
          <w:delText xml:space="preserve">         </w:delText>
        </w:r>
        <w:r w:rsidR="00D6299A" w:rsidRPr="00DD1009" w:rsidDel="006F5301">
          <w:delText xml:space="preserve"> </w:delText>
        </w:r>
      </w:del>
      <w:bookmarkStart w:id="1337" w:name="_Toc469319142"/>
      <w:bookmarkEnd w:id="1337"/>
    </w:p>
    <w:p w:rsidR="009757FE" w:rsidRPr="00DD1009" w:rsidRDefault="009757FE" w:rsidP="008C570A">
      <w:pPr>
        <w:pStyle w:val="Textedesaisie"/>
        <w:numPr>
          <w:ilvl w:val="0"/>
          <w:numId w:val="213"/>
        </w:numPr>
      </w:pPr>
      <w:r w:rsidRPr="00DD1009">
        <w:t>clos et couvert</w:t>
      </w:r>
      <w:r w:rsidRPr="00DD1009">
        <w:tab/>
      </w:r>
      <w:r w:rsidRPr="00DD1009">
        <w:tab/>
      </w:r>
      <w:r w:rsidRPr="00DD1009">
        <w:tab/>
      </w:r>
      <w:r w:rsidRPr="00DD1009">
        <w:tab/>
      </w:r>
      <w:r w:rsidRPr="00DD1009">
        <w:tab/>
      </w:r>
      <w:r w:rsidRPr="00DD1009">
        <w:tab/>
      </w:r>
      <w:r w:rsidRPr="00DD1009">
        <w:tab/>
      </w:r>
      <w:r w:rsidRPr="00DD1009">
        <w:tab/>
        <w:t>25 ans</w:t>
      </w:r>
      <w:bookmarkStart w:id="1338" w:name="_Toc469319143"/>
      <w:bookmarkEnd w:id="1338"/>
    </w:p>
    <w:p w:rsidR="009757FE" w:rsidRPr="00DD1009" w:rsidRDefault="009757FE" w:rsidP="008C570A">
      <w:pPr>
        <w:pStyle w:val="Textedesaisie"/>
        <w:numPr>
          <w:ilvl w:val="0"/>
          <w:numId w:val="213"/>
        </w:numPr>
      </w:pPr>
      <w:r w:rsidRPr="00DD1009">
        <w:t>second œuvre</w:t>
      </w:r>
      <w:r w:rsidRPr="00DD1009">
        <w:tab/>
      </w:r>
      <w:r w:rsidRPr="00DD1009">
        <w:tab/>
      </w:r>
      <w:r w:rsidRPr="00DD1009">
        <w:tab/>
      </w:r>
      <w:r w:rsidRPr="00DD1009">
        <w:tab/>
      </w:r>
      <w:r w:rsidRPr="00DD1009">
        <w:tab/>
      </w:r>
      <w:r w:rsidRPr="00DD1009">
        <w:tab/>
      </w:r>
      <w:r w:rsidRPr="00DD1009">
        <w:tab/>
      </w:r>
      <w:r w:rsidRPr="00DD1009">
        <w:tab/>
        <w:t>25 ans</w:t>
      </w:r>
      <w:bookmarkStart w:id="1339" w:name="_Toc469319144"/>
      <w:bookmarkEnd w:id="1339"/>
    </w:p>
    <w:p w:rsidR="009757FE" w:rsidRPr="00DD1009" w:rsidRDefault="009757FE" w:rsidP="008C570A">
      <w:pPr>
        <w:pStyle w:val="Textedesaisie"/>
        <w:numPr>
          <w:ilvl w:val="0"/>
          <w:numId w:val="213"/>
        </w:numPr>
      </w:pPr>
      <w:r w:rsidRPr="00DD1009">
        <w:t>aménagements</w:t>
      </w:r>
      <w:r w:rsidRPr="00DD1009">
        <w:tab/>
      </w:r>
      <w:r w:rsidRPr="00DD1009">
        <w:tab/>
      </w:r>
      <w:r w:rsidRPr="00DD1009">
        <w:tab/>
      </w:r>
      <w:r w:rsidRPr="00DD1009">
        <w:tab/>
      </w:r>
      <w:r w:rsidRPr="00DD1009">
        <w:tab/>
      </w:r>
      <w:r w:rsidRPr="00DD1009">
        <w:tab/>
      </w:r>
      <w:r w:rsidRPr="00DD1009">
        <w:tab/>
      </w:r>
      <w:r w:rsidRPr="00DD1009">
        <w:tab/>
        <w:t>15 ans</w:t>
      </w:r>
      <w:bookmarkStart w:id="1340" w:name="_Toc469319145"/>
      <w:bookmarkEnd w:id="1340"/>
    </w:p>
    <w:p w:rsidR="009757FE" w:rsidRPr="00DD1009" w:rsidRDefault="009757FE" w:rsidP="008C570A">
      <w:pPr>
        <w:pStyle w:val="Textedesaisie"/>
        <w:numPr>
          <w:ilvl w:val="0"/>
          <w:numId w:val="213"/>
        </w:numPr>
      </w:pPr>
      <w:r w:rsidRPr="00DD1009">
        <w:t>lots techniques</w:t>
      </w:r>
      <w:r w:rsidRPr="00DD1009">
        <w:tab/>
      </w:r>
      <w:r w:rsidRPr="00DD1009">
        <w:tab/>
      </w:r>
      <w:r w:rsidRPr="00DD1009">
        <w:tab/>
      </w:r>
      <w:r w:rsidRPr="00DD1009">
        <w:tab/>
      </w:r>
      <w:r w:rsidRPr="00DD1009">
        <w:tab/>
      </w:r>
      <w:r w:rsidRPr="00DD1009">
        <w:tab/>
      </w:r>
      <w:r w:rsidRPr="00DD1009">
        <w:tab/>
      </w:r>
      <w:r w:rsidRPr="00DD1009">
        <w:tab/>
        <w:t>15 ans</w:t>
      </w:r>
      <w:bookmarkStart w:id="1341" w:name="_Toc469319146"/>
      <w:bookmarkEnd w:id="1341"/>
    </w:p>
    <w:p w:rsidR="009757FE" w:rsidRPr="00DD1009" w:rsidRDefault="009757FE" w:rsidP="008C570A">
      <w:pPr>
        <w:pStyle w:val="Textedesaisie"/>
        <w:numPr>
          <w:ilvl w:val="0"/>
          <w:numId w:val="213"/>
        </w:numPr>
      </w:pPr>
      <w:r w:rsidRPr="00DD1009">
        <w:t>constructions simples (ateliers, entrepôts…)</w:t>
      </w:r>
      <w:bookmarkStart w:id="1342" w:name="_Toc469319147"/>
      <w:bookmarkEnd w:id="1342"/>
    </w:p>
    <w:p w:rsidR="009757FE" w:rsidRPr="00DD1009" w:rsidRDefault="009757FE" w:rsidP="008C570A">
      <w:pPr>
        <w:pStyle w:val="Textedesaisie"/>
        <w:numPr>
          <w:ilvl w:val="0"/>
          <w:numId w:val="213"/>
        </w:numPr>
      </w:pPr>
      <w:r w:rsidRPr="00DD1009">
        <w:t>gros œuvre, second œuvre, clos et couvert</w:t>
      </w:r>
      <w:r w:rsidRPr="00DD1009">
        <w:tab/>
      </w:r>
      <w:r w:rsidRPr="00DD1009">
        <w:tab/>
      </w:r>
      <w:r w:rsidRPr="00DD1009">
        <w:tab/>
      </w:r>
      <w:r w:rsidR="008C570A" w:rsidRPr="00DD1009">
        <w:tab/>
      </w:r>
      <w:r w:rsidRPr="00DD1009">
        <w:t>30 ans</w:t>
      </w:r>
      <w:bookmarkStart w:id="1343" w:name="_Toc469319148"/>
      <w:bookmarkEnd w:id="1343"/>
    </w:p>
    <w:p w:rsidR="009757FE" w:rsidRPr="00DD1009" w:rsidRDefault="009757FE" w:rsidP="008C570A">
      <w:pPr>
        <w:pStyle w:val="Textedesaisie"/>
        <w:numPr>
          <w:ilvl w:val="0"/>
          <w:numId w:val="213"/>
        </w:numPr>
      </w:pPr>
      <w:r w:rsidRPr="00DD1009">
        <w:t>aménagements</w:t>
      </w:r>
      <w:r w:rsidRPr="00DD1009">
        <w:tab/>
      </w:r>
      <w:r w:rsidRPr="00DD1009">
        <w:tab/>
      </w:r>
      <w:r w:rsidRPr="00DD1009">
        <w:tab/>
      </w:r>
      <w:r w:rsidRPr="00DD1009">
        <w:tab/>
      </w:r>
      <w:r w:rsidRPr="00DD1009">
        <w:tab/>
      </w:r>
      <w:r w:rsidRPr="00DD1009">
        <w:tab/>
      </w:r>
      <w:r w:rsidRPr="00DD1009">
        <w:tab/>
      </w:r>
      <w:r w:rsidRPr="00DD1009">
        <w:tab/>
        <w:t>15 ans</w:t>
      </w:r>
      <w:bookmarkStart w:id="1344" w:name="_Toc469319149"/>
      <w:bookmarkEnd w:id="1344"/>
    </w:p>
    <w:p w:rsidR="009757FE" w:rsidRPr="00DD1009" w:rsidRDefault="009757FE" w:rsidP="008C570A">
      <w:pPr>
        <w:pStyle w:val="Textedesaisie"/>
        <w:numPr>
          <w:ilvl w:val="0"/>
          <w:numId w:val="213"/>
        </w:numPr>
      </w:pPr>
      <w:r w:rsidRPr="00DD1009">
        <w:t>lots techniques</w:t>
      </w:r>
      <w:r w:rsidRPr="00DD1009">
        <w:tab/>
      </w:r>
      <w:r w:rsidRPr="00DD1009">
        <w:tab/>
      </w:r>
      <w:r w:rsidRPr="00DD1009">
        <w:tab/>
      </w:r>
      <w:r w:rsidRPr="00DD1009">
        <w:tab/>
      </w:r>
      <w:r w:rsidRPr="00DD1009">
        <w:tab/>
      </w:r>
      <w:r w:rsidRPr="00DD1009">
        <w:tab/>
      </w:r>
      <w:r w:rsidRPr="00DD1009">
        <w:tab/>
      </w:r>
      <w:r w:rsidRPr="00DD1009">
        <w:tab/>
        <w:t>15 ans</w:t>
      </w:r>
      <w:bookmarkStart w:id="1345" w:name="_Toc469319150"/>
      <w:bookmarkEnd w:id="1345"/>
    </w:p>
    <w:p w:rsidR="009757FE" w:rsidRPr="00DD1009" w:rsidRDefault="009757FE" w:rsidP="008C570A">
      <w:pPr>
        <w:pStyle w:val="Textedesaisie"/>
        <w:numPr>
          <w:ilvl w:val="0"/>
          <w:numId w:val="213"/>
        </w:numPr>
      </w:pPr>
      <w:r w:rsidRPr="00DD1009">
        <w:t>matériel et outillage</w:t>
      </w:r>
      <w:r w:rsidRPr="00DD1009">
        <w:tab/>
      </w:r>
      <w:r w:rsidRPr="00DD1009">
        <w:tab/>
      </w:r>
      <w:r w:rsidRPr="00DD1009">
        <w:tab/>
      </w:r>
      <w:r w:rsidRPr="00DD1009">
        <w:tab/>
      </w:r>
      <w:r w:rsidRPr="00DD1009">
        <w:tab/>
      </w:r>
      <w:r w:rsidRPr="00DD1009">
        <w:tab/>
      </w:r>
      <w:r w:rsidRPr="00DD1009">
        <w:tab/>
        <w:t>5 à 20 ans</w:t>
      </w:r>
      <w:bookmarkStart w:id="1346" w:name="_Toc469319151"/>
      <w:bookmarkEnd w:id="1346"/>
    </w:p>
    <w:p w:rsidR="009757FE" w:rsidRPr="00DD1009" w:rsidRDefault="009757FE" w:rsidP="008C570A">
      <w:pPr>
        <w:pStyle w:val="Textedesaisie"/>
        <w:numPr>
          <w:ilvl w:val="0"/>
          <w:numId w:val="213"/>
        </w:numPr>
      </w:pPr>
      <w:r w:rsidRPr="00DD1009">
        <w:t>véhicules automobiles</w:t>
      </w:r>
      <w:r w:rsidRPr="00DD1009">
        <w:tab/>
      </w:r>
      <w:r w:rsidRPr="00DD1009">
        <w:tab/>
      </w:r>
      <w:r w:rsidRPr="00DD1009">
        <w:tab/>
      </w:r>
      <w:r w:rsidRPr="00DD1009">
        <w:tab/>
      </w:r>
      <w:r w:rsidRPr="00DD1009">
        <w:tab/>
      </w:r>
      <w:r w:rsidRPr="00DD1009">
        <w:tab/>
      </w:r>
      <w:r w:rsidRPr="00DD1009">
        <w:tab/>
        <w:t>5 ans</w:t>
      </w:r>
      <w:bookmarkStart w:id="1347" w:name="_Toc469319152"/>
      <w:bookmarkEnd w:id="1347"/>
    </w:p>
    <w:p w:rsidR="009757FE" w:rsidRPr="00DD1009" w:rsidRDefault="009757FE" w:rsidP="008C570A">
      <w:pPr>
        <w:pStyle w:val="Textedesaisie"/>
        <w:numPr>
          <w:ilvl w:val="0"/>
          <w:numId w:val="213"/>
        </w:numPr>
      </w:pPr>
      <w:r w:rsidRPr="00DD1009">
        <w:t>autres immobilisations corporelles</w:t>
      </w:r>
      <w:r w:rsidRPr="00DD1009">
        <w:tab/>
      </w:r>
      <w:r w:rsidRPr="00DD1009">
        <w:tab/>
      </w:r>
      <w:r w:rsidRPr="00DD1009">
        <w:tab/>
      </w:r>
      <w:r w:rsidRPr="00DD1009">
        <w:tab/>
      </w:r>
      <w:r w:rsidRPr="00DD1009">
        <w:tab/>
        <w:t>3 à 5 ans</w:t>
      </w:r>
      <w:bookmarkStart w:id="1348" w:name="_Toc469319153"/>
      <w:bookmarkEnd w:id="1348"/>
    </w:p>
    <w:p w:rsidR="009757FE" w:rsidRPr="00DD1009" w:rsidRDefault="009757FE" w:rsidP="008C570A">
      <w:pPr>
        <w:pStyle w:val="Titre4"/>
      </w:pPr>
      <w:r w:rsidRPr="00DD1009">
        <w:t xml:space="preserve">Dépréciation d'immobilisations incorporelles et corporelles </w:t>
      </w:r>
      <w:bookmarkStart w:id="1349" w:name="_Toc469319154"/>
      <w:bookmarkEnd w:id="1349"/>
    </w:p>
    <w:p w:rsidR="009757FE" w:rsidRPr="00DD1009" w:rsidRDefault="009757FE" w:rsidP="00F86565">
      <w:pPr>
        <w:pStyle w:val="Textedesaisie"/>
      </w:pPr>
      <w:r w:rsidRPr="00DD1009">
        <w:t>L'amoindrissement de la valeur d'éléments d'actif, résultant de causes dont les effets ne sont pas jugés irréversibles, est constaté par une dépréciation. Ces dépréciations (comme les amortissements) sont inscrites distinctement à l'actif en diminution de la valeur des éléments correspondants.</w:t>
      </w:r>
      <w:bookmarkStart w:id="1350" w:name="_Toc469319155"/>
      <w:bookmarkEnd w:id="1350"/>
    </w:p>
    <w:p w:rsidR="009757FE" w:rsidRPr="00DD1009" w:rsidRDefault="009757FE" w:rsidP="00F86565">
      <w:pPr>
        <w:pStyle w:val="Textedesaisie"/>
      </w:pPr>
      <w:r w:rsidRPr="00DD1009">
        <w:t>Les actifs corporels immobilisés font l'objet d'une dépréciation lorsque, du fait d'événements ou de circonstances intervenus au cours de la période (obsolescence, dégradation physique, changements importants dans le mode d’utilisation, performances inférieures aux prévisions, chute des revenus et autres indicateurs externes…), leur valeur recouvrable apparaît durablement inférieure à leur valeur nette comptable.</w:t>
      </w:r>
      <w:bookmarkStart w:id="1351" w:name="_Toc469319156"/>
      <w:bookmarkEnd w:id="1351"/>
    </w:p>
    <w:p w:rsidR="003C5673" w:rsidRPr="00DD1009" w:rsidDel="006F5301" w:rsidRDefault="003C5673" w:rsidP="00513F30">
      <w:pPr>
        <w:pStyle w:val="Titre2"/>
        <w:numPr>
          <w:ilvl w:val="0"/>
          <w:numId w:val="153"/>
        </w:numPr>
        <w:rPr>
          <w:del w:id="1352" w:author="7276693Z" w:date="2017-02-17T10:03:00Z"/>
        </w:rPr>
      </w:pPr>
      <w:del w:id="1353" w:author="7276693Z" w:date="2017-02-17T10:03:00Z">
        <w:r w:rsidRPr="00DD1009" w:rsidDel="006F5301">
          <w:rPr>
            <w:bCs w:val="0"/>
            <w:caps w:val="0"/>
          </w:rPr>
          <w:br w:type="page"/>
        </w:r>
      </w:del>
    </w:p>
    <w:p w:rsidR="00610737" w:rsidRPr="00DD1009" w:rsidRDefault="00610737" w:rsidP="008C570A">
      <w:pPr>
        <w:pStyle w:val="Titre4"/>
      </w:pPr>
      <w:r w:rsidRPr="00DD1009">
        <w:t>Test de perte de valeur</w:t>
      </w:r>
      <w:bookmarkStart w:id="1354" w:name="_Toc469319157"/>
      <w:bookmarkEnd w:id="1354"/>
    </w:p>
    <w:p w:rsidR="00610737" w:rsidRPr="00DD1009" w:rsidRDefault="00610737" w:rsidP="00F86565">
      <w:pPr>
        <w:pStyle w:val="Textedesaisie"/>
      </w:pPr>
      <w:r w:rsidRPr="00DD1009">
        <w:t>L’entreprise apprécie, à chaque arrêté comptable, s’il existe un indice montrant qu’un actif ait pu perdre ou reprendre notablement de la valeur. Lorsqu’il existe un tel indice, le test consiste à comparer la valeur nette comptable de l’actif avec sa valeur nette recouvrable. La valeur recouvrable d’un actif est définie comme la valeur la plus élevée entre sa juste valeur diminuée des coûts de la vente et sa valeur d’utilité.</w:t>
      </w:r>
      <w:bookmarkStart w:id="1355" w:name="_Toc469319158"/>
      <w:bookmarkEnd w:id="1355"/>
    </w:p>
    <w:p w:rsidR="00610737" w:rsidRPr="00DD1009" w:rsidRDefault="00610737" w:rsidP="00F86565">
      <w:pPr>
        <w:pStyle w:val="Textedesaisie"/>
      </w:pPr>
      <w:r w:rsidRPr="00DD1009">
        <w:t xml:space="preserve">Les tests sont réalisés au niveau de chaque unité génératrice de trésorerie représentant le plus petit niveau auquel les actifs peuvent être testés. </w:t>
      </w:r>
      <w:bookmarkStart w:id="1356" w:name="_Toc469319159"/>
      <w:bookmarkEnd w:id="1356"/>
    </w:p>
    <w:p w:rsidR="00610737" w:rsidRPr="00DD1009" w:rsidRDefault="00610737" w:rsidP="00F86565">
      <w:pPr>
        <w:pStyle w:val="Textedesaisie"/>
      </w:pPr>
      <w:r w:rsidRPr="00DD1009">
        <w:t>La valeur d’utilité correspond à la valeur des avantages économiques futurs attendus de l’utilisation et de la sortie des actifs concernés. Elle est appréciée notamment par référence à des flux de trésorerie futurs actualisés, déterminés dans le cadre des hypothèses économiques et des conditions d’exploitation prévisionnelles retenues par la direction de SNCF Mobilités :</w:t>
      </w:r>
      <w:bookmarkStart w:id="1357" w:name="_Toc469319160"/>
      <w:bookmarkEnd w:id="1357"/>
    </w:p>
    <w:p w:rsidR="00610737" w:rsidRPr="00DD1009" w:rsidRDefault="00610737" w:rsidP="008C570A">
      <w:pPr>
        <w:pStyle w:val="Textedesaisie"/>
        <w:numPr>
          <w:ilvl w:val="0"/>
          <w:numId w:val="214"/>
        </w:numPr>
      </w:pPr>
      <w:r w:rsidRPr="00DD1009">
        <w:t>les flux de trésorerie sont issus des plans d’affaires établis sur une durée de 3 à 5 ans et validés par les organes de direction ;</w:t>
      </w:r>
      <w:bookmarkStart w:id="1358" w:name="_Toc469319161"/>
      <w:bookmarkEnd w:id="1358"/>
    </w:p>
    <w:p w:rsidR="00610737" w:rsidRPr="00DD1009" w:rsidRDefault="00610737" w:rsidP="008C570A">
      <w:pPr>
        <w:pStyle w:val="Textedesaisie"/>
        <w:numPr>
          <w:ilvl w:val="0"/>
          <w:numId w:val="214"/>
        </w:numPr>
      </w:pPr>
      <w:r w:rsidRPr="00DD1009">
        <w:t>au-delà de cet horizon, les flux sont extrapolés par application d’un taux de croissance à long terme proche de l’inflation attendue en France, dans la limite de la durée de vie des actifs testés ;</w:t>
      </w:r>
      <w:bookmarkStart w:id="1359" w:name="_Toc469319162"/>
      <w:bookmarkEnd w:id="1359"/>
    </w:p>
    <w:p w:rsidR="00610737" w:rsidRPr="00DD1009" w:rsidRDefault="00610737" w:rsidP="008C570A">
      <w:pPr>
        <w:pStyle w:val="Textedesaisie"/>
        <w:numPr>
          <w:ilvl w:val="0"/>
          <w:numId w:val="214"/>
        </w:numPr>
        <w:rPr>
          <w:ins w:id="1360" w:author="7276693Z" w:date="2017-02-17T09:35:00Z"/>
        </w:rPr>
      </w:pPr>
      <w:r w:rsidRPr="00DD1009">
        <w:t xml:space="preserve">l’actualisation des flux est effectuée en utilisant des taux appropriés à la nature de l’activité. Le taux d’actualisation correspond au coût moyen pondéré du capital. </w:t>
      </w:r>
      <w:bookmarkStart w:id="1361" w:name="_Toc469319163"/>
      <w:bookmarkEnd w:id="1361"/>
    </w:p>
    <w:p w:rsidR="008C570A" w:rsidRPr="00DD1009" w:rsidRDefault="008C570A" w:rsidP="008C570A">
      <w:pPr>
        <w:pStyle w:val="Textedesaisie"/>
      </w:pPr>
      <w:ins w:id="1362" w:author="7276693Z" w:date="2017-02-17T09:35:00Z">
        <w:r w:rsidRPr="00DD1009">
          <w:t>Les dépréciations d’actifs effectuées à l’issue d’un test de perte de valeur ne sont pas pris</w:t>
        </w:r>
      </w:ins>
      <w:ins w:id="1363" w:author="7276693Z" w:date="2017-02-17T09:37:00Z">
        <w:r w:rsidRPr="00DD1009">
          <w:t>es</w:t>
        </w:r>
      </w:ins>
      <w:ins w:id="1364" w:author="7276693Z" w:date="2017-02-17T09:35:00Z">
        <w:r w:rsidRPr="00DD1009">
          <w:t xml:space="preserve"> en compte dans la base d</w:t>
        </w:r>
      </w:ins>
      <w:ins w:id="1365" w:author="7276693Z" w:date="2017-02-17T09:36:00Z">
        <w:r w:rsidRPr="00DD1009">
          <w:t>’actif utilisée pour le calcul des charges de capital</w:t>
        </w:r>
      </w:ins>
      <w:ins w:id="1366" w:author="7276693Z" w:date="2017-02-17T09:37:00Z">
        <w:r w:rsidRPr="00DD1009">
          <w:t xml:space="preserve"> des prestations régulées</w:t>
        </w:r>
      </w:ins>
      <w:ins w:id="1367" w:author="7276693Z" w:date="2017-02-17T09:36:00Z">
        <w:r w:rsidRPr="00DD1009">
          <w:t>.</w:t>
        </w:r>
      </w:ins>
    </w:p>
    <w:p w:rsidR="00610737" w:rsidRPr="00DD1009" w:rsidRDefault="00610737" w:rsidP="008C570A">
      <w:pPr>
        <w:pStyle w:val="Titre4"/>
      </w:pPr>
      <w:r w:rsidRPr="00DD1009">
        <w:t>Subventions d’investissement</w:t>
      </w:r>
      <w:bookmarkStart w:id="1368" w:name="_Toc469319164"/>
      <w:bookmarkEnd w:id="1368"/>
    </w:p>
    <w:p w:rsidR="00610737" w:rsidRPr="00DD1009" w:rsidRDefault="00610737" w:rsidP="00F86565">
      <w:pPr>
        <w:pStyle w:val="Textedesaisie"/>
      </w:pPr>
      <w:r w:rsidRPr="00DD1009">
        <w:t xml:space="preserve">SNCF Mobilités perçoit des subventions d’investissements sous forme de financement par des tiers de certaines de ses immobilisations ; les subventions reçues proviennent essentiellement des collectivités territoriales. </w:t>
      </w:r>
      <w:bookmarkStart w:id="1369" w:name="_Toc469319165"/>
      <w:bookmarkEnd w:id="1369"/>
    </w:p>
    <w:p w:rsidR="006F5301" w:rsidRPr="00DD1009" w:rsidRDefault="00610737" w:rsidP="00F86565">
      <w:pPr>
        <w:pStyle w:val="Textedesaisie"/>
        <w:rPr>
          <w:ins w:id="1370" w:author="7276693Z" w:date="2017-02-17T10:03:00Z"/>
        </w:rPr>
      </w:pPr>
      <w:r w:rsidRPr="00DD1009">
        <w:t xml:space="preserve">Les subventions d’investissement sont comptabilisées en diminution des actifs auxquels elles se rapportent (immobilisations incorporelles, corporelles). Les subventions relatives aux immobilisations incorporelles et corporelles sont enregistrées en résultat opérationnel (diminution de la dotation aux amortissements) en fonction de la durée d’utilité estimée des biens correspondants auxquels elles sont attachées. </w:t>
      </w:r>
      <w:bookmarkStart w:id="1371" w:name="_Toc469319166"/>
      <w:bookmarkEnd w:id="1371"/>
    </w:p>
    <w:p w:rsidR="006F5301" w:rsidRPr="00DD1009" w:rsidRDefault="006F5301">
      <w:pPr>
        <w:spacing w:after="200" w:line="276" w:lineRule="auto"/>
        <w:rPr>
          <w:ins w:id="1372" w:author="7276693Z" w:date="2017-02-17T10:03:00Z"/>
          <w:color w:val="3C3732" w:themeColor="text1"/>
        </w:rPr>
      </w:pPr>
      <w:ins w:id="1373" w:author="7276693Z" w:date="2017-02-17T10:03:00Z">
        <w:r w:rsidRPr="00DD1009">
          <w:br w:type="page"/>
        </w:r>
      </w:ins>
    </w:p>
    <w:p w:rsidR="00610737" w:rsidRPr="00DD1009" w:rsidRDefault="00610737" w:rsidP="00F86565">
      <w:pPr>
        <w:pStyle w:val="Textedesaisie"/>
      </w:pPr>
    </w:p>
    <w:p w:rsidR="00610737" w:rsidRPr="00DD1009" w:rsidDel="001359E1" w:rsidRDefault="00610737" w:rsidP="00F86565">
      <w:pPr>
        <w:pStyle w:val="Textedesaisie"/>
        <w:rPr>
          <w:del w:id="1374" w:author="7276693Z" w:date="2016-12-05T17:58:00Z"/>
        </w:rPr>
      </w:pPr>
      <w:del w:id="1375" w:author="7276693Z" w:date="2016-12-05T17:58:00Z">
        <w:r w:rsidRPr="00DD1009" w:rsidDel="001359E1">
          <w:delText>Créances d’exploitation</w:delText>
        </w:r>
        <w:bookmarkStart w:id="1376" w:name="_Toc469319167"/>
        <w:bookmarkEnd w:id="1376"/>
      </w:del>
    </w:p>
    <w:p w:rsidR="00610737" w:rsidRPr="00DD1009" w:rsidDel="001359E1" w:rsidRDefault="00610737" w:rsidP="00F86565">
      <w:pPr>
        <w:pStyle w:val="Textedesaisie"/>
        <w:rPr>
          <w:del w:id="1377" w:author="7276693Z" w:date="2016-12-05T17:58:00Z"/>
        </w:rPr>
      </w:pPr>
      <w:del w:id="1378" w:author="7276693Z" w:date="2016-12-05T17:58:00Z">
        <w:r w:rsidRPr="00DD1009" w:rsidDel="001359E1">
          <w:delText>Les créances sont valorisées à leur valeur nominale. Une dépréciation est constituée lorsqu’un risque potentiel de non recouvrement apparaît. La dépréciation est fondée sur une appréciation individuelle ou statistique de ce risque de non recouvrement déterminé sur la base de données historiques.</w:delText>
        </w:r>
        <w:bookmarkStart w:id="1379" w:name="_Toc469319168"/>
        <w:bookmarkEnd w:id="1379"/>
      </w:del>
    </w:p>
    <w:p w:rsidR="00610737" w:rsidRPr="00DD1009" w:rsidDel="001359E1" w:rsidRDefault="00610737" w:rsidP="00F86565">
      <w:pPr>
        <w:pStyle w:val="Textedesaisie"/>
        <w:rPr>
          <w:del w:id="1380" w:author="7276693Z" w:date="2016-12-05T17:58:00Z"/>
        </w:rPr>
      </w:pPr>
      <w:del w:id="1381" w:author="7276693Z" w:date="2016-12-05T17:58:00Z">
        <w:r w:rsidRPr="00DD1009" w:rsidDel="001359E1">
          <w:delText>Provisions pour risques et charges</w:delText>
        </w:r>
        <w:bookmarkStart w:id="1382" w:name="_Toc469319169"/>
        <w:bookmarkEnd w:id="1382"/>
      </w:del>
    </w:p>
    <w:p w:rsidR="00610737" w:rsidRPr="00DD1009" w:rsidDel="001359E1" w:rsidRDefault="00610737" w:rsidP="00F86565">
      <w:pPr>
        <w:pStyle w:val="Textedesaisie"/>
        <w:rPr>
          <w:del w:id="1383" w:author="7276693Z" w:date="2016-12-05T17:58:00Z"/>
        </w:rPr>
      </w:pPr>
      <w:del w:id="1384" w:author="7276693Z" w:date="2016-12-05T17:58:00Z">
        <w:r w:rsidRPr="00DD1009" w:rsidDel="001359E1">
          <w:delText>Des provisions sont comptabilisées lorsque, à la clôture de l’exercice, il existe une obligation de l’entreprise à l’égard d’un tiers résultant d’un événement passé dont le règlement devrait se traduire pour l’entreprise par une sortie de ressources.</w:delText>
        </w:r>
        <w:bookmarkStart w:id="1385" w:name="_Toc469319170"/>
        <w:bookmarkEnd w:id="1385"/>
      </w:del>
    </w:p>
    <w:p w:rsidR="00610737" w:rsidRPr="00DD1009" w:rsidDel="001359E1" w:rsidRDefault="00610737" w:rsidP="00F86565">
      <w:pPr>
        <w:pStyle w:val="Textedesaisie"/>
        <w:rPr>
          <w:del w:id="1386" w:author="7276693Z" w:date="2016-12-05T17:58:00Z"/>
        </w:rPr>
      </w:pPr>
      <w:del w:id="1387" w:author="7276693Z" w:date="2016-12-05T17:58:00Z">
        <w:r w:rsidRPr="00DD1009" w:rsidDel="001359E1">
          <w:delText>Cette obligation peut être d’ordre légal, réglementaire ou contractuel. Elle peut également découler de pratiques du Groupe SNCF ou d’engagements externes, engageant SNCF Mobilités sur son périmètre, puisqu’il existe une attente légitime des tiers concernés sur le fait que le Groupe assumera certaines responsabilités.</w:delText>
        </w:r>
        <w:bookmarkStart w:id="1388" w:name="_Toc469319171"/>
        <w:bookmarkEnd w:id="1388"/>
      </w:del>
    </w:p>
    <w:p w:rsidR="00610737" w:rsidRPr="00DD1009" w:rsidDel="001359E1" w:rsidRDefault="00610737" w:rsidP="00F86565">
      <w:pPr>
        <w:pStyle w:val="Textedesaisie"/>
        <w:rPr>
          <w:del w:id="1389" w:author="7276693Z" w:date="2016-12-05T17:58:00Z"/>
        </w:rPr>
      </w:pPr>
      <w:del w:id="1390" w:author="7276693Z" w:date="2016-12-05T17:58:00Z">
        <w:r w:rsidRPr="00DD1009" w:rsidDel="001359E1">
          <w:delText>L’estimation du montant figurant en provisions correspond à la sortie de ressources qu’il est probable que l’entreprise doive supporter pour éteindre son obligation. Si aucune évaluation fiable de ce montant ne peut être réalisée, aucune provision n’est comptabilisée. Une information en annexe est alors fournie.</w:delText>
        </w:r>
        <w:bookmarkStart w:id="1391" w:name="_Toc469319172"/>
        <w:bookmarkEnd w:id="1391"/>
      </w:del>
    </w:p>
    <w:p w:rsidR="00610737" w:rsidRPr="00DD1009" w:rsidDel="001359E1" w:rsidRDefault="00610737" w:rsidP="00F86565">
      <w:pPr>
        <w:pStyle w:val="Textedesaisie"/>
        <w:rPr>
          <w:del w:id="1392" w:author="7276693Z" w:date="2016-12-05T17:58:00Z"/>
        </w:rPr>
      </w:pPr>
      <w:del w:id="1393" w:author="7276693Z" w:date="2016-12-05T17:58:00Z">
        <w:r w:rsidRPr="00DD1009" w:rsidDel="001359E1">
          <w:delText>Les passifs éventuels correspondent à des obligations potentielles résultant d’événements passés, dont l’existence ne sera confirmée que par la survenance d’événements futurs incertains qui ne sont pas totalement sous le contrôle de l’entreprise ou des obligations probables pour lesquelles la sortie de ressources ne l’est pas. Les passifs éventuels ne sont pas comptabilisés. Ils font l’objet d’une information en annexe.</w:delText>
        </w:r>
        <w:bookmarkStart w:id="1394" w:name="_Toc469319173"/>
        <w:bookmarkEnd w:id="1394"/>
      </w:del>
    </w:p>
    <w:p w:rsidR="00610737" w:rsidRPr="00DD1009" w:rsidDel="001359E1" w:rsidRDefault="00610737" w:rsidP="00F86565">
      <w:pPr>
        <w:pStyle w:val="Textedesaisie"/>
        <w:rPr>
          <w:del w:id="1395" w:author="7276693Z" w:date="2016-12-05T17:58:00Z"/>
        </w:rPr>
      </w:pPr>
      <w:del w:id="1396" w:author="7276693Z" w:date="2016-12-05T17:58:00Z">
        <w:r w:rsidRPr="00DD1009" w:rsidDel="001359E1">
          <w:delText>Les provisions sont actualisées lorsque l’effet de l’actualisation est significatif.</w:delText>
        </w:r>
        <w:bookmarkStart w:id="1397" w:name="_Toc469319174"/>
        <w:bookmarkEnd w:id="1397"/>
      </w:del>
    </w:p>
    <w:p w:rsidR="00610737" w:rsidRPr="00DD1009" w:rsidDel="001359E1" w:rsidRDefault="00610737" w:rsidP="00F86565">
      <w:pPr>
        <w:pStyle w:val="Textedesaisie"/>
        <w:rPr>
          <w:del w:id="1398" w:author="7276693Z" w:date="2016-12-05T17:58:00Z"/>
        </w:rPr>
      </w:pPr>
      <w:del w:id="1399" w:author="7276693Z" w:date="2016-12-05T17:58:00Z">
        <w:r w:rsidRPr="00DD1009" w:rsidDel="001359E1">
          <w:delText>Provisions pour risques liés à l’environnement</w:delText>
        </w:r>
        <w:bookmarkStart w:id="1400" w:name="_Toc469319175"/>
        <w:bookmarkEnd w:id="1400"/>
      </w:del>
    </w:p>
    <w:p w:rsidR="00610737" w:rsidRPr="00DD1009" w:rsidDel="001359E1" w:rsidRDefault="00610737" w:rsidP="00F86565">
      <w:pPr>
        <w:pStyle w:val="Textedesaisie"/>
        <w:rPr>
          <w:del w:id="1401" w:author="7276693Z" w:date="2016-12-05T17:58:00Z"/>
        </w:rPr>
      </w:pPr>
      <w:del w:id="1402" w:author="7276693Z" w:date="2016-12-05T17:58:00Z">
        <w:r w:rsidRPr="00DD1009" w:rsidDel="001359E1">
          <w:delText>L’entreprise comptabilise des provisions pour les risques liés à l’environnement lorsque la réalisation du risque est estimée probable. Cette provision couvre les charges liées à la protection de l'environnement, la remise en état et au nettoyage des sites. Elle comprend notamment une provision pour risque au titre de l'amiante couvrant les actions relatives à l'amiante intentées contre l’entreprise.</w:delText>
        </w:r>
        <w:bookmarkStart w:id="1403" w:name="_Toc469319176"/>
        <w:bookmarkEnd w:id="1403"/>
      </w:del>
    </w:p>
    <w:p w:rsidR="00610737" w:rsidRPr="00DD1009" w:rsidDel="001359E1" w:rsidRDefault="00610737" w:rsidP="00F86565">
      <w:pPr>
        <w:pStyle w:val="Textedesaisie"/>
        <w:rPr>
          <w:del w:id="1404" w:author="7276693Z" w:date="2016-12-05T17:58:00Z"/>
        </w:rPr>
      </w:pPr>
      <w:del w:id="1405" w:author="7276693Z" w:date="2016-12-05T17:58:00Z">
        <w:r w:rsidRPr="00DD1009" w:rsidDel="001359E1">
          <w:delText xml:space="preserve">Suite à la transposition en droit français de la directive 2004/35 du 21 avril 2004 (Décret n°2009-468 du 23 avril 2009), relative à la responsabilité environnementale, dite « pollueur / payeur », SNCF Mobilités a mis en place un management environnemental. L’un des objectifs de ce management est d’apporter un éclairage sur les impacts liés à son activité notamment en ce qui concerne les installations de stockage et de distribution de carburants, les rejets d’eau, les déchets… Les diagnostics réalisés dans ce cadre sont comptabilisés au fur et à mesure de leur réalisation. </w:delText>
        </w:r>
        <w:bookmarkStart w:id="1406" w:name="_Toc469319177"/>
        <w:bookmarkEnd w:id="1406"/>
      </w:del>
    </w:p>
    <w:p w:rsidR="00610737" w:rsidRPr="00DD1009" w:rsidDel="001359E1" w:rsidRDefault="00610737" w:rsidP="00F86565">
      <w:pPr>
        <w:pStyle w:val="Textedesaisie"/>
        <w:rPr>
          <w:del w:id="1407" w:author="7276693Z" w:date="2016-12-05T17:58:00Z"/>
        </w:rPr>
      </w:pPr>
      <w:del w:id="1408" w:author="7276693Z" w:date="2016-12-05T17:58:00Z">
        <w:r w:rsidRPr="00DD1009" w:rsidDel="001359E1">
          <w:delText>Par ailleurs, le décret du gouvernement français du 3 juin 2011 relatif à la protection de la population contre les risques sanitaires liés à une exposition à l’amiante dans les immeubles bâtis, entré en vigueur le 1er février 2012, devait être accompagné d’arrêtés d’application. Ces arrêtés ont été publiés fin décembre 2012 pour une date d’application au 1er janvier 2013. Ils définissent les critères d’évaluation de l’état de conservation des matériaux à repérer, le contenu du rapport de repérage des matériaux amiantés ainsi que le contenu de la fiche récapitulative du dossier technique amiante. Un plan d’action a été mis en œuvre visant à la conformité des diagnostics techniques amiante dans le délai prévu par le nouveau décret, soit d’ici à 2021.</w:delText>
        </w:r>
        <w:bookmarkStart w:id="1409" w:name="_Toc469319178"/>
        <w:bookmarkEnd w:id="1409"/>
      </w:del>
    </w:p>
    <w:p w:rsidR="00610737" w:rsidRPr="00DD1009" w:rsidDel="001359E1" w:rsidRDefault="00610737" w:rsidP="00F86565">
      <w:pPr>
        <w:pStyle w:val="Textedesaisie"/>
        <w:rPr>
          <w:del w:id="1410" w:author="7276693Z" w:date="2016-12-05T17:58:00Z"/>
        </w:rPr>
      </w:pPr>
      <w:del w:id="1411" w:author="7276693Z" w:date="2016-12-05T17:58:00Z">
        <w:r w:rsidRPr="00DD1009" w:rsidDel="001359E1">
          <w:delText>Provisions pour risques et litiges</w:delText>
        </w:r>
        <w:bookmarkStart w:id="1412" w:name="_Toc469319179"/>
        <w:bookmarkEnd w:id="1412"/>
      </w:del>
    </w:p>
    <w:p w:rsidR="00610737" w:rsidRPr="00DD1009" w:rsidDel="001359E1" w:rsidRDefault="00610737" w:rsidP="00F86565">
      <w:pPr>
        <w:pStyle w:val="Textedesaisie"/>
        <w:rPr>
          <w:del w:id="1413" w:author="7276693Z" w:date="2016-12-05T17:58:00Z"/>
        </w:rPr>
      </w:pPr>
      <w:del w:id="1414" w:author="7276693Z" w:date="2016-12-05T17:58:00Z">
        <w:r w:rsidRPr="00DD1009" w:rsidDel="001359E1">
          <w:delText>L’entreprise est engagée dans un certain nombre de litiges relatifs au cours normal de ses opérations.</w:delText>
        </w:r>
        <w:bookmarkStart w:id="1415" w:name="_Toc469319180"/>
        <w:bookmarkEnd w:id="1415"/>
      </w:del>
    </w:p>
    <w:p w:rsidR="00610737" w:rsidRPr="00DD1009" w:rsidDel="001359E1" w:rsidRDefault="00610737" w:rsidP="00F86565">
      <w:pPr>
        <w:pStyle w:val="Textedesaisie"/>
        <w:rPr>
          <w:del w:id="1416" w:author="7276693Z" w:date="2016-12-05T17:58:00Z"/>
        </w:rPr>
      </w:pPr>
      <w:del w:id="1417" w:author="7276693Z" w:date="2016-12-05T17:58:00Z">
        <w:r w:rsidRPr="00DD1009" w:rsidDel="001359E1">
          <w:delText xml:space="preserve">Ces litiges sont provisionnés en fonction d’une estimation du risque encouru. </w:delText>
        </w:r>
        <w:bookmarkStart w:id="1418" w:name="_Toc469319181"/>
        <w:bookmarkEnd w:id="1418"/>
      </w:del>
    </w:p>
    <w:p w:rsidR="00610737" w:rsidRPr="00DD1009" w:rsidDel="001359E1" w:rsidRDefault="00610737" w:rsidP="00F86565">
      <w:pPr>
        <w:pStyle w:val="Textedesaisie"/>
        <w:rPr>
          <w:del w:id="1419" w:author="7276693Z" w:date="2016-12-05T17:58:00Z"/>
        </w:rPr>
      </w:pPr>
      <w:del w:id="1420" w:author="7276693Z" w:date="2016-12-05T17:58:00Z">
        <w:r w:rsidRPr="00DD1009" w:rsidDel="001359E1">
          <w:delText xml:space="preserve">L’évaluation du risque est établie en fonction de la réclamation et du statut de la procédure qu’elle soit contentieuse, judiciaire ou arbitrale. </w:delText>
        </w:r>
        <w:bookmarkStart w:id="1421" w:name="_Toc469319182"/>
        <w:bookmarkEnd w:id="1421"/>
      </w:del>
    </w:p>
    <w:p w:rsidR="00610737" w:rsidRPr="00DD1009" w:rsidDel="001359E1" w:rsidRDefault="00610737" w:rsidP="00F86565">
      <w:pPr>
        <w:pStyle w:val="Textedesaisie"/>
        <w:rPr>
          <w:del w:id="1422" w:author="7276693Z" w:date="2016-12-05T17:58:00Z"/>
        </w:rPr>
      </w:pPr>
      <w:bookmarkStart w:id="1423" w:name="_Toc469319183"/>
      <w:bookmarkEnd w:id="1423"/>
    </w:p>
    <w:p w:rsidR="00610737" w:rsidRPr="00DD1009" w:rsidDel="001359E1" w:rsidRDefault="00610737" w:rsidP="00F86565">
      <w:pPr>
        <w:pStyle w:val="Textedesaisie"/>
        <w:rPr>
          <w:del w:id="1424" w:author="7276693Z" w:date="2016-12-05T17:58:00Z"/>
        </w:rPr>
      </w:pPr>
      <w:del w:id="1425" w:author="7276693Z" w:date="2016-12-05T17:58:00Z">
        <w:r w:rsidRPr="00DD1009" w:rsidDel="001359E1">
          <w:delText>Provisions pour restructurations</w:delText>
        </w:r>
        <w:bookmarkStart w:id="1426" w:name="_Toc469319184"/>
        <w:bookmarkEnd w:id="1426"/>
      </w:del>
    </w:p>
    <w:p w:rsidR="00610737" w:rsidRPr="00DD1009" w:rsidDel="001359E1" w:rsidRDefault="00610737" w:rsidP="00F86565">
      <w:pPr>
        <w:pStyle w:val="Textedesaisie"/>
        <w:rPr>
          <w:del w:id="1427" w:author="7276693Z" w:date="2016-12-05T17:58:00Z"/>
        </w:rPr>
      </w:pPr>
      <w:del w:id="1428" w:author="7276693Z" w:date="2016-12-05T17:58:00Z">
        <w:r w:rsidRPr="00DD1009" w:rsidDel="001359E1">
          <w:delText>Le coût des actions de restructuration est intégralement provisionné dans l’exercice lorsque le principe de ces mesures a été décidé et annoncé avec suffisamment de détail avant la clôture des comptes afin de créer une attente que celles-ci seront mises en œuvre. Ce coût correspond essentiellement aux coûts de départ des personnels concernés, et aux coûts des mises au rebut d’immobilisations, de stocks et d’autres actifs.</w:delText>
        </w:r>
        <w:bookmarkStart w:id="1429" w:name="_Toc469319185"/>
        <w:bookmarkEnd w:id="1429"/>
      </w:del>
    </w:p>
    <w:p w:rsidR="00610737" w:rsidRPr="00DD1009" w:rsidDel="001359E1" w:rsidRDefault="00610737" w:rsidP="00F86565">
      <w:pPr>
        <w:pStyle w:val="Textedesaisie"/>
        <w:rPr>
          <w:del w:id="1430" w:author="7276693Z" w:date="2016-12-05T17:58:00Z"/>
        </w:rPr>
      </w:pPr>
      <w:del w:id="1431" w:author="7276693Z" w:date="2016-12-05T17:58:00Z">
        <w:r w:rsidRPr="00DD1009" w:rsidDel="001359E1">
          <w:delText>Provisions pour contrats déficitaires</w:delText>
        </w:r>
        <w:bookmarkStart w:id="1432" w:name="_Toc469319186"/>
        <w:bookmarkEnd w:id="1432"/>
      </w:del>
    </w:p>
    <w:p w:rsidR="00610737" w:rsidRPr="00DD1009" w:rsidDel="001359E1" w:rsidRDefault="00610737" w:rsidP="00F86565">
      <w:pPr>
        <w:pStyle w:val="Textedesaisie"/>
        <w:rPr>
          <w:del w:id="1433" w:author="7276693Z" w:date="2016-12-05T17:58:00Z"/>
        </w:rPr>
      </w:pPr>
      <w:del w:id="1434" w:author="7276693Z" w:date="2016-12-05T17:58:00Z">
        <w:r w:rsidRPr="00DD1009" w:rsidDel="001359E1">
          <w:delText>Des provisions sont constituées au titre de contrats pluriannuels lorsque ceux-ci deviennent déficitaires, c’est-à-dire lorsque les coûts inévitables pour satisfaire aux obligations contractuelles sont supérieurs aux avantages économiques à recevoir attendus de ces contrats. Les provisions sont évaluées sur la base des coûts inévitables, qui reflètent le coût net de sortie du contrat, c’est-à-dire le plus faible coût d’exécution du contrat ou de toute indemnisation ou pénalité découlant du défaut d’exécution.</w:delText>
        </w:r>
        <w:bookmarkStart w:id="1435" w:name="_Toc469319187"/>
        <w:bookmarkEnd w:id="1435"/>
      </w:del>
    </w:p>
    <w:p w:rsidR="004A1886" w:rsidRPr="00DD1009" w:rsidDel="001359E1" w:rsidRDefault="004A1886" w:rsidP="00F86565">
      <w:pPr>
        <w:pStyle w:val="Textedesaisie"/>
        <w:rPr>
          <w:del w:id="1436" w:author="7276693Z" w:date="2016-12-05T17:58:00Z"/>
        </w:rPr>
      </w:pPr>
      <w:del w:id="1437" w:author="7276693Z" w:date="2016-12-05T17:58:00Z">
        <w:r w:rsidRPr="00DD1009" w:rsidDel="001359E1">
          <w:delText>Avantages du personnel</w:delText>
        </w:r>
        <w:bookmarkStart w:id="1438" w:name="_Toc469319188"/>
        <w:bookmarkEnd w:id="1438"/>
      </w:del>
    </w:p>
    <w:p w:rsidR="004A1886" w:rsidRPr="00DD1009" w:rsidDel="001359E1" w:rsidRDefault="004A1886" w:rsidP="00F86565">
      <w:pPr>
        <w:pStyle w:val="Textedesaisie"/>
        <w:rPr>
          <w:del w:id="1439" w:author="7276693Z" w:date="2016-12-05T17:58:00Z"/>
        </w:rPr>
      </w:pPr>
      <w:del w:id="1440" w:author="7276693Z" w:date="2016-12-05T17:58:00Z">
        <w:r w:rsidRPr="00DD1009" w:rsidDel="001359E1">
          <w:delText>L’EPIC SNCF Mobilités assure lui-même certaines prestations au titre des régimes d’avantages du personnel pour le personnel actif et le personnel retraité qui lui sont propres eu égard au régime spécial du personnel sous statut.</w:delText>
        </w:r>
        <w:bookmarkStart w:id="1441" w:name="_Toc469319189"/>
        <w:bookmarkEnd w:id="1441"/>
      </w:del>
    </w:p>
    <w:p w:rsidR="004A1886" w:rsidRPr="00DD1009" w:rsidDel="001359E1" w:rsidRDefault="004A1886" w:rsidP="00F86565">
      <w:pPr>
        <w:pStyle w:val="Textedesaisie"/>
        <w:rPr>
          <w:del w:id="1442" w:author="7276693Z" w:date="2016-12-05T17:58:00Z"/>
        </w:rPr>
      </w:pPr>
      <w:del w:id="1443" w:author="7276693Z" w:date="2016-12-05T17:58:00Z">
        <w:r w:rsidRPr="00DD1009" w:rsidDel="001359E1">
          <w:delText>Ainsi dans les comptes dissociés de gestion, il convient de distinguer le traitement des avantages au personnel au niveau des activités et domaines et au niveau des fonctions communes.</w:delText>
        </w:r>
        <w:bookmarkStart w:id="1444" w:name="_Toc469319190"/>
        <w:bookmarkEnd w:id="1444"/>
      </w:del>
    </w:p>
    <w:p w:rsidR="008C64EB" w:rsidRPr="00DD1009" w:rsidDel="001359E1" w:rsidRDefault="004A1886" w:rsidP="00F86565">
      <w:pPr>
        <w:pStyle w:val="Textedesaisie"/>
        <w:rPr>
          <w:del w:id="1445" w:author="7276693Z" w:date="2016-12-05T17:58:00Z"/>
        </w:rPr>
      </w:pPr>
      <w:del w:id="1446" w:author="7276693Z" w:date="2016-12-05T17:58:00Z">
        <w:r w:rsidRPr="00DD1009" w:rsidDel="001359E1">
          <w:delText>Au niveau des activités et domaines</w:delText>
        </w:r>
        <w:bookmarkStart w:id="1447" w:name="_Toc469319191"/>
        <w:bookmarkEnd w:id="1447"/>
      </w:del>
    </w:p>
    <w:p w:rsidR="004A1886" w:rsidRPr="00DD1009" w:rsidDel="001359E1" w:rsidRDefault="004A1886" w:rsidP="00F86565">
      <w:pPr>
        <w:pStyle w:val="Textedesaisie"/>
        <w:rPr>
          <w:del w:id="1448" w:author="7276693Z" w:date="2016-12-05T17:58:00Z"/>
        </w:rPr>
      </w:pPr>
      <w:del w:id="1449" w:author="7276693Z" w:date="2016-12-05T17:58:00Z">
        <w:r w:rsidRPr="00DD1009" w:rsidDel="001359E1">
          <w:delText xml:space="preserve">La comptabilisation de ces régimes dans les comptes des activités et domaines de l’EPIC SNCF Mobilités revêt deux formes : </w:delText>
        </w:r>
        <w:bookmarkStart w:id="1450" w:name="_Toc469319192"/>
        <w:bookmarkEnd w:id="1450"/>
      </w:del>
    </w:p>
    <w:p w:rsidR="004A1886" w:rsidRPr="00DD1009" w:rsidDel="001359E1" w:rsidRDefault="004A1886" w:rsidP="00F86565">
      <w:pPr>
        <w:pStyle w:val="Textedesaisie"/>
        <w:rPr>
          <w:del w:id="1451" w:author="7276693Z" w:date="2016-12-05T17:58:00Z"/>
        </w:rPr>
      </w:pPr>
      <w:del w:id="1452" w:author="7276693Z" w:date="2016-12-05T17:58:00Z">
        <w:r w:rsidRPr="00DD1009" w:rsidDel="001359E1">
          <w:delText>provisions inscrites au bilan des activités et domaines au fur et à mesure de l’accumulation des droits à prestation,</w:delText>
        </w:r>
        <w:bookmarkStart w:id="1453" w:name="_Toc469319193"/>
        <w:bookmarkEnd w:id="1453"/>
      </w:del>
    </w:p>
    <w:p w:rsidR="004A1886" w:rsidRPr="00DD1009" w:rsidDel="001359E1" w:rsidRDefault="004A1886" w:rsidP="00F86565">
      <w:pPr>
        <w:pStyle w:val="Textedesaisie"/>
        <w:rPr>
          <w:del w:id="1454" w:author="7276693Z" w:date="2016-12-05T17:58:00Z"/>
        </w:rPr>
      </w:pPr>
      <w:del w:id="1455" w:author="7276693Z" w:date="2016-12-05T17:58:00Z">
        <w:r w:rsidRPr="00DD1009" w:rsidDel="001359E1">
          <w:delText>charges au titre des cotisations à payer lorsqu’elles sont dues sans comptabilisation de provision, les activités et domaines n’étant pas engagées au-delà des cotisations versées.</w:delText>
        </w:r>
        <w:bookmarkStart w:id="1456" w:name="_Toc469319194"/>
        <w:bookmarkEnd w:id="1456"/>
      </w:del>
    </w:p>
    <w:p w:rsidR="004A1886" w:rsidRPr="00DD1009" w:rsidDel="001359E1" w:rsidRDefault="004A1886" w:rsidP="00F86565">
      <w:pPr>
        <w:pStyle w:val="Textedesaisie"/>
        <w:rPr>
          <w:del w:id="1457" w:author="7276693Z" w:date="2016-12-05T17:58:00Z"/>
        </w:rPr>
      </w:pPr>
      <w:del w:id="1458" w:author="7276693Z" w:date="2016-12-05T17:58:00Z">
        <w:r w:rsidRPr="00DD1009" w:rsidDel="001359E1">
          <w:delText>Dans le premier cas, les avantages au personnel représentent des régimes à prestations définies pour les activités et domaines. Il s’agit d’une part d’avantages à long terme (médailles du travail, Indemnités de chômage) qui font l’objet d’évaluations actuarielles et pour lesquels les écarts actuariels sont reconnus immédiatement et totalement en résultat, d’autre part d’avantages postérieurs à l’emploi (rentes accidents du travail pour les retraités, action sociale et prévoyance complémentaire des cadres supérieurs pour les personnels retraités, indemnités de fin de carrière – classées antérieurement en avantages à long terme) pour lesquels les écarts actuariels seront comptabilisés en capitaux propres.</w:delText>
        </w:r>
        <w:bookmarkStart w:id="1459" w:name="_Toc469319195"/>
        <w:bookmarkEnd w:id="1459"/>
      </w:del>
    </w:p>
    <w:p w:rsidR="004A1886" w:rsidRPr="00DD1009" w:rsidDel="001359E1" w:rsidRDefault="004A1886" w:rsidP="00F86565">
      <w:pPr>
        <w:pStyle w:val="Textedesaisie"/>
        <w:rPr>
          <w:del w:id="1460" w:author="7276693Z" w:date="2016-12-05T17:59:00Z"/>
        </w:rPr>
      </w:pPr>
      <w:del w:id="1461" w:author="7276693Z" w:date="2016-12-05T17:58:00Z">
        <w:r w:rsidRPr="00DD1009" w:rsidDel="001359E1">
          <w:delText>Dans le deuxième cas, les avantages au personnel s’assimilent à des régimes à cotisations libératoires pour les activités et domaines de l’EPIC SNCF Mobilités et sont constitués principalement des rentes accidents du travail, de l’action sociale, de la Cessation Progressive d’Activité (CPA</w:delText>
        </w:r>
      </w:del>
      <w:del w:id="1462" w:author="7276693Z" w:date="2016-12-05T17:59:00Z">
        <w:r w:rsidRPr="00DD1009" w:rsidDel="001359E1">
          <w:delText xml:space="preserve">) et du Compte Epargne Temps (CET) fin d’activité. Pour cette catégorie d’engagements, les fonctions communes de l’EPIC SNCF Mobilités assurent le rôle de centralisateur. </w:delText>
        </w:r>
        <w:bookmarkStart w:id="1463" w:name="_Toc469319196"/>
        <w:bookmarkEnd w:id="1463"/>
      </w:del>
    </w:p>
    <w:p w:rsidR="004A1886" w:rsidRPr="00DD1009" w:rsidDel="001359E1" w:rsidRDefault="004A1886" w:rsidP="00F86565">
      <w:pPr>
        <w:pStyle w:val="Textedesaisie"/>
        <w:rPr>
          <w:del w:id="1464" w:author="7276693Z" w:date="2016-12-05T17:59:00Z"/>
        </w:rPr>
      </w:pPr>
      <w:del w:id="1465" w:author="7276693Z" w:date="2016-12-05T17:59:00Z">
        <w:r w:rsidRPr="00DD1009" w:rsidDel="001359E1">
          <w:delText xml:space="preserve">Concernant les rentes accidents du travail et l’action sociale, la méthode est basée sur le calcul de taux de cotisations libératoires refacturées aux activités et domaines. Ces taux sont calculés et fixés une fois par an et ne sont pas révisés en cours d’année. Ces principes sont identiques à ceux du droit commun et respectent le principe de base qui est celui de la solidarité et de la mutualisation de tout ou partie des charges. </w:delText>
        </w:r>
        <w:bookmarkStart w:id="1466" w:name="_Toc469319197"/>
        <w:bookmarkEnd w:id="1466"/>
      </w:del>
    </w:p>
    <w:p w:rsidR="004A1886" w:rsidRPr="00DD1009" w:rsidDel="001359E1" w:rsidRDefault="004A1886" w:rsidP="00F86565">
      <w:pPr>
        <w:pStyle w:val="Textedesaisie"/>
        <w:rPr>
          <w:del w:id="1467" w:author="7276693Z" w:date="2016-12-05T17:59:00Z"/>
        </w:rPr>
      </w:pPr>
      <w:del w:id="1468" w:author="7276693Z" w:date="2016-12-05T17:59:00Z">
        <w:r w:rsidRPr="00DD1009" w:rsidDel="001359E1">
          <w:delText>Concernant la cessation progressive d’activité et le compte épargne temps fin d’activité, seul le résultat d’exploitation est refacturé aux activités et domaines, le résultat financier reste dans la caisse CPA / CET. Le coût des services rendus CPA refacturé aux activités et domaines est calculé une fois par an. La ventilation par activités et domaines de la facturation CPA est recalculée mensuellement suivant l’évolution des agents éligibles à terme à la CPA et des postes pénibles. La refacturation CET fin d’activité aux activités et domaines concerne les nouveaux jours déposés dans les compteurs, elle est calculée mensuellement.</w:delText>
        </w:r>
        <w:bookmarkStart w:id="1469" w:name="_Toc469319198"/>
        <w:bookmarkEnd w:id="1469"/>
      </w:del>
    </w:p>
    <w:p w:rsidR="004A1886" w:rsidRPr="00DD1009" w:rsidDel="001359E1" w:rsidRDefault="004A1886" w:rsidP="00F86565">
      <w:pPr>
        <w:pStyle w:val="Textedesaisie"/>
        <w:rPr>
          <w:del w:id="1470" w:author="7276693Z" w:date="2016-12-05T17:59:00Z"/>
        </w:rPr>
      </w:pPr>
      <w:del w:id="1471" w:author="7276693Z" w:date="2016-12-05T17:59:00Z">
        <w:r w:rsidRPr="00DD1009" w:rsidDel="001359E1">
          <w:delText>Tout excédent ou déficit des caisses (à l’exception de l’action sociale et la complémentaire de prévoyance CS cadres supérieurs) fait l’objet d’une régularisation au titre de l’exercice concerné en fin d’année, soit par remboursement de cotisations sociales, soit par appel de cotisations complémentaires.</w:delText>
        </w:r>
        <w:bookmarkStart w:id="1472" w:name="_Toc469319199"/>
        <w:bookmarkEnd w:id="1472"/>
      </w:del>
    </w:p>
    <w:p w:rsidR="004A1886" w:rsidRPr="00DD1009" w:rsidDel="001359E1" w:rsidRDefault="004A1886" w:rsidP="00F86565">
      <w:pPr>
        <w:pStyle w:val="Textedesaisie"/>
        <w:rPr>
          <w:del w:id="1473" w:author="7276693Z" w:date="2016-12-05T17:59:00Z"/>
        </w:rPr>
      </w:pPr>
      <w:del w:id="1474" w:author="7276693Z" w:date="2016-12-05T17:59:00Z">
        <w:r w:rsidRPr="00DD1009" w:rsidDel="001359E1">
          <w:delText>Au niveau des fonctions communes</w:delText>
        </w:r>
        <w:bookmarkStart w:id="1475" w:name="_Toc469319200"/>
        <w:bookmarkEnd w:id="1475"/>
      </w:del>
    </w:p>
    <w:p w:rsidR="004A1886" w:rsidRPr="00DD1009" w:rsidDel="001359E1" w:rsidRDefault="004A1886" w:rsidP="00F86565">
      <w:pPr>
        <w:pStyle w:val="Textedesaisie"/>
        <w:rPr>
          <w:del w:id="1476" w:author="7276693Z" w:date="2016-12-05T17:59:00Z"/>
        </w:rPr>
      </w:pPr>
      <w:del w:id="1477" w:author="7276693Z" w:date="2016-12-05T17:59:00Z">
        <w:r w:rsidRPr="00DD1009" w:rsidDel="001359E1">
          <w:delText>Ces avantages font l’objet d’évaluations actuarielles et sont enregistrés au bilan des fonctions transverses, dans l’entité protection sociale. Une méthode unique de reconnaissance des écarts actuariels est appliquée pour les avantages postérieurs à l’emploi (rentes accidents du travail, action sociale et prévoyance complémentaire des cadres supérieurs pour les personnels retraités), la méthode du corridor étant supprimée à compter de 2013. Les écarts actuariels sont comptabilisés en capitaux propres (autres éléments du résultat global). Pour les avantages à long terme (cessation progressive d’activité, compte épargne temps et les rentes accidents du travail pour les actifs), les écarts actuariels restent comptabilisés dans le résultat financier de la période au cours de laquelle ils sont générés.</w:delText>
        </w:r>
        <w:bookmarkStart w:id="1478" w:name="_Toc469319201"/>
        <w:bookmarkEnd w:id="1478"/>
      </w:del>
    </w:p>
    <w:p w:rsidR="004A1886" w:rsidRPr="00DD1009" w:rsidDel="001359E1" w:rsidRDefault="004A1886" w:rsidP="00F86565">
      <w:pPr>
        <w:pStyle w:val="Titre2"/>
        <w:numPr>
          <w:ilvl w:val="0"/>
          <w:numId w:val="153"/>
        </w:numPr>
        <w:rPr>
          <w:del w:id="1479" w:author="7276693Z" w:date="2016-12-05T17:59:00Z"/>
        </w:rPr>
      </w:pPr>
      <w:del w:id="1480" w:author="7276693Z" w:date="2016-12-05T17:59:00Z">
        <w:r w:rsidRPr="00DD1009" w:rsidDel="001359E1">
          <w:rPr>
            <w:bCs w:val="0"/>
            <w:caps w:val="0"/>
          </w:rPr>
          <w:br w:type="page"/>
        </w:r>
      </w:del>
    </w:p>
    <w:p w:rsidR="004A1886" w:rsidRPr="00DD1009" w:rsidRDefault="004A1886" w:rsidP="00513F30">
      <w:pPr>
        <w:pStyle w:val="Titre2"/>
        <w:numPr>
          <w:ilvl w:val="0"/>
          <w:numId w:val="153"/>
        </w:numPr>
      </w:pPr>
      <w:bookmarkStart w:id="1481" w:name="_Toc475985104"/>
      <w:r w:rsidRPr="00DD1009">
        <w:t>PROGRAMMES D’INVESTISSEMENTS ET PRODUITS DE CESSIONS</w:t>
      </w:r>
      <w:bookmarkEnd w:id="1481"/>
    </w:p>
    <w:p w:rsidR="00513F30" w:rsidRPr="00DD1009" w:rsidDel="006F5301" w:rsidRDefault="00513F30" w:rsidP="00513F30">
      <w:pPr>
        <w:rPr>
          <w:del w:id="1482" w:author="7276693Z" w:date="2017-02-17T10:03:00Z"/>
        </w:rPr>
      </w:pPr>
    </w:p>
    <w:p w:rsidR="00513F30" w:rsidRPr="00DD1009" w:rsidDel="006F5301" w:rsidRDefault="00513F30" w:rsidP="00513F30">
      <w:pPr>
        <w:rPr>
          <w:del w:id="1483" w:author="7276693Z" w:date="2017-02-17T10:03:00Z"/>
        </w:rPr>
        <w:sectPr w:rsidR="00513F30" w:rsidRPr="00DD1009" w:rsidDel="006F5301" w:rsidSect="00472908">
          <w:pgSz w:w="11906" w:h="16838" w:code="9"/>
          <w:pgMar w:top="567" w:right="1134" w:bottom="567" w:left="1134" w:header="567" w:footer="567" w:gutter="0"/>
          <w:cols w:space="708"/>
          <w:titlePg/>
          <w:docGrid w:linePitch="360"/>
        </w:sectPr>
      </w:pPr>
    </w:p>
    <w:p w:rsidR="004A1886" w:rsidRPr="000B17C7" w:rsidRDefault="004A1886" w:rsidP="002E2B07">
      <w:pPr>
        <w:pStyle w:val="Titre3"/>
      </w:pPr>
      <w:bookmarkStart w:id="1484" w:name="_Toc475985105"/>
      <w:r w:rsidRPr="000B17C7">
        <w:t>6.1 Programmes d’investissements et structure des financements</w:t>
      </w:r>
      <w:bookmarkEnd w:id="1484"/>
      <w:r w:rsidRPr="000B17C7">
        <w:t xml:space="preserve"> </w:t>
      </w:r>
    </w:p>
    <w:p w:rsidR="004A1886" w:rsidRPr="000B17C7" w:rsidDel="009F6AC9" w:rsidRDefault="004A1886" w:rsidP="003C5673">
      <w:pPr>
        <w:rPr>
          <w:del w:id="1485" w:author="7276693Z" w:date="2016-12-20T15:05:00Z"/>
          <w:rPrChange w:id="1486" w:author="7809196g" w:date="2017-02-24T16:02:00Z">
            <w:rPr>
              <w:del w:id="1487" w:author="7276693Z" w:date="2016-12-20T15:05:00Z"/>
              <w:lang w:val="pt-BR"/>
            </w:rPr>
          </w:rPrChange>
        </w:rPr>
      </w:pPr>
    </w:p>
    <w:p w:rsidR="004A1886" w:rsidRPr="000B17C7" w:rsidRDefault="004A1886" w:rsidP="00BF248D">
      <w:pPr>
        <w:pStyle w:val="Textedesaisie"/>
        <w:rPr>
          <w:color w:val="747678"/>
          <w:rPrChange w:id="1488" w:author="7809196g" w:date="2017-02-24T16:02:00Z">
            <w:rPr>
              <w:color w:val="747678"/>
              <w:lang w:val="pt-BR"/>
            </w:rPr>
          </w:rPrChange>
        </w:rPr>
      </w:pPr>
      <w:r w:rsidRPr="000B17C7">
        <w:rPr>
          <w:color w:val="747678"/>
          <w:rPrChange w:id="1489" w:author="7809196g" w:date="2017-02-24T16:02:00Z">
            <w:rPr>
              <w:color w:val="747678"/>
              <w:lang w:val="pt-BR"/>
            </w:rPr>
          </w:rPrChange>
        </w:rPr>
        <w:t>La trajectoire d’investissements, tous financements confondus, retenue lors de la construction des tarifs 2017 comporte des mises en service d’investissements à hauteur de</w:t>
      </w:r>
      <w:r w:rsidR="00D6299A" w:rsidRPr="000B17C7">
        <w:rPr>
          <w:color w:val="747678"/>
          <w:rPrChange w:id="1490" w:author="7809196g" w:date="2017-02-24T16:02:00Z">
            <w:rPr>
              <w:color w:val="747678"/>
              <w:lang w:val="pt-BR"/>
            </w:rPr>
          </w:rPrChange>
        </w:rPr>
        <w:t xml:space="preserve"> </w:t>
      </w:r>
      <w:r w:rsidR="00C028EC" w:rsidRPr="000B17C7">
        <w:rPr>
          <w:color w:val="747678"/>
          <w:rPrChange w:id="1491" w:author="7809196g" w:date="2017-02-24T16:02:00Z">
            <w:rPr>
              <w:color w:val="747678"/>
              <w:lang w:val="pt-BR"/>
            </w:rPr>
          </w:rPrChange>
        </w:rPr>
        <w:t>930</w:t>
      </w:r>
      <w:r w:rsidRPr="000B17C7">
        <w:rPr>
          <w:color w:val="747678"/>
          <w:rPrChange w:id="1492" w:author="7809196g" w:date="2017-02-24T16:02:00Z">
            <w:rPr>
              <w:color w:val="747678"/>
              <w:lang w:val="pt-BR"/>
            </w:rPr>
          </w:rPrChange>
        </w:rPr>
        <w:t>M€ pour le cumul des trois années 2015, 2016 et 2017.</w:t>
      </w:r>
    </w:p>
    <w:p w:rsidR="004A1886" w:rsidRPr="000B17C7" w:rsidRDefault="004A1886" w:rsidP="00BF248D">
      <w:pPr>
        <w:pStyle w:val="Textedesaisie"/>
        <w:rPr>
          <w:color w:val="747678"/>
          <w:rPrChange w:id="1493" w:author="7809196g" w:date="2017-02-24T16:02:00Z">
            <w:rPr>
              <w:color w:val="747678"/>
              <w:lang w:val="pt-BR"/>
            </w:rPr>
          </w:rPrChange>
        </w:rPr>
      </w:pPr>
      <w:r w:rsidRPr="000B17C7">
        <w:rPr>
          <w:color w:val="747678"/>
          <w:rPrChange w:id="1494" w:author="7809196g" w:date="2017-02-24T16:02:00Z">
            <w:rPr>
              <w:color w:val="747678"/>
              <w:lang w:val="pt-BR"/>
            </w:rPr>
          </w:rPrChange>
        </w:rPr>
        <w:t>La programmation 2015-2017 met l’accent sur l’amélioration de la qualité de service aux clients : mise en accessibilité (respect des obligations réglementaires), modernisation de l’information et des services aux voyageurs (attente, intermodalité, etc.).</w:t>
      </w:r>
    </w:p>
    <w:p w:rsidR="004A1886" w:rsidRPr="000B17C7" w:rsidRDefault="004A1886" w:rsidP="00BF248D">
      <w:pPr>
        <w:pStyle w:val="Textedesaisie"/>
        <w:rPr>
          <w:color w:val="747678"/>
          <w:rPrChange w:id="1495" w:author="7809196g" w:date="2017-02-24T16:02:00Z">
            <w:rPr>
              <w:color w:val="747678"/>
              <w:lang w:val="pt-BR"/>
            </w:rPr>
          </w:rPrChange>
        </w:rPr>
      </w:pPr>
      <w:r w:rsidRPr="000B17C7">
        <w:rPr>
          <w:color w:val="747678"/>
          <w:rPrChange w:id="1496" w:author="7809196g" w:date="2017-02-24T16:02:00Z">
            <w:rPr>
              <w:color w:val="747678"/>
              <w:lang w:val="pt-BR"/>
            </w:rPr>
          </w:rPrChange>
        </w:rPr>
        <w:t xml:space="preserve">Les programmes patrimoine, permettant le maintien en condition opérationnelle des bâtiments (mise en conformité, sûreté, …), représentent plus de 50% des engagements. </w:t>
      </w:r>
    </w:p>
    <w:p w:rsidR="004A1886" w:rsidRPr="000B17C7" w:rsidRDefault="004A1886" w:rsidP="00BF248D">
      <w:pPr>
        <w:pStyle w:val="Textedesaisie"/>
        <w:rPr>
          <w:color w:val="747678"/>
          <w:rPrChange w:id="1497" w:author="7809196g" w:date="2017-02-24T16:02:00Z">
            <w:rPr>
              <w:color w:val="747678"/>
              <w:lang w:val="pt-BR"/>
            </w:rPr>
          </w:rPrChange>
        </w:rPr>
      </w:pPr>
      <w:r w:rsidRPr="000B17C7">
        <w:rPr>
          <w:color w:val="747678"/>
          <w:rPrChange w:id="1498" w:author="7809196g" w:date="2017-02-24T16:02:00Z">
            <w:rPr>
              <w:color w:val="747678"/>
              <w:lang w:val="pt-BR"/>
            </w:rPr>
          </w:rPrChange>
        </w:rPr>
        <w:t xml:space="preserve">En fonction de la nature des investissements, les amortissements et la rémunération du capital afférents se retrouvent pour tout ou partie dans les tarifs du service de base (de fait la part des investissements facturée aux transporteurs via la prestation de base représente un peu plus de la moitié du total des fonds propres investis par </w:t>
      </w:r>
      <w:r w:rsidR="0026008D" w:rsidRPr="000B17C7">
        <w:rPr>
          <w:color w:val="747678"/>
          <w:rPrChange w:id="1499" w:author="7809196g" w:date="2017-02-24T16:02:00Z">
            <w:rPr>
              <w:color w:val="747678"/>
              <w:lang w:val="pt-BR"/>
            </w:rPr>
          </w:rPrChange>
        </w:rPr>
        <w:t>SNCF Gares &amp; Connexions</w:t>
      </w:r>
      <w:r w:rsidRPr="000B17C7">
        <w:rPr>
          <w:color w:val="747678"/>
          <w:rPrChange w:id="1500" w:author="7809196g" w:date="2017-02-24T16:02:00Z">
            <w:rPr>
              <w:color w:val="747678"/>
              <w:lang w:val="pt-BR"/>
            </w:rPr>
          </w:rPrChange>
        </w:rPr>
        <w:t>).</w:t>
      </w:r>
    </w:p>
    <w:p w:rsidR="004A1886" w:rsidRPr="000B17C7" w:rsidRDefault="004A1886" w:rsidP="00BF248D">
      <w:pPr>
        <w:pStyle w:val="Textedesaisie"/>
        <w:rPr>
          <w:color w:val="747678"/>
          <w:rPrChange w:id="1501" w:author="7809196g" w:date="2017-02-24T16:02:00Z">
            <w:rPr>
              <w:color w:val="747678"/>
              <w:lang w:val="pt-BR"/>
            </w:rPr>
          </w:rPrChange>
        </w:rPr>
      </w:pPr>
      <w:r w:rsidRPr="000B17C7">
        <w:rPr>
          <w:color w:val="747678"/>
          <w:rPrChange w:id="1502" w:author="7809196g" w:date="2017-02-24T16:02:00Z">
            <w:rPr>
              <w:color w:val="747678"/>
              <w:lang w:val="pt-BR"/>
            </w:rPr>
          </w:rPrChange>
        </w:rPr>
        <w:t>Compte tenu des subventions à recevoir, les montants investis sur fonds propres et mis en service d’ici fin 2017 devraient s’élever pour les trois</w:t>
      </w:r>
      <w:r w:rsidR="00C84CB4" w:rsidRPr="000B17C7">
        <w:rPr>
          <w:color w:val="747678"/>
          <w:rPrChange w:id="1503" w:author="7809196g" w:date="2017-02-24T16:02:00Z">
            <w:rPr>
              <w:color w:val="747678"/>
              <w:lang w:val="pt-BR"/>
            </w:rPr>
          </w:rPrChange>
        </w:rPr>
        <w:t xml:space="preserve"> années à</w:t>
      </w:r>
      <w:r w:rsidR="00443DF5" w:rsidRPr="000B17C7">
        <w:rPr>
          <w:color w:val="747678"/>
          <w:rPrChange w:id="1504" w:author="7809196g" w:date="2017-02-24T16:02:00Z">
            <w:rPr>
              <w:color w:val="747678"/>
              <w:lang w:val="pt-BR"/>
            </w:rPr>
          </w:rPrChange>
        </w:rPr>
        <w:t xml:space="preserve"> 594</w:t>
      </w:r>
      <w:r w:rsidR="00C84CB4" w:rsidRPr="000B17C7">
        <w:rPr>
          <w:color w:val="747678"/>
          <w:rPrChange w:id="1505" w:author="7809196g" w:date="2017-02-24T16:02:00Z">
            <w:rPr>
              <w:color w:val="747678"/>
              <w:lang w:val="pt-BR"/>
            </w:rPr>
          </w:rPrChange>
        </w:rPr>
        <w:t xml:space="preserve"> </w:t>
      </w:r>
      <w:r w:rsidRPr="000B17C7">
        <w:rPr>
          <w:color w:val="747678"/>
          <w:rPrChange w:id="1506" w:author="7809196g" w:date="2017-02-24T16:02:00Z">
            <w:rPr>
              <w:color w:val="747678"/>
              <w:lang w:val="pt-BR"/>
            </w:rPr>
          </w:rPrChange>
        </w:rPr>
        <w:t>M€.</w:t>
      </w:r>
    </w:p>
    <w:p w:rsidR="004A1886" w:rsidRPr="000B17C7" w:rsidRDefault="004A1886" w:rsidP="00BF248D">
      <w:pPr>
        <w:pStyle w:val="Textedesaisie"/>
        <w:rPr>
          <w:color w:val="747678"/>
          <w:rPrChange w:id="1507" w:author="7809196g" w:date="2017-02-24T16:02:00Z">
            <w:rPr>
              <w:color w:val="747678"/>
              <w:lang w:val="pt-BR"/>
            </w:rPr>
          </w:rPrChange>
        </w:rPr>
      </w:pPr>
      <w:r w:rsidRPr="000B17C7">
        <w:rPr>
          <w:color w:val="747678"/>
          <w:rPrChange w:id="1508" w:author="7809196g" w:date="2017-02-24T16:02:00Z">
            <w:rPr>
              <w:color w:val="747678"/>
              <w:lang w:val="pt-BR"/>
            </w:rPr>
          </w:rPrChange>
        </w:rPr>
        <w:t xml:space="preserve">Concernant l’affectation des subventions reçues, </w:t>
      </w:r>
      <w:r w:rsidR="0026008D" w:rsidRPr="000B17C7">
        <w:rPr>
          <w:color w:val="747678"/>
          <w:rPrChange w:id="1509" w:author="7809196g" w:date="2017-02-24T16:02:00Z">
            <w:rPr>
              <w:color w:val="747678"/>
              <w:lang w:val="pt-BR"/>
            </w:rPr>
          </w:rPrChange>
        </w:rPr>
        <w:t>SNCF Gares &amp; Connexions</w:t>
      </w:r>
      <w:r w:rsidRPr="000B17C7">
        <w:rPr>
          <w:color w:val="747678"/>
          <w:rPrChange w:id="1510" w:author="7809196g" w:date="2017-02-24T16:02:00Z">
            <w:rPr>
              <w:color w:val="747678"/>
              <w:lang w:val="pt-BR"/>
            </w:rPr>
          </w:rPrChange>
        </w:rPr>
        <w:t xml:space="preserve"> emploie la règle suivante :</w:t>
      </w:r>
    </w:p>
    <w:p w:rsidR="004A1886" w:rsidRPr="000B17C7" w:rsidRDefault="004A1886" w:rsidP="00BF248D">
      <w:pPr>
        <w:pStyle w:val="Textedesaisie"/>
        <w:numPr>
          <w:ilvl w:val="0"/>
          <w:numId w:val="87"/>
        </w:numPr>
        <w:rPr>
          <w:color w:val="747678"/>
          <w:rPrChange w:id="1511" w:author="7809196g" w:date="2017-02-24T16:02:00Z">
            <w:rPr>
              <w:color w:val="747678"/>
              <w:lang w:val="pt-BR"/>
            </w:rPr>
          </w:rPrChange>
        </w:rPr>
      </w:pPr>
      <w:r w:rsidRPr="000B17C7">
        <w:rPr>
          <w:color w:val="747678"/>
          <w:rPrChange w:id="1512" w:author="7809196g" w:date="2017-02-24T16:02:00Z">
            <w:rPr>
              <w:color w:val="747678"/>
              <w:lang w:val="pt-BR"/>
            </w:rPr>
          </w:rPrChange>
        </w:rPr>
        <w:t>les subventions sont affectées sur les projets auxquels elles sont liées et donc gare par gare ;</w:t>
      </w:r>
    </w:p>
    <w:p w:rsidR="004A1886" w:rsidRPr="000B17C7" w:rsidRDefault="004A1886" w:rsidP="00BF248D">
      <w:pPr>
        <w:pStyle w:val="Textedesaisie"/>
        <w:numPr>
          <w:ilvl w:val="0"/>
          <w:numId w:val="87"/>
        </w:numPr>
        <w:rPr>
          <w:color w:val="747678"/>
          <w:rPrChange w:id="1513" w:author="7809196g" w:date="2017-02-24T16:02:00Z">
            <w:rPr>
              <w:color w:val="747678"/>
              <w:lang w:val="pt-BR"/>
            </w:rPr>
          </w:rPrChange>
        </w:rPr>
      </w:pPr>
      <w:r w:rsidRPr="000B17C7">
        <w:rPr>
          <w:color w:val="747678"/>
          <w:rPrChange w:id="1514" w:author="7809196g" w:date="2017-02-24T16:02:00Z">
            <w:rPr>
              <w:color w:val="747678"/>
              <w:lang w:val="pt-BR"/>
            </w:rPr>
          </w:rPrChange>
        </w:rPr>
        <w:t>les subventions sont affectées en priorité aux programmes</w:t>
      </w:r>
      <w:r w:rsidR="00D6299A" w:rsidRPr="000B17C7">
        <w:rPr>
          <w:color w:val="747678"/>
          <w:rPrChange w:id="1515" w:author="7809196g" w:date="2017-02-24T16:02:00Z">
            <w:rPr>
              <w:color w:val="747678"/>
              <w:lang w:val="pt-BR"/>
            </w:rPr>
          </w:rPrChange>
        </w:rPr>
        <w:t xml:space="preserve"> </w:t>
      </w:r>
      <w:r w:rsidRPr="000B17C7">
        <w:rPr>
          <w:color w:val="747678"/>
          <w:rPrChange w:id="1516" w:author="7809196g" w:date="2017-02-24T16:02:00Z">
            <w:rPr>
              <w:color w:val="747678"/>
              <w:lang w:val="pt-BR"/>
            </w:rPr>
          </w:rPrChange>
        </w:rPr>
        <w:t>pesant à 100% sur la facture des transporteurs ;</w:t>
      </w:r>
    </w:p>
    <w:p w:rsidR="004A1886" w:rsidRPr="000B17C7" w:rsidRDefault="004A1886" w:rsidP="00BF248D">
      <w:pPr>
        <w:pStyle w:val="Textedesaisie"/>
        <w:numPr>
          <w:ilvl w:val="0"/>
          <w:numId w:val="87"/>
        </w:numPr>
        <w:rPr>
          <w:color w:val="747678"/>
          <w:rPrChange w:id="1517" w:author="7809196g" w:date="2017-02-24T16:02:00Z">
            <w:rPr>
              <w:color w:val="747678"/>
              <w:lang w:val="pt-BR"/>
            </w:rPr>
          </w:rPrChange>
        </w:rPr>
      </w:pPr>
      <w:r w:rsidRPr="000B17C7">
        <w:rPr>
          <w:color w:val="747678"/>
          <w:rPrChange w:id="1518" w:author="7809196g" w:date="2017-02-24T16:02:00Z">
            <w:rPr>
              <w:color w:val="747678"/>
              <w:lang w:val="pt-BR"/>
            </w:rPr>
          </w:rPrChange>
        </w:rPr>
        <w:t>le solde éventuel est réparti sur les programmes dont la prise en charge par le périmètre des transporteurs est la plus élevée.</w:t>
      </w:r>
    </w:p>
    <w:p w:rsidR="009757FE" w:rsidRPr="000B17C7" w:rsidRDefault="00C84CB4" w:rsidP="00BF248D">
      <w:pPr>
        <w:pStyle w:val="Textedesaisie"/>
        <w:rPr>
          <w:color w:val="747678"/>
          <w:rPrChange w:id="1519" w:author="7809196g" w:date="2017-02-24T16:02:00Z">
            <w:rPr>
              <w:color w:val="747678"/>
              <w:lang w:val="pt-BR"/>
            </w:rPr>
          </w:rPrChange>
        </w:rPr>
      </w:pPr>
      <w:r w:rsidRPr="000B17C7">
        <w:rPr>
          <w:color w:val="747678"/>
          <w:rPrChange w:id="1520" w:author="7809196g" w:date="2017-02-24T16:02:00Z">
            <w:rPr>
              <w:color w:val="747678"/>
              <w:lang w:val="pt-BR"/>
            </w:rPr>
          </w:rPrChange>
        </w:rPr>
        <w:t xml:space="preserve">Sur ces </w:t>
      </w:r>
      <w:r w:rsidR="00443DF5" w:rsidRPr="000B17C7">
        <w:rPr>
          <w:color w:val="747678"/>
          <w:rPrChange w:id="1521" w:author="7809196g" w:date="2017-02-24T16:02:00Z">
            <w:rPr>
              <w:color w:val="747678"/>
              <w:lang w:val="pt-BR"/>
            </w:rPr>
          </w:rPrChange>
        </w:rPr>
        <w:t xml:space="preserve">594 </w:t>
      </w:r>
      <w:r w:rsidRPr="000B17C7">
        <w:rPr>
          <w:color w:val="747678"/>
          <w:rPrChange w:id="1522" w:author="7809196g" w:date="2017-02-24T16:02:00Z">
            <w:rPr>
              <w:color w:val="747678"/>
              <w:lang w:val="pt-BR"/>
            </w:rPr>
          </w:rPrChange>
        </w:rPr>
        <w:t>M€ d’investissements,</w:t>
      </w:r>
      <w:r w:rsidR="00443DF5" w:rsidRPr="000B17C7">
        <w:rPr>
          <w:color w:val="747678"/>
          <w:rPrChange w:id="1523" w:author="7809196g" w:date="2017-02-24T16:02:00Z">
            <w:rPr>
              <w:color w:val="747678"/>
              <w:lang w:val="pt-BR"/>
            </w:rPr>
          </w:rPrChange>
        </w:rPr>
        <w:t xml:space="preserve"> 295</w:t>
      </w:r>
      <w:r w:rsidR="004A1886" w:rsidRPr="000B17C7">
        <w:rPr>
          <w:color w:val="747678"/>
          <w:rPrChange w:id="1524" w:author="7809196g" w:date="2017-02-24T16:02:00Z">
            <w:rPr>
              <w:color w:val="747678"/>
              <w:lang w:val="pt-BR"/>
            </w:rPr>
          </w:rPrChange>
        </w:rPr>
        <w:t>M€ sont affectés au service de base, et sont ainsi refacturés aux transporteurs.</w:t>
      </w:r>
    </w:p>
    <w:p w:rsidR="00513F30" w:rsidRPr="000B17C7" w:rsidRDefault="00513F30" w:rsidP="004A1886">
      <w:pPr>
        <w:pStyle w:val="Textedesaisie"/>
        <w:jc w:val="both"/>
        <w:rPr>
          <w:color w:val="747678"/>
          <w:rPrChange w:id="1525" w:author="7809196g" w:date="2017-02-24T16:02:00Z">
            <w:rPr>
              <w:color w:val="747678"/>
              <w:lang w:val="pt-BR"/>
            </w:rPr>
          </w:rPrChange>
        </w:rPr>
      </w:pPr>
    </w:p>
    <w:p w:rsidR="00513F30" w:rsidRPr="000B17C7" w:rsidRDefault="00513F30" w:rsidP="004A1886">
      <w:pPr>
        <w:pStyle w:val="Textedesaisie"/>
        <w:jc w:val="both"/>
        <w:rPr>
          <w:color w:val="747678"/>
          <w:rPrChange w:id="1526" w:author="7809196g" w:date="2017-02-24T16:02:00Z">
            <w:rPr>
              <w:color w:val="747678"/>
              <w:lang w:val="pt-BR"/>
            </w:rPr>
          </w:rPrChange>
        </w:rPr>
        <w:sectPr w:rsidR="00513F30" w:rsidRPr="000B17C7" w:rsidSect="00F86565">
          <w:type w:val="continuous"/>
          <w:pgSz w:w="11906" w:h="16838" w:code="9"/>
          <w:pgMar w:top="567" w:right="1134" w:bottom="567" w:left="1134" w:header="567" w:footer="567" w:gutter="0"/>
          <w:cols w:space="708"/>
          <w:titlePg/>
          <w:docGrid w:linePitch="360"/>
        </w:sectPr>
      </w:pPr>
    </w:p>
    <w:tbl>
      <w:tblPr>
        <w:tblStyle w:val="Grilledutableau"/>
        <w:tblW w:w="0" w:type="auto"/>
        <w:tblBorders>
          <w:top w:val="single" w:sz="4" w:space="0" w:color="009AA6" w:themeColor="accent1"/>
          <w:left w:val="single" w:sz="4" w:space="0" w:color="009AA6" w:themeColor="accent1"/>
          <w:bottom w:val="single" w:sz="4" w:space="0" w:color="009AA6" w:themeColor="accent1"/>
          <w:right w:val="single" w:sz="4" w:space="0" w:color="009AA6" w:themeColor="accent1"/>
          <w:insideH w:val="single" w:sz="6" w:space="0" w:color="009AA6" w:themeColor="accent1"/>
          <w:insideV w:val="single" w:sz="6" w:space="0" w:color="009AA6" w:themeColor="accent1"/>
        </w:tblBorders>
        <w:tblLook w:val="04A0" w:firstRow="1" w:lastRow="0" w:firstColumn="1" w:lastColumn="0" w:noHBand="0" w:noVBand="1"/>
      </w:tblPr>
      <w:tblGrid>
        <w:gridCol w:w="2376"/>
        <w:gridCol w:w="2694"/>
        <w:gridCol w:w="1701"/>
        <w:gridCol w:w="1559"/>
        <w:gridCol w:w="1417"/>
      </w:tblGrid>
      <w:tr w:rsidR="00513F30" w:rsidRPr="000B17C7" w:rsidTr="00513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7240A5">
            <w:pPr>
              <w:pStyle w:val="Textedesaisie"/>
              <w:jc w:val="center"/>
              <w:rPr>
                <w:color w:val="FFFFFF" w:themeColor="background1"/>
                <w:rPrChange w:id="1527" w:author="7809196g" w:date="2017-02-24T16:02:00Z">
                  <w:rPr>
                    <w:color w:val="FFFFFF" w:themeColor="background1"/>
                    <w:lang w:val="pt-BR"/>
                  </w:rPr>
                </w:rPrChange>
              </w:rPr>
            </w:pPr>
            <w:r w:rsidRPr="000B17C7">
              <w:rPr>
                <w:color w:val="FFFFFF" w:themeColor="background1"/>
                <w:rPrChange w:id="1528" w:author="7809196g" w:date="2017-02-24T16:02:00Z">
                  <w:rPr>
                    <w:color w:val="FFFFFF" w:themeColor="background1"/>
                    <w:lang w:val="pt-BR"/>
                  </w:rPr>
                </w:rPrChange>
              </w:rPr>
              <w:t>Mises en service programmées pour 2015-2017</w:t>
            </w:r>
            <w:r w:rsidR="007240A5" w:rsidRPr="000B17C7">
              <w:rPr>
                <w:color w:val="FFFFFF" w:themeColor="background1"/>
                <w:rPrChange w:id="1529" w:author="7809196g" w:date="2017-02-24T16:02:00Z">
                  <w:rPr>
                    <w:color w:val="FFFFFF" w:themeColor="background1"/>
                    <w:lang w:val="pt-BR"/>
                  </w:rPr>
                </w:rPrChange>
              </w:rPr>
              <w:t xml:space="preserve"> (M€)</w:t>
            </w:r>
          </w:p>
        </w:tc>
        <w:tc>
          <w:tcPr>
            <w:tcW w:w="2694"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100000000000" w:firstRow="1" w:lastRow="0" w:firstColumn="0" w:lastColumn="0" w:oddVBand="0" w:evenVBand="0" w:oddHBand="0" w:evenHBand="0" w:firstRowFirstColumn="0" w:firstRowLastColumn="0" w:lastRowFirstColumn="0" w:lastRowLastColumn="0"/>
              <w:rPr>
                <w:color w:val="FFFFFF" w:themeColor="background1"/>
                <w:rPrChange w:id="1530" w:author="7809196g" w:date="2017-02-24T16:02:00Z">
                  <w:rPr>
                    <w:color w:val="FFFFFF" w:themeColor="background1"/>
                    <w:lang w:val="pt-BR"/>
                  </w:rPr>
                </w:rPrChange>
              </w:rPr>
            </w:pPr>
            <w:r w:rsidRPr="000B17C7">
              <w:rPr>
                <w:color w:val="FFFFFF" w:themeColor="background1"/>
                <w:rPrChange w:id="1531" w:author="7809196g" w:date="2017-02-24T16:02:00Z">
                  <w:rPr>
                    <w:color w:val="FFFFFF" w:themeColor="background1"/>
                    <w:lang w:val="pt-BR"/>
                  </w:rPr>
                </w:rPrChange>
              </w:rPr>
              <w:t>Transporteurs (Prestation de base et prestation Transmanche)</w:t>
            </w:r>
          </w:p>
        </w:tc>
        <w:tc>
          <w:tcPr>
            <w:tcW w:w="32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100000000000" w:firstRow="1" w:lastRow="0" w:firstColumn="0" w:lastColumn="0" w:oddVBand="0" w:evenVBand="0" w:oddHBand="0" w:evenHBand="0" w:firstRowFirstColumn="0" w:firstRowLastColumn="0" w:lastRowFirstColumn="0" w:lastRowLastColumn="0"/>
              <w:rPr>
                <w:color w:val="FFFFFF" w:themeColor="background1"/>
                <w:rPrChange w:id="1532" w:author="7809196g" w:date="2017-02-24T16:02:00Z">
                  <w:rPr>
                    <w:color w:val="FFFFFF" w:themeColor="background1"/>
                    <w:lang w:val="pt-BR"/>
                  </w:rPr>
                </w:rPrChange>
              </w:rPr>
            </w:pPr>
            <w:proofErr w:type="spellStart"/>
            <w:r w:rsidRPr="000B17C7">
              <w:rPr>
                <w:color w:val="FFFFFF" w:themeColor="background1"/>
                <w:rPrChange w:id="1533" w:author="7809196g" w:date="2017-02-24T16:02:00Z">
                  <w:rPr>
                    <w:color w:val="FFFFFF" w:themeColor="background1"/>
                    <w:lang w:val="pt-BR"/>
                  </w:rPr>
                </w:rPrChange>
              </w:rPr>
              <w:t>Concessionaires</w:t>
            </w:r>
            <w:proofErr w:type="spellEnd"/>
            <w:r w:rsidRPr="000B17C7">
              <w:rPr>
                <w:color w:val="FFFFFF" w:themeColor="background1"/>
                <w:rPrChange w:id="1534" w:author="7809196g" w:date="2017-02-24T16:02:00Z">
                  <w:rPr>
                    <w:color w:val="FFFFFF" w:themeColor="background1"/>
                    <w:lang w:val="pt-BR"/>
                  </w:rPr>
                </w:rPrChange>
              </w:rPr>
              <w:t xml:space="preserve"> et locataires</w:t>
            </w:r>
          </w:p>
        </w:tc>
        <w:tc>
          <w:tcPr>
            <w:tcW w:w="1417"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100000000000" w:firstRow="1" w:lastRow="0" w:firstColumn="0" w:lastColumn="0" w:oddVBand="0" w:evenVBand="0" w:oddHBand="0" w:evenHBand="0" w:firstRowFirstColumn="0" w:firstRowLastColumn="0" w:lastRowFirstColumn="0" w:lastRowLastColumn="0"/>
              <w:rPr>
                <w:b/>
                <w:rPrChange w:id="1535" w:author="7809196g" w:date="2017-02-24T16:02:00Z">
                  <w:rPr>
                    <w:b/>
                    <w:lang w:val="pt-BR"/>
                  </w:rPr>
                </w:rPrChange>
              </w:rPr>
            </w:pPr>
            <w:r w:rsidRPr="000B17C7">
              <w:rPr>
                <w:b/>
                <w:color w:val="FFFFFF" w:themeColor="background1"/>
                <w:rPrChange w:id="1536" w:author="7809196g" w:date="2017-02-24T16:02:00Z">
                  <w:rPr>
                    <w:b/>
                    <w:color w:val="FFFFFF" w:themeColor="background1"/>
                    <w:lang w:val="pt-BR"/>
                  </w:rPr>
                </w:rPrChange>
              </w:rPr>
              <w:t>Total</w:t>
            </w:r>
          </w:p>
        </w:tc>
      </w:tr>
      <w:tr w:rsidR="00513F30"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4A1886">
            <w:pPr>
              <w:pStyle w:val="Textedesaisie"/>
              <w:jc w:val="both"/>
              <w:rPr>
                <w:color w:val="FFFFFF" w:themeColor="background1"/>
                <w:rPrChange w:id="1537" w:author="7809196g" w:date="2017-02-24T16:02:00Z">
                  <w:rPr>
                    <w:color w:val="FFFFFF" w:themeColor="background1"/>
                    <w:lang w:val="pt-BR"/>
                  </w:rPr>
                </w:rPrChange>
              </w:rPr>
            </w:pPr>
          </w:p>
        </w:tc>
        <w:tc>
          <w:tcPr>
            <w:tcW w:w="2694" w:type="dxa"/>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rPr>
                <w:color w:val="FFFFFF" w:themeColor="background1"/>
                <w:rPrChange w:id="1538" w:author="7809196g" w:date="2017-02-24T16:02:00Z">
                  <w:rPr>
                    <w:color w:val="FFFFFF" w:themeColor="background1"/>
                    <w:lang w:val="pt-BR"/>
                  </w:rPr>
                </w:rPrChange>
              </w:rPr>
            </w:pP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rPr>
                <w:color w:val="FFFFFF" w:themeColor="background1"/>
                <w:rPrChange w:id="1539" w:author="7809196g" w:date="2017-02-24T16:02:00Z">
                  <w:rPr>
                    <w:color w:val="FFFFFF" w:themeColor="background1"/>
                    <w:lang w:val="pt-BR"/>
                  </w:rPr>
                </w:rPrChange>
              </w:rPr>
            </w:pPr>
            <w:r w:rsidRPr="000B17C7">
              <w:rPr>
                <w:color w:val="FFFFFF" w:themeColor="background1"/>
                <w:rPrChange w:id="1540" w:author="7809196g" w:date="2017-02-24T16:02:00Z">
                  <w:rPr>
                    <w:color w:val="FFFFFF" w:themeColor="background1"/>
                    <w:lang w:val="pt-BR"/>
                  </w:rPr>
                </w:rPrChange>
              </w:rPr>
              <w:t>Régulé</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612" w:themeFill="accent5"/>
          </w:tcPr>
          <w:p w:rsidR="003D7E7E" w:rsidRPr="000B17C7"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rPr>
                <w:color w:val="FFFFFF" w:themeColor="background1"/>
                <w:rPrChange w:id="1541" w:author="7809196g" w:date="2017-02-24T16:02:00Z">
                  <w:rPr>
                    <w:color w:val="FFFFFF" w:themeColor="background1"/>
                    <w:lang w:val="pt-BR"/>
                  </w:rPr>
                </w:rPrChange>
              </w:rPr>
            </w:pPr>
            <w:r w:rsidRPr="000B17C7">
              <w:rPr>
                <w:color w:val="FFFFFF" w:themeColor="background1"/>
                <w:rPrChange w:id="1542" w:author="7809196g" w:date="2017-02-24T16:02:00Z">
                  <w:rPr>
                    <w:color w:val="FFFFFF" w:themeColor="background1"/>
                    <w:lang w:val="pt-BR"/>
                  </w:rPr>
                </w:rPrChange>
              </w:rPr>
              <w:t>Non régulé</w:t>
            </w:r>
          </w:p>
        </w:tc>
        <w:tc>
          <w:tcPr>
            <w:tcW w:w="1417" w:type="dxa"/>
            <w:vMerge/>
            <w:tcBorders>
              <w:top w:val="none" w:sz="0" w:space="0" w:color="auto"/>
              <w:left w:val="none" w:sz="0" w:space="0" w:color="auto"/>
              <w:bottom w:val="none" w:sz="0" w:space="0" w:color="auto"/>
              <w:right w:val="none" w:sz="0" w:space="0" w:color="auto"/>
              <w:tl2br w:val="none" w:sz="0" w:space="0" w:color="auto"/>
              <w:tr2bl w:val="none" w:sz="0" w:space="0" w:color="auto"/>
            </w:tcBorders>
          </w:tcPr>
          <w:p w:rsidR="003D7E7E" w:rsidRPr="000B17C7"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rPr>
                <w:rPrChange w:id="1543" w:author="7809196g" w:date="2017-02-24T16:02:00Z">
                  <w:rPr>
                    <w:lang w:val="pt-BR"/>
                  </w:rPr>
                </w:rPrChange>
              </w:rPr>
            </w:pPr>
          </w:p>
        </w:tc>
      </w:tr>
      <w:tr w:rsidR="00513F30"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4A1886">
            <w:pPr>
              <w:pStyle w:val="Textedesaisie"/>
              <w:jc w:val="both"/>
            </w:pPr>
            <w:r w:rsidRPr="00D35536">
              <w:t>Subventions</w:t>
            </w:r>
          </w:p>
        </w:tc>
        <w:tc>
          <w:tcPr>
            <w:tcW w:w="26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258</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26</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56</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340</w:t>
            </w:r>
          </w:p>
        </w:tc>
      </w:tr>
      <w:tr w:rsidR="00513F30"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4A1886">
            <w:pPr>
              <w:pStyle w:val="Textedesaisie"/>
              <w:jc w:val="both"/>
            </w:pPr>
            <w:r w:rsidRPr="00D35536">
              <w:t>Montant fonds propres</w:t>
            </w:r>
          </w:p>
        </w:tc>
        <w:tc>
          <w:tcPr>
            <w:tcW w:w="26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295</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pPr>
            <w:r w:rsidRPr="00D35536">
              <w:t>56</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244</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100000" w:firstRow="0" w:lastRow="0" w:firstColumn="0" w:lastColumn="0" w:oddVBand="0" w:evenVBand="0" w:oddHBand="1" w:evenHBand="0" w:firstRowFirstColumn="0" w:firstRowLastColumn="0" w:lastRowFirstColumn="0" w:lastRowLastColumn="0"/>
            </w:pPr>
            <w:r w:rsidRPr="00D35536">
              <w:t>594</w:t>
            </w:r>
          </w:p>
        </w:tc>
      </w:tr>
      <w:tr w:rsidR="00513F30"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4A1886">
            <w:pPr>
              <w:pStyle w:val="Textedesaisie"/>
              <w:jc w:val="both"/>
            </w:pPr>
            <w:r w:rsidRPr="00D35536">
              <w:t>Montants tous fonds</w:t>
            </w:r>
          </w:p>
        </w:tc>
        <w:tc>
          <w:tcPr>
            <w:tcW w:w="269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553</w:t>
            </w:r>
          </w:p>
        </w:tc>
        <w:tc>
          <w:tcPr>
            <w:tcW w:w="170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81</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300</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43DF5" w:rsidRPr="00D35536" w:rsidRDefault="003D7E7E" w:rsidP="00513F30">
            <w:pPr>
              <w:pStyle w:val="Textedesaisie"/>
              <w:jc w:val="center"/>
              <w:cnfStyle w:val="000000010000" w:firstRow="0" w:lastRow="0" w:firstColumn="0" w:lastColumn="0" w:oddVBand="0" w:evenVBand="0" w:oddHBand="0" w:evenHBand="1" w:firstRowFirstColumn="0" w:firstRowLastColumn="0" w:lastRowFirstColumn="0" w:lastRowLastColumn="0"/>
            </w:pPr>
            <w:r w:rsidRPr="00D35536">
              <w:t>934</w:t>
            </w:r>
          </w:p>
        </w:tc>
      </w:tr>
    </w:tbl>
    <w:p w:rsidR="00513F30" w:rsidRPr="000B17C7" w:rsidRDefault="00513F30" w:rsidP="004A1886">
      <w:pPr>
        <w:pStyle w:val="Textedesaisie"/>
        <w:jc w:val="both"/>
        <w:rPr>
          <w:rPrChange w:id="1544" w:author="7809196g" w:date="2017-02-24T16:02:00Z">
            <w:rPr>
              <w:lang w:val="pt-BR"/>
            </w:rPr>
          </w:rPrChange>
        </w:rPr>
        <w:sectPr w:rsidR="00513F30" w:rsidRPr="000B17C7" w:rsidSect="00472908">
          <w:type w:val="continuous"/>
          <w:pgSz w:w="11906" w:h="16838" w:code="9"/>
          <w:pgMar w:top="567" w:right="1134" w:bottom="567" w:left="1134" w:header="567" w:footer="567" w:gutter="0"/>
          <w:cols w:space="708"/>
          <w:titlePg/>
          <w:docGrid w:linePitch="360"/>
        </w:sectPr>
      </w:pPr>
    </w:p>
    <w:p w:rsidR="00513F30" w:rsidRPr="000B17C7" w:rsidRDefault="00513F30" w:rsidP="004A1886">
      <w:pPr>
        <w:pStyle w:val="Textedesaisie"/>
        <w:jc w:val="both"/>
        <w:rPr>
          <w:rPrChange w:id="1545" w:author="7809196g" w:date="2017-02-24T16:02:00Z">
            <w:rPr>
              <w:lang w:val="pt-BR"/>
            </w:rPr>
          </w:rPrChange>
        </w:rPr>
        <w:sectPr w:rsidR="00513F30" w:rsidRPr="000B17C7" w:rsidSect="00472908">
          <w:type w:val="continuous"/>
          <w:pgSz w:w="11906" w:h="16838" w:code="9"/>
          <w:pgMar w:top="567" w:right="1134" w:bottom="567" w:left="1134" w:header="567" w:footer="567" w:gutter="0"/>
          <w:cols w:space="708"/>
          <w:titlePg/>
          <w:docGrid w:linePitch="360"/>
        </w:sectPr>
      </w:pPr>
    </w:p>
    <w:p w:rsidR="004A1886" w:rsidRPr="000B17C7" w:rsidDel="00922F7E" w:rsidRDefault="004A1886" w:rsidP="004A1886">
      <w:pPr>
        <w:pStyle w:val="Textedesaisie"/>
        <w:jc w:val="both"/>
        <w:rPr>
          <w:del w:id="1546" w:author="7276693Z" w:date="2016-12-14T18:17:00Z"/>
          <w:rPrChange w:id="1547" w:author="7809196g" w:date="2017-02-24T16:02:00Z">
            <w:rPr>
              <w:del w:id="1548" w:author="7276693Z" w:date="2016-12-14T18:17:00Z"/>
              <w:lang w:val="pt-BR"/>
            </w:rPr>
          </w:rPrChange>
        </w:rPr>
      </w:pPr>
    </w:p>
    <w:p w:rsidR="004A1886" w:rsidRPr="000B17C7" w:rsidRDefault="004A1886" w:rsidP="00BF248D">
      <w:pPr>
        <w:pStyle w:val="Textedesaisie"/>
        <w:rPr>
          <w:color w:val="747678"/>
          <w:rPrChange w:id="1549" w:author="7809196g" w:date="2017-02-24T16:02:00Z">
            <w:rPr>
              <w:color w:val="747678"/>
              <w:lang w:val="pt-BR"/>
            </w:rPr>
          </w:rPrChange>
        </w:rPr>
      </w:pPr>
      <w:r w:rsidRPr="000B17C7">
        <w:rPr>
          <w:color w:val="747678"/>
          <w:rPrChange w:id="1550" w:author="7809196g" w:date="2017-02-24T16:02:00Z">
            <w:rPr>
              <w:color w:val="747678"/>
              <w:lang w:val="pt-BR"/>
            </w:rPr>
          </w:rPrChange>
        </w:rPr>
        <w:t>L’annexe A7 donne la décomposition par segment tarifaire de la valeur nette comptable en 2017 de ces investissements, assiette sur laquelle repose le calcul de la rémunération du capital entrant dans les tarifs.</w:t>
      </w:r>
      <w:r w:rsidR="00C6665C" w:rsidRPr="000B17C7">
        <w:rPr>
          <w:color w:val="747678"/>
          <w:rPrChange w:id="1551" w:author="7809196g" w:date="2017-02-24T16:02:00Z">
            <w:rPr>
              <w:color w:val="747678"/>
              <w:lang w:val="pt-BR"/>
            </w:rPr>
          </w:rPrChange>
        </w:rPr>
        <w:t xml:space="preserve"> </w:t>
      </w:r>
    </w:p>
    <w:p w:rsidR="004A1886" w:rsidRPr="000B17C7" w:rsidRDefault="004A1886" w:rsidP="004A1886">
      <w:pPr>
        <w:pStyle w:val="Textedesaisie"/>
        <w:jc w:val="both"/>
        <w:rPr>
          <w:color w:val="747678"/>
          <w:rPrChange w:id="1552" w:author="7809196g" w:date="2017-02-24T16:02:00Z">
            <w:rPr>
              <w:color w:val="747678"/>
              <w:lang w:val="pt-BR"/>
            </w:rPr>
          </w:rPrChange>
        </w:rPr>
      </w:pPr>
      <w:r w:rsidRPr="000B17C7">
        <w:rPr>
          <w:color w:val="747678"/>
          <w:rPrChange w:id="1553" w:author="7809196g" w:date="2017-02-24T16:02:00Z">
            <w:rPr>
              <w:color w:val="747678"/>
              <w:lang w:val="pt-BR"/>
            </w:rPr>
          </w:rPrChange>
        </w:rPr>
        <w:t>Le tableau ci-dessous présente le détail</w:t>
      </w:r>
      <w:r w:rsidR="00C84CB4" w:rsidRPr="000B17C7">
        <w:rPr>
          <w:color w:val="747678"/>
          <w:rPrChange w:id="1554" w:author="7809196g" w:date="2017-02-24T16:02:00Z">
            <w:rPr>
              <w:color w:val="747678"/>
              <w:lang w:val="pt-BR"/>
            </w:rPr>
          </w:rPrChange>
        </w:rPr>
        <w:t xml:space="preserve"> des </w:t>
      </w:r>
      <w:r w:rsidR="003D7E7E" w:rsidRPr="000B17C7">
        <w:rPr>
          <w:color w:val="747678"/>
          <w:rPrChange w:id="1555" w:author="7809196g" w:date="2017-02-24T16:02:00Z">
            <w:rPr>
              <w:color w:val="747678"/>
              <w:lang w:val="pt-BR"/>
            </w:rPr>
          </w:rPrChange>
        </w:rPr>
        <w:t>594</w:t>
      </w:r>
      <w:r w:rsidR="00296CD1" w:rsidRPr="000B17C7">
        <w:rPr>
          <w:color w:val="747678"/>
          <w:rPrChange w:id="1556" w:author="7809196g" w:date="2017-02-24T16:02:00Z">
            <w:rPr>
              <w:color w:val="747678"/>
              <w:lang w:val="pt-BR"/>
            </w:rPr>
          </w:rPrChange>
        </w:rPr>
        <w:t xml:space="preserve">M€ en fonds propres : </w:t>
      </w:r>
    </w:p>
    <w:p w:rsidR="004A1886" w:rsidRPr="000B17C7" w:rsidRDefault="004A1886" w:rsidP="004A1886">
      <w:pPr>
        <w:pStyle w:val="Textedesaisie"/>
        <w:jc w:val="both"/>
        <w:rPr>
          <w:color w:val="747678"/>
          <w:u w:val="single"/>
          <w:rPrChange w:id="1557" w:author="7809196g" w:date="2017-02-24T16:02:00Z">
            <w:rPr>
              <w:color w:val="747678"/>
              <w:u w:val="single"/>
              <w:lang w:val="pt-BR"/>
            </w:rPr>
          </w:rPrChange>
        </w:rPr>
      </w:pPr>
      <w:r w:rsidRPr="000B17C7">
        <w:rPr>
          <w:color w:val="747678"/>
          <w:u w:val="single"/>
          <w:rPrChange w:id="1558" w:author="7809196g" w:date="2017-02-24T16:02:00Z">
            <w:rPr>
              <w:color w:val="747678"/>
              <w:u w:val="single"/>
              <w:lang w:val="pt-BR"/>
            </w:rPr>
          </w:rPrChange>
        </w:rPr>
        <w:t>Investissements 2015-2017 : montants et affectation des immobilisations mises en service (fonds propres)</w:t>
      </w:r>
    </w:p>
    <w:tbl>
      <w:tblPr>
        <w:tblStyle w:val="Grilledutableau"/>
        <w:tblW w:w="0" w:type="auto"/>
        <w:tblLook w:val="04A0" w:firstRow="1" w:lastRow="0" w:firstColumn="1" w:lastColumn="0" w:noHBand="0" w:noVBand="1"/>
      </w:tblPr>
      <w:tblGrid>
        <w:gridCol w:w="2660"/>
        <w:gridCol w:w="2551"/>
        <w:gridCol w:w="1134"/>
        <w:gridCol w:w="1134"/>
        <w:gridCol w:w="1276"/>
        <w:gridCol w:w="1072"/>
      </w:tblGrid>
      <w:tr w:rsidR="00513F30" w:rsidRPr="000B17C7" w:rsidTr="00513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FFB612" w:themeFill="accent5"/>
          </w:tcPr>
          <w:p w:rsidR="003D7E7E" w:rsidRPr="000B17C7" w:rsidRDefault="003D7E7E" w:rsidP="003D7E7E">
            <w:pPr>
              <w:pStyle w:val="Textedesaisie"/>
              <w:rPr>
                <w:color w:val="FFFFFF" w:themeColor="background1"/>
                <w:rPrChange w:id="1559" w:author="7809196g" w:date="2017-02-24T16:02:00Z">
                  <w:rPr>
                    <w:color w:val="FFFFFF" w:themeColor="background1"/>
                    <w:lang w:val="pt-BR"/>
                  </w:rPr>
                </w:rPrChange>
              </w:rPr>
            </w:pPr>
            <w:r w:rsidRPr="000B17C7">
              <w:rPr>
                <w:color w:val="FFFFFF" w:themeColor="background1"/>
                <w:rPrChange w:id="1560" w:author="7809196g" w:date="2017-02-24T16:02:00Z">
                  <w:rPr>
                    <w:color w:val="FFFFFF" w:themeColor="background1"/>
                    <w:lang w:val="pt-BR"/>
                  </w:rPr>
                </w:rPrChange>
              </w:rPr>
              <w:t>Montants Fonds Propres mis en service M€</w:t>
            </w:r>
          </w:p>
        </w:tc>
        <w:tc>
          <w:tcPr>
            <w:tcW w:w="2551" w:type="dxa"/>
            <w:shd w:val="clear" w:color="auto" w:fill="FFB612" w:themeFill="accent5"/>
          </w:tcPr>
          <w:p w:rsidR="003D7E7E" w:rsidRPr="000B17C7" w:rsidRDefault="003D7E7E" w:rsidP="004A1886">
            <w:pPr>
              <w:pStyle w:val="Textedesaisie"/>
              <w:jc w:val="center"/>
              <w:cnfStyle w:val="100000000000" w:firstRow="1" w:lastRow="0" w:firstColumn="0" w:lastColumn="0" w:oddVBand="0" w:evenVBand="0" w:oddHBand="0" w:evenHBand="0" w:firstRowFirstColumn="0" w:firstRowLastColumn="0" w:lastRowFirstColumn="0" w:lastRowLastColumn="0"/>
              <w:rPr>
                <w:b/>
                <w:color w:val="FFFFFF" w:themeColor="background1"/>
                <w:rPrChange w:id="1561" w:author="7809196g" w:date="2017-02-24T16:02:00Z">
                  <w:rPr>
                    <w:b/>
                    <w:color w:val="FFFFFF" w:themeColor="background1"/>
                    <w:lang w:val="pt-BR"/>
                  </w:rPr>
                </w:rPrChange>
              </w:rPr>
            </w:pPr>
            <w:r w:rsidRPr="000B17C7">
              <w:rPr>
                <w:b/>
                <w:color w:val="FFFFFF" w:themeColor="background1"/>
                <w:rPrChange w:id="1562" w:author="7809196g" w:date="2017-02-24T16:02:00Z">
                  <w:rPr>
                    <w:b/>
                    <w:color w:val="FFFFFF" w:themeColor="background1"/>
                    <w:lang w:val="pt-BR"/>
                  </w:rPr>
                </w:rPrChange>
              </w:rPr>
              <w:t>Affectation</w:t>
            </w:r>
          </w:p>
        </w:tc>
        <w:tc>
          <w:tcPr>
            <w:tcW w:w="1134" w:type="dxa"/>
            <w:shd w:val="clear" w:color="auto" w:fill="FFB612" w:themeFill="accent5"/>
          </w:tcPr>
          <w:p w:rsidR="003D7E7E" w:rsidRPr="000B17C7" w:rsidRDefault="003D7E7E" w:rsidP="004A1886">
            <w:pPr>
              <w:pStyle w:val="Textedesaisie"/>
              <w:jc w:val="center"/>
              <w:cnfStyle w:val="100000000000" w:firstRow="1" w:lastRow="0" w:firstColumn="0" w:lastColumn="0" w:oddVBand="0" w:evenVBand="0" w:oddHBand="0" w:evenHBand="0" w:firstRowFirstColumn="0" w:firstRowLastColumn="0" w:lastRowFirstColumn="0" w:lastRowLastColumn="0"/>
              <w:rPr>
                <w:b/>
                <w:color w:val="FFFFFF" w:themeColor="background1"/>
                <w:rPrChange w:id="1563" w:author="7809196g" w:date="2017-02-24T16:02:00Z">
                  <w:rPr>
                    <w:b/>
                    <w:color w:val="FFFFFF" w:themeColor="background1"/>
                    <w:lang w:val="pt-BR"/>
                  </w:rPr>
                </w:rPrChange>
              </w:rPr>
            </w:pPr>
            <w:r w:rsidRPr="000B17C7">
              <w:rPr>
                <w:b/>
                <w:color w:val="FFFFFF" w:themeColor="background1"/>
                <w:rPrChange w:id="1564" w:author="7809196g" w:date="2017-02-24T16:02:00Z">
                  <w:rPr>
                    <w:b/>
                    <w:color w:val="FFFFFF" w:themeColor="background1"/>
                    <w:lang w:val="pt-BR"/>
                  </w:rPr>
                </w:rPrChange>
              </w:rPr>
              <w:t>2015</w:t>
            </w:r>
          </w:p>
        </w:tc>
        <w:tc>
          <w:tcPr>
            <w:tcW w:w="1134" w:type="dxa"/>
            <w:shd w:val="clear" w:color="auto" w:fill="FFB612" w:themeFill="accent5"/>
          </w:tcPr>
          <w:p w:rsidR="003D7E7E" w:rsidRPr="000B17C7" w:rsidRDefault="003D7E7E" w:rsidP="004A1886">
            <w:pPr>
              <w:pStyle w:val="Textedesaisie"/>
              <w:jc w:val="center"/>
              <w:cnfStyle w:val="100000000000" w:firstRow="1" w:lastRow="0" w:firstColumn="0" w:lastColumn="0" w:oddVBand="0" w:evenVBand="0" w:oddHBand="0" w:evenHBand="0" w:firstRowFirstColumn="0" w:firstRowLastColumn="0" w:lastRowFirstColumn="0" w:lastRowLastColumn="0"/>
              <w:rPr>
                <w:b/>
                <w:color w:val="FFFFFF" w:themeColor="background1"/>
                <w:rPrChange w:id="1565" w:author="7809196g" w:date="2017-02-24T16:02:00Z">
                  <w:rPr>
                    <w:b/>
                    <w:color w:val="FFFFFF" w:themeColor="background1"/>
                    <w:lang w:val="pt-BR"/>
                  </w:rPr>
                </w:rPrChange>
              </w:rPr>
            </w:pPr>
            <w:r w:rsidRPr="000B17C7">
              <w:rPr>
                <w:b/>
                <w:color w:val="FFFFFF" w:themeColor="background1"/>
                <w:rPrChange w:id="1566" w:author="7809196g" w:date="2017-02-24T16:02:00Z">
                  <w:rPr>
                    <w:b/>
                    <w:color w:val="FFFFFF" w:themeColor="background1"/>
                    <w:lang w:val="pt-BR"/>
                  </w:rPr>
                </w:rPrChange>
              </w:rPr>
              <w:t>2016</w:t>
            </w:r>
          </w:p>
        </w:tc>
        <w:tc>
          <w:tcPr>
            <w:tcW w:w="1276" w:type="dxa"/>
            <w:shd w:val="clear" w:color="auto" w:fill="FFB612" w:themeFill="accent5"/>
          </w:tcPr>
          <w:p w:rsidR="003D7E7E" w:rsidRPr="000B17C7" w:rsidRDefault="003D7E7E" w:rsidP="004A1886">
            <w:pPr>
              <w:pStyle w:val="Textedesaisie"/>
              <w:jc w:val="center"/>
              <w:cnfStyle w:val="100000000000" w:firstRow="1" w:lastRow="0" w:firstColumn="0" w:lastColumn="0" w:oddVBand="0" w:evenVBand="0" w:oddHBand="0" w:evenHBand="0" w:firstRowFirstColumn="0" w:firstRowLastColumn="0" w:lastRowFirstColumn="0" w:lastRowLastColumn="0"/>
              <w:rPr>
                <w:b/>
                <w:color w:val="FFFFFF" w:themeColor="background1"/>
                <w:rPrChange w:id="1567" w:author="7809196g" w:date="2017-02-24T16:02:00Z">
                  <w:rPr>
                    <w:b/>
                    <w:color w:val="FFFFFF" w:themeColor="background1"/>
                    <w:lang w:val="pt-BR"/>
                  </w:rPr>
                </w:rPrChange>
              </w:rPr>
            </w:pPr>
            <w:r w:rsidRPr="000B17C7">
              <w:rPr>
                <w:b/>
                <w:color w:val="FFFFFF" w:themeColor="background1"/>
                <w:rPrChange w:id="1568" w:author="7809196g" w:date="2017-02-24T16:02:00Z">
                  <w:rPr>
                    <w:b/>
                    <w:color w:val="FFFFFF" w:themeColor="background1"/>
                    <w:lang w:val="pt-BR"/>
                  </w:rPr>
                </w:rPrChange>
              </w:rPr>
              <w:t>2017</w:t>
            </w:r>
          </w:p>
        </w:tc>
        <w:tc>
          <w:tcPr>
            <w:tcW w:w="1072" w:type="dxa"/>
            <w:shd w:val="clear" w:color="auto" w:fill="FFB612" w:themeFill="accent5"/>
          </w:tcPr>
          <w:p w:rsidR="003D7E7E" w:rsidRPr="000B17C7" w:rsidRDefault="003D7E7E" w:rsidP="004A1886">
            <w:pPr>
              <w:pStyle w:val="Textedesaisie"/>
              <w:jc w:val="center"/>
              <w:cnfStyle w:val="100000000000" w:firstRow="1" w:lastRow="0" w:firstColumn="0" w:lastColumn="0" w:oddVBand="0" w:evenVBand="0" w:oddHBand="0" w:evenHBand="0" w:firstRowFirstColumn="0" w:firstRowLastColumn="0" w:lastRowFirstColumn="0" w:lastRowLastColumn="0"/>
              <w:rPr>
                <w:b/>
                <w:color w:val="FFFFFF" w:themeColor="background1"/>
                <w:rPrChange w:id="1569" w:author="7809196g" w:date="2017-02-24T16:02:00Z">
                  <w:rPr>
                    <w:b/>
                    <w:color w:val="FFFFFF" w:themeColor="background1"/>
                    <w:lang w:val="pt-BR"/>
                  </w:rPr>
                </w:rPrChange>
              </w:rPr>
            </w:pPr>
            <w:r w:rsidRPr="000B17C7">
              <w:rPr>
                <w:b/>
                <w:color w:val="FFFFFF" w:themeColor="background1"/>
                <w:rPrChange w:id="1570" w:author="7809196g" w:date="2017-02-24T16:02:00Z">
                  <w:rPr>
                    <w:b/>
                    <w:color w:val="FFFFFF" w:themeColor="background1"/>
                    <w:lang w:val="pt-BR"/>
                  </w:rPr>
                </w:rPrChange>
              </w:rPr>
              <w:t>Total</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Accessibilité</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Transporteurs</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15</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8</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11</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35</w:t>
            </w:r>
          </w:p>
        </w:tc>
      </w:tr>
      <w:tr w:rsidR="003D7E7E"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APE</w:t>
            </w:r>
          </w:p>
        </w:tc>
        <w:tc>
          <w:tcPr>
            <w:tcW w:w="2551" w:type="dxa"/>
          </w:tcPr>
          <w:p w:rsidR="003D7E7E" w:rsidRPr="00D35536" w:rsidRDefault="003D7E7E"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 xml:space="preserve">Surface </w:t>
            </w:r>
            <w:proofErr w:type="spellStart"/>
            <w:r w:rsidRPr="00D35536">
              <w:t>coeur</w:t>
            </w:r>
            <w:proofErr w:type="spellEnd"/>
            <w:r w:rsidRPr="00D35536">
              <w:t xml:space="preserve"> de gare</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9</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10</w:t>
            </w:r>
          </w:p>
        </w:tc>
        <w:tc>
          <w:tcPr>
            <w:tcW w:w="1276"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8</w:t>
            </w:r>
          </w:p>
        </w:tc>
        <w:tc>
          <w:tcPr>
            <w:tcW w:w="1072"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28</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proofErr w:type="spellStart"/>
            <w:r w:rsidRPr="00D35536">
              <w:t>Coeur</w:t>
            </w:r>
            <w:proofErr w:type="spellEnd"/>
            <w:r w:rsidRPr="00D35536">
              <w:t xml:space="preserve"> de gare</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 xml:space="preserve">Surface </w:t>
            </w:r>
            <w:proofErr w:type="spellStart"/>
            <w:r w:rsidRPr="00D35536">
              <w:t>coeur</w:t>
            </w:r>
            <w:proofErr w:type="spellEnd"/>
            <w:r w:rsidRPr="00D35536">
              <w:t xml:space="preserve"> de gare</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11</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27</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45</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82</w:t>
            </w:r>
          </w:p>
        </w:tc>
      </w:tr>
      <w:tr w:rsidR="003D7E7E"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Concessionnaire</w:t>
            </w:r>
          </w:p>
        </w:tc>
        <w:tc>
          <w:tcPr>
            <w:tcW w:w="2551" w:type="dxa"/>
          </w:tcPr>
          <w:p w:rsidR="003D7E7E" w:rsidRPr="00D35536" w:rsidRDefault="003D7E7E" w:rsidP="004A1886">
            <w:pPr>
              <w:pStyle w:val="Textedesaisie"/>
              <w:jc w:val="center"/>
              <w:cnfStyle w:val="000000010000" w:firstRow="0" w:lastRow="0" w:firstColumn="0" w:lastColumn="0" w:oddVBand="0" w:evenVBand="0" w:oddHBand="0" w:evenHBand="1" w:firstRowFirstColumn="0" w:firstRowLastColumn="0" w:lastRowFirstColumn="0" w:lastRowLastColumn="0"/>
            </w:pPr>
            <w:proofErr w:type="spellStart"/>
            <w:r w:rsidRPr="00D35536">
              <w:t>Concessionaires</w:t>
            </w:r>
            <w:proofErr w:type="spellEnd"/>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24</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16</w:t>
            </w:r>
          </w:p>
        </w:tc>
        <w:tc>
          <w:tcPr>
            <w:tcW w:w="1276"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33</w:t>
            </w:r>
          </w:p>
        </w:tc>
        <w:tc>
          <w:tcPr>
            <w:tcW w:w="1072"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73</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Information voyageurs</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Transporteurs</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26</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13</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15</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54</w:t>
            </w:r>
          </w:p>
        </w:tc>
      </w:tr>
      <w:tr w:rsidR="003D7E7E"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Locataire non régulé</w:t>
            </w:r>
          </w:p>
        </w:tc>
        <w:tc>
          <w:tcPr>
            <w:tcW w:w="2551" w:type="dxa"/>
          </w:tcPr>
          <w:p w:rsidR="003D7E7E" w:rsidRPr="00D35536" w:rsidRDefault="003D7E7E"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Locataires non régulés</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13</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19</w:t>
            </w:r>
          </w:p>
        </w:tc>
        <w:tc>
          <w:tcPr>
            <w:tcW w:w="1276"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23</w:t>
            </w:r>
          </w:p>
        </w:tc>
        <w:tc>
          <w:tcPr>
            <w:tcW w:w="1072"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56</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Locataire régulé</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Locataires régulés</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3</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8</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7</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18</w:t>
            </w:r>
          </w:p>
        </w:tc>
      </w:tr>
      <w:tr w:rsidR="003D7E7E"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Patrimoine</w:t>
            </w:r>
          </w:p>
        </w:tc>
        <w:tc>
          <w:tcPr>
            <w:tcW w:w="2551" w:type="dxa"/>
          </w:tcPr>
          <w:p w:rsidR="003D7E7E" w:rsidRPr="00D35536" w:rsidRDefault="003D7E7E"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Surface totale du bâtiment</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62</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64</w:t>
            </w:r>
          </w:p>
        </w:tc>
        <w:tc>
          <w:tcPr>
            <w:tcW w:w="1276"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33</w:t>
            </w:r>
          </w:p>
        </w:tc>
        <w:tc>
          <w:tcPr>
            <w:tcW w:w="1072"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159</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Service outil exploitation gare</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Transporteurs</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14</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23</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17</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54</w:t>
            </w:r>
          </w:p>
        </w:tc>
      </w:tr>
      <w:tr w:rsidR="003D7E7E"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Transmanche</w:t>
            </w:r>
          </w:p>
        </w:tc>
        <w:tc>
          <w:tcPr>
            <w:tcW w:w="2551" w:type="dxa"/>
          </w:tcPr>
          <w:p w:rsidR="003D7E7E" w:rsidRPr="00D35536" w:rsidRDefault="003D7E7E"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Transporteurs</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5</w:t>
            </w:r>
          </w:p>
        </w:tc>
        <w:tc>
          <w:tcPr>
            <w:tcW w:w="1134"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0</w:t>
            </w:r>
          </w:p>
        </w:tc>
        <w:tc>
          <w:tcPr>
            <w:tcW w:w="1276"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11</w:t>
            </w:r>
          </w:p>
        </w:tc>
        <w:tc>
          <w:tcPr>
            <w:tcW w:w="1072" w:type="dxa"/>
          </w:tcPr>
          <w:p w:rsidR="003D7E7E" w:rsidRPr="00D35536" w:rsidRDefault="00B63BD3"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17</w:t>
            </w:r>
          </w:p>
        </w:tc>
      </w:tr>
      <w:tr w:rsidR="003D7E7E" w:rsidRPr="000B17C7" w:rsidTr="00513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3D7E7E" w:rsidRPr="00D35536" w:rsidRDefault="003D7E7E" w:rsidP="004A1886">
            <w:pPr>
              <w:pStyle w:val="Textedesaisie"/>
              <w:jc w:val="center"/>
            </w:pPr>
            <w:r w:rsidRPr="00D35536">
              <w:t>Vidéo</w:t>
            </w:r>
          </w:p>
        </w:tc>
        <w:tc>
          <w:tcPr>
            <w:tcW w:w="2551" w:type="dxa"/>
          </w:tcPr>
          <w:p w:rsidR="003D7E7E" w:rsidRPr="00D35536" w:rsidRDefault="003D7E7E"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Transporteurs</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2</w:t>
            </w:r>
          </w:p>
        </w:tc>
        <w:tc>
          <w:tcPr>
            <w:tcW w:w="1134"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11</w:t>
            </w:r>
          </w:p>
        </w:tc>
        <w:tc>
          <w:tcPr>
            <w:tcW w:w="1276"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6</w:t>
            </w:r>
          </w:p>
        </w:tc>
        <w:tc>
          <w:tcPr>
            <w:tcW w:w="1072" w:type="dxa"/>
          </w:tcPr>
          <w:p w:rsidR="003D7E7E" w:rsidRPr="00D35536" w:rsidRDefault="00B63BD3" w:rsidP="004A1886">
            <w:pPr>
              <w:pStyle w:val="Textedesaisie"/>
              <w:jc w:val="center"/>
              <w:cnfStyle w:val="000000100000" w:firstRow="0" w:lastRow="0" w:firstColumn="0" w:lastColumn="0" w:oddVBand="0" w:evenVBand="0" w:oddHBand="1" w:evenHBand="0" w:firstRowFirstColumn="0" w:firstRowLastColumn="0" w:lastRowFirstColumn="0" w:lastRowLastColumn="0"/>
            </w:pPr>
            <w:r w:rsidRPr="00D35536">
              <w:t>19</w:t>
            </w:r>
          </w:p>
        </w:tc>
      </w:tr>
      <w:tr w:rsidR="00513F30" w:rsidRPr="000B17C7" w:rsidTr="00513F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gridSpan w:val="2"/>
            <w:shd w:val="clear" w:color="auto" w:fill="009AA6" w:themeFill="accent1"/>
          </w:tcPr>
          <w:p w:rsidR="00513F30" w:rsidRPr="00D35536" w:rsidRDefault="00513F30" w:rsidP="004A1886">
            <w:pPr>
              <w:pStyle w:val="Textedesaisie"/>
              <w:jc w:val="center"/>
            </w:pPr>
            <w:r w:rsidRPr="00D35536">
              <w:t>Total</w:t>
            </w:r>
          </w:p>
        </w:tc>
        <w:tc>
          <w:tcPr>
            <w:tcW w:w="1134" w:type="dxa"/>
            <w:shd w:val="clear" w:color="auto" w:fill="009AA6" w:themeFill="accent1"/>
          </w:tcPr>
          <w:p w:rsidR="00513F30" w:rsidRPr="00D35536" w:rsidRDefault="00513F30"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184</w:t>
            </w:r>
          </w:p>
        </w:tc>
        <w:tc>
          <w:tcPr>
            <w:tcW w:w="1134" w:type="dxa"/>
            <w:shd w:val="clear" w:color="auto" w:fill="009AA6" w:themeFill="accent1"/>
          </w:tcPr>
          <w:p w:rsidR="00513F30" w:rsidRPr="00D35536" w:rsidRDefault="00513F30"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201</w:t>
            </w:r>
          </w:p>
        </w:tc>
        <w:tc>
          <w:tcPr>
            <w:tcW w:w="1276" w:type="dxa"/>
            <w:shd w:val="clear" w:color="auto" w:fill="009AA6" w:themeFill="accent1"/>
          </w:tcPr>
          <w:p w:rsidR="00513F30" w:rsidRPr="00D35536" w:rsidRDefault="00513F30"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209</w:t>
            </w:r>
          </w:p>
        </w:tc>
        <w:tc>
          <w:tcPr>
            <w:tcW w:w="1072" w:type="dxa"/>
            <w:shd w:val="clear" w:color="auto" w:fill="009AA6" w:themeFill="accent1"/>
          </w:tcPr>
          <w:p w:rsidR="00513F30" w:rsidRPr="00D35536" w:rsidRDefault="00513F30" w:rsidP="004A1886">
            <w:pPr>
              <w:pStyle w:val="Textedesaisie"/>
              <w:jc w:val="center"/>
              <w:cnfStyle w:val="000000010000" w:firstRow="0" w:lastRow="0" w:firstColumn="0" w:lastColumn="0" w:oddVBand="0" w:evenVBand="0" w:oddHBand="0" w:evenHBand="1" w:firstRowFirstColumn="0" w:firstRowLastColumn="0" w:lastRowFirstColumn="0" w:lastRowLastColumn="0"/>
            </w:pPr>
            <w:r w:rsidRPr="00D35536">
              <w:t>594</w:t>
            </w:r>
          </w:p>
        </w:tc>
      </w:tr>
    </w:tbl>
    <w:p w:rsidR="004A1886" w:rsidRPr="00D35536" w:rsidRDefault="004A1886" w:rsidP="004A1886">
      <w:pPr>
        <w:pStyle w:val="Textedesaisie"/>
        <w:jc w:val="center"/>
      </w:pPr>
    </w:p>
    <w:p w:rsidR="00513F30" w:rsidRPr="00D35536" w:rsidDel="00A27275" w:rsidRDefault="00513F30" w:rsidP="004A1886">
      <w:pPr>
        <w:pStyle w:val="Textedesaisie"/>
        <w:jc w:val="both"/>
        <w:rPr>
          <w:del w:id="1571" w:author="7276693Z" w:date="2017-02-14T10:16:00Z"/>
        </w:rPr>
      </w:pPr>
    </w:p>
    <w:p w:rsidR="00BF248D" w:rsidRPr="00D35536" w:rsidDel="00A27275" w:rsidRDefault="00BF248D" w:rsidP="004A1886">
      <w:pPr>
        <w:pStyle w:val="Textedesaisie"/>
        <w:jc w:val="both"/>
        <w:rPr>
          <w:del w:id="1572" w:author="7276693Z" w:date="2017-02-14T10:16:00Z"/>
        </w:rPr>
        <w:sectPr w:rsidR="00BF248D" w:rsidRPr="00D35536" w:rsidDel="00A27275" w:rsidSect="00472908">
          <w:type w:val="continuous"/>
          <w:pgSz w:w="11906" w:h="16838" w:code="9"/>
          <w:pgMar w:top="567" w:right="1134" w:bottom="567" w:left="1134" w:header="567" w:footer="567" w:gutter="0"/>
          <w:cols w:space="708"/>
          <w:titlePg/>
          <w:docGrid w:linePitch="360"/>
        </w:sectPr>
      </w:pPr>
    </w:p>
    <w:p w:rsidR="004A1886" w:rsidRPr="00433360" w:rsidRDefault="004A1886" w:rsidP="002E2B07">
      <w:pPr>
        <w:pStyle w:val="Titre3"/>
      </w:pPr>
      <w:bookmarkStart w:id="1573" w:name="_Toc475985106"/>
      <w:r w:rsidRPr="000B17C7">
        <w:t>6.2</w:t>
      </w:r>
      <w:r w:rsidRPr="00433360">
        <w:t xml:space="preserve"> Produits de cession</w:t>
      </w:r>
      <w:bookmarkEnd w:id="1573"/>
      <w:r w:rsidRPr="00433360">
        <w:t xml:space="preserve"> </w:t>
      </w:r>
    </w:p>
    <w:p w:rsidR="004A1886" w:rsidRPr="00D35536" w:rsidDel="009F6AC9" w:rsidRDefault="004A1886" w:rsidP="003C5673">
      <w:pPr>
        <w:rPr>
          <w:del w:id="1574" w:author="7276693Z" w:date="2016-12-20T15:05:00Z"/>
        </w:rPr>
      </w:pPr>
    </w:p>
    <w:p w:rsidR="004A1886" w:rsidRPr="00D35536" w:rsidRDefault="004A1886" w:rsidP="00BF248D">
      <w:pPr>
        <w:pStyle w:val="Textedesaisie"/>
        <w:rPr>
          <w:color w:val="747678"/>
        </w:rPr>
      </w:pPr>
      <w:r w:rsidRPr="00D35536">
        <w:rPr>
          <w:color w:val="747678"/>
        </w:rPr>
        <w:t xml:space="preserve">Conformément à l’article 22 du décret 83-816 du 13 février 1983, </w:t>
      </w:r>
      <w:r w:rsidRPr="00D35536">
        <w:rPr>
          <w:i/>
          <w:color w:val="747678"/>
        </w:rPr>
        <w:t>« le montant des prix de cession et indemnités encaissés par la Société nationale des chemins de fer français en application du titre III est comptabilisé à un compte spécial en vue de son utilisation pour l'aménagement et le développement du domaine géré par la Société nationale des chemins de fer français.</w:t>
      </w:r>
      <w:r w:rsidRPr="00D35536">
        <w:rPr>
          <w:color w:val="747678"/>
        </w:rPr>
        <w:t xml:space="preserve"> »</w:t>
      </w:r>
    </w:p>
    <w:p w:rsidR="00513F30" w:rsidRPr="00D35536" w:rsidRDefault="004A1886" w:rsidP="00BF248D">
      <w:pPr>
        <w:pStyle w:val="Textedesaisie"/>
        <w:rPr>
          <w:color w:val="747678"/>
        </w:rPr>
        <w:sectPr w:rsidR="00513F30" w:rsidRPr="00D35536" w:rsidSect="00472908">
          <w:type w:val="continuous"/>
          <w:pgSz w:w="11906" w:h="16838" w:code="9"/>
          <w:pgMar w:top="567" w:right="1134" w:bottom="567" w:left="1134" w:header="567" w:footer="567" w:gutter="0"/>
          <w:cols w:space="708"/>
          <w:titlePg/>
          <w:docGrid w:linePitch="360"/>
        </w:sectPr>
      </w:pPr>
      <w:r w:rsidRPr="00D35536">
        <w:rPr>
          <w:color w:val="747678"/>
        </w:rPr>
        <w:t>En 2014, les produits bruts de cession se sont élevés à environ 5,3M€. Après paiement le cas échéant de l’impôt sur les plus-values immobilières, ces produits de cession alimentent la capacité d’autofinancement de la branche et contribuent ainsi au financement des investissements repris au point 6.1.</w:t>
      </w:r>
    </w:p>
    <w:p w:rsidR="004A1886" w:rsidRPr="000B17C7" w:rsidRDefault="004A1886" w:rsidP="006B0302">
      <w:pPr>
        <w:pStyle w:val="Titre2"/>
        <w:numPr>
          <w:ilvl w:val="0"/>
          <w:numId w:val="153"/>
        </w:numPr>
      </w:pPr>
      <w:bookmarkStart w:id="1575" w:name="_Toc475985107"/>
      <w:r w:rsidRPr="000B17C7">
        <w:t>QUALIT</w:t>
      </w:r>
      <w:r w:rsidR="00A020E5" w:rsidRPr="00433360">
        <w:t>É</w:t>
      </w:r>
      <w:r w:rsidRPr="00433360">
        <w:t xml:space="preserve"> ET CO</w:t>
      </w:r>
      <w:r w:rsidR="00A020E5" w:rsidRPr="00433360">
        <w:t>Û</w:t>
      </w:r>
      <w:r w:rsidRPr="000B17C7">
        <w:t>T DU SERVICE FOURNI AUX TRANSPORTEURS</w:t>
      </w:r>
      <w:bookmarkEnd w:id="1575"/>
    </w:p>
    <w:p w:rsidR="00513F30" w:rsidRPr="000B17C7" w:rsidRDefault="00513F30" w:rsidP="00513F30"/>
    <w:p w:rsidR="00513F30" w:rsidRPr="000B17C7" w:rsidRDefault="00513F30" w:rsidP="00513F30">
      <w:pPr>
        <w:sectPr w:rsidR="00513F30" w:rsidRPr="000B17C7" w:rsidSect="00472908">
          <w:pgSz w:w="11906" w:h="16838" w:code="9"/>
          <w:pgMar w:top="567" w:right="1134" w:bottom="567" w:left="1134" w:header="567" w:footer="567" w:gutter="0"/>
          <w:cols w:space="708"/>
          <w:titlePg/>
          <w:docGrid w:linePitch="360"/>
        </w:sectPr>
      </w:pPr>
    </w:p>
    <w:p w:rsidR="004A1886" w:rsidRPr="000B17C7" w:rsidRDefault="004A1886" w:rsidP="002E2B07">
      <w:pPr>
        <w:pStyle w:val="Titre3"/>
      </w:pPr>
      <w:bookmarkStart w:id="1576" w:name="_Toc475985108"/>
      <w:r w:rsidRPr="000B17C7">
        <w:t>7.1 Qualité et performance opérationnelle</w:t>
      </w:r>
      <w:bookmarkEnd w:id="1576"/>
    </w:p>
    <w:p w:rsidR="00205002" w:rsidRPr="000B17C7" w:rsidRDefault="00205002" w:rsidP="00513F30">
      <w:pPr>
        <w:pStyle w:val="Titre4"/>
      </w:pPr>
      <w:r w:rsidRPr="000B17C7">
        <w:t>7.1.1 Le projet de service de SNCF Gares &amp; Connexions</w:t>
      </w:r>
      <w:ins w:id="1577" w:author="7276693Z" w:date="2016-12-05T14:46:00Z">
        <w:r w:rsidR="009F5AE8" w:rsidRPr="000B17C7">
          <w:t xml:space="preserve"> et la mesure de la satisfaction des voyageurs</w:t>
        </w:r>
      </w:ins>
    </w:p>
    <w:p w:rsidR="001B4740" w:rsidRPr="00D35536" w:rsidDel="009F6AC9" w:rsidRDefault="001B4740" w:rsidP="004A1886">
      <w:pPr>
        <w:pStyle w:val="Textedesaisie"/>
        <w:jc w:val="both"/>
        <w:rPr>
          <w:del w:id="1578" w:author="7276693Z" w:date="2016-12-20T15:06:00Z"/>
          <w:color w:val="747678"/>
        </w:rPr>
      </w:pPr>
    </w:p>
    <w:p w:rsidR="004A1886" w:rsidRPr="00D35536" w:rsidRDefault="004A1886" w:rsidP="00BF248D">
      <w:pPr>
        <w:pStyle w:val="Textedesaisie"/>
        <w:rPr>
          <w:color w:val="747678"/>
        </w:rPr>
      </w:pPr>
      <w:r w:rsidRPr="00D35536">
        <w:rPr>
          <w:color w:val="747678"/>
        </w:rPr>
        <w:t xml:space="preserve">Le projet de service de </w:t>
      </w:r>
      <w:r w:rsidR="0026008D" w:rsidRPr="00D35536">
        <w:rPr>
          <w:color w:val="747678"/>
        </w:rPr>
        <w:t>SNCF Gares &amp; Connexions</w:t>
      </w:r>
      <w:r w:rsidRPr="00D35536">
        <w:rPr>
          <w:color w:val="747678"/>
        </w:rPr>
        <w:t xml:space="preserve"> exprime </w:t>
      </w:r>
      <w:r w:rsidR="009F5AE8" w:rsidRPr="00D35536">
        <w:rPr>
          <w:color w:val="747678"/>
        </w:rPr>
        <w:t xml:space="preserve">notre ambition </w:t>
      </w:r>
      <w:r w:rsidRPr="00D35536">
        <w:rPr>
          <w:color w:val="747678"/>
        </w:rPr>
        <w:t>en matière de services. Il donne un cadre d</w:t>
      </w:r>
      <w:r w:rsidR="00D6299A" w:rsidRPr="00D35536">
        <w:rPr>
          <w:color w:val="747678"/>
        </w:rPr>
        <w:t>e mise en œuvre au travers des cinq</w:t>
      </w:r>
      <w:r w:rsidRPr="00D35536">
        <w:rPr>
          <w:color w:val="747678"/>
        </w:rPr>
        <w:t xml:space="preserve"> promesses que sont : </w:t>
      </w:r>
    </w:p>
    <w:p w:rsidR="00DB0A7D" w:rsidRPr="00D35536" w:rsidRDefault="000D77BC" w:rsidP="00BF248D">
      <w:pPr>
        <w:pStyle w:val="Textedesaisie"/>
        <w:numPr>
          <w:ilvl w:val="0"/>
          <w:numId w:val="88"/>
        </w:numPr>
        <w:rPr>
          <w:color w:val="747678"/>
        </w:rPr>
      </w:pPr>
      <w:r w:rsidRPr="00D35536">
        <w:rPr>
          <w:color w:val="747678"/>
        </w:rPr>
        <w:t>i</w:t>
      </w:r>
      <w:r w:rsidR="00DB0A7D" w:rsidRPr="00D35536">
        <w:rPr>
          <w:color w:val="747678"/>
        </w:rPr>
        <w:t>nformation</w:t>
      </w:r>
      <w:r w:rsidRPr="00D35536">
        <w:rPr>
          <w:color w:val="747678"/>
        </w:rPr>
        <w:t>,</w:t>
      </w:r>
    </w:p>
    <w:p w:rsidR="004A1886" w:rsidRPr="00D35536" w:rsidRDefault="004A1886" w:rsidP="00BF248D">
      <w:pPr>
        <w:pStyle w:val="Textedesaisie"/>
        <w:numPr>
          <w:ilvl w:val="0"/>
          <w:numId w:val="88"/>
        </w:numPr>
        <w:rPr>
          <w:color w:val="747678"/>
        </w:rPr>
      </w:pPr>
      <w:r w:rsidRPr="00D35536">
        <w:rPr>
          <w:color w:val="747678"/>
        </w:rPr>
        <w:t>déplacement,</w:t>
      </w:r>
    </w:p>
    <w:p w:rsidR="004A1886" w:rsidRPr="00D35536" w:rsidRDefault="004A1886" w:rsidP="00BF248D">
      <w:pPr>
        <w:pStyle w:val="Textedesaisie"/>
        <w:numPr>
          <w:ilvl w:val="0"/>
          <w:numId w:val="88"/>
        </w:numPr>
        <w:rPr>
          <w:color w:val="747678"/>
        </w:rPr>
      </w:pPr>
      <w:r w:rsidRPr="00D35536">
        <w:rPr>
          <w:color w:val="747678"/>
        </w:rPr>
        <w:t>propreté et sûreté,</w:t>
      </w:r>
    </w:p>
    <w:p w:rsidR="004A1886" w:rsidRPr="00D35536" w:rsidRDefault="004A1886" w:rsidP="00BF248D">
      <w:pPr>
        <w:pStyle w:val="Textedesaisie"/>
        <w:numPr>
          <w:ilvl w:val="0"/>
          <w:numId w:val="88"/>
        </w:numPr>
        <w:rPr>
          <w:color w:val="747678"/>
        </w:rPr>
      </w:pPr>
      <w:r w:rsidRPr="00D35536">
        <w:rPr>
          <w:color w:val="747678"/>
        </w:rPr>
        <w:t>confort,</w:t>
      </w:r>
    </w:p>
    <w:p w:rsidR="004A1886" w:rsidRPr="00D35536" w:rsidRDefault="004A1886" w:rsidP="00BF248D">
      <w:pPr>
        <w:pStyle w:val="Textedesaisie"/>
        <w:numPr>
          <w:ilvl w:val="0"/>
          <w:numId w:val="88"/>
        </w:numPr>
        <w:rPr>
          <w:color w:val="747678"/>
        </w:rPr>
      </w:pPr>
      <w:r w:rsidRPr="00D35536">
        <w:rPr>
          <w:color w:val="747678"/>
        </w:rPr>
        <w:t>services et commerces.</w:t>
      </w:r>
    </w:p>
    <w:p w:rsidR="004A1886" w:rsidRPr="00D35536" w:rsidRDefault="004A1886" w:rsidP="00BF248D">
      <w:pPr>
        <w:pStyle w:val="Textedesaisie"/>
        <w:rPr>
          <w:color w:val="747678"/>
        </w:rPr>
      </w:pPr>
    </w:p>
    <w:p w:rsidR="00513F30" w:rsidRPr="00D35536" w:rsidRDefault="004A1886" w:rsidP="00BF248D">
      <w:pPr>
        <w:pStyle w:val="Textedesaisie"/>
        <w:rPr>
          <w:color w:val="747678"/>
        </w:rPr>
        <w:sectPr w:rsidR="00513F30" w:rsidRPr="00D35536" w:rsidSect="00472908">
          <w:type w:val="continuous"/>
          <w:pgSz w:w="11906" w:h="16838" w:code="9"/>
          <w:pgMar w:top="567" w:right="1134" w:bottom="567" w:left="1134" w:header="567" w:footer="567" w:gutter="0"/>
          <w:cols w:space="708"/>
          <w:titlePg/>
          <w:docGrid w:linePitch="360"/>
        </w:sectPr>
      </w:pPr>
      <w:r w:rsidRPr="00D35536">
        <w:rPr>
          <w:color w:val="747678"/>
        </w:rPr>
        <w:t>Le schéma ci-dessous illustre les contenus et les objectifs associés à ces cinq promesses. Ces objectifs sont repris dans ceux fixés aux responsables des gares et aux opérationnels en charge du bon fonctionnement des installations en gare.</w:t>
      </w:r>
    </w:p>
    <w:p w:rsidR="004A1886" w:rsidRPr="00D35536" w:rsidDel="008B7A0B" w:rsidRDefault="004A1886" w:rsidP="004A1886">
      <w:pPr>
        <w:pStyle w:val="Textedesaisie"/>
        <w:jc w:val="both"/>
        <w:rPr>
          <w:del w:id="1579" w:author="7276693Z" w:date="2017-02-14T10:55:00Z"/>
          <w:color w:val="747678"/>
        </w:rPr>
      </w:pPr>
    </w:p>
    <w:p w:rsidR="003C5673" w:rsidRPr="00D35536" w:rsidRDefault="003C5673" w:rsidP="004A1886">
      <w:pPr>
        <w:pStyle w:val="Textedesaisie"/>
        <w:jc w:val="both"/>
      </w:pPr>
    </w:p>
    <w:p w:rsidR="00513F30" w:rsidRPr="00D35536" w:rsidRDefault="00EB04ED" w:rsidP="004A1886">
      <w:pPr>
        <w:pStyle w:val="Textedesaisie"/>
        <w:jc w:val="both"/>
        <w:sectPr w:rsidR="00513F30" w:rsidRPr="00D35536" w:rsidSect="00472908">
          <w:type w:val="continuous"/>
          <w:pgSz w:w="11906" w:h="16838" w:code="9"/>
          <w:pgMar w:top="567" w:right="1134" w:bottom="567" w:left="1134" w:header="567" w:footer="567" w:gutter="0"/>
          <w:cols w:space="708"/>
          <w:titlePg/>
          <w:docGrid w:linePitch="360"/>
        </w:sectPr>
      </w:pPr>
      <w:r w:rsidRPr="000B17C7">
        <w:rPr>
          <w:noProof/>
          <w:lang w:eastAsia="fr-FR"/>
        </w:rPr>
        <mc:AlternateContent>
          <mc:Choice Requires="wps">
            <w:drawing>
              <wp:anchor distT="0" distB="0" distL="114300" distR="114300" simplePos="0" relativeHeight="251659264" behindDoc="0" locked="0" layoutInCell="1" allowOverlap="1" wp14:anchorId="0BB91781" wp14:editId="56C76523">
                <wp:simplePos x="0" y="0"/>
                <wp:positionH relativeFrom="column">
                  <wp:posOffset>5601970</wp:posOffset>
                </wp:positionH>
                <wp:positionV relativeFrom="paragraph">
                  <wp:posOffset>3312160</wp:posOffset>
                </wp:positionV>
                <wp:extent cx="346710" cy="189230"/>
                <wp:effectExtent l="0" t="0" r="0" b="1270"/>
                <wp:wrapNone/>
                <wp:docPr id="2036" name="Rectangle 20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6710" cy="1892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036" o:spid="_x0000_s1026" style="position:absolute;margin-left:441.1pt;margin-top:260.8pt;width:27.3pt;height:1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" fillcolor="white [3212]" stroked="f" strokeweight="2pt">
                <v:path arrowok="t"/>
              </v:rect>
            </w:pict>
          </mc:Fallback>
        </mc:AlternateContent>
      </w:r>
    </w:p>
    <w:p w:rsidR="00513F30" w:rsidRPr="000B17C7" w:rsidRDefault="0018598A" w:rsidP="004A1886">
      <w:pPr>
        <w:pStyle w:val="Textedesaisie"/>
        <w:jc w:val="both"/>
        <w:rPr>
          <w:rPrChange w:id="1580" w:author="7809196g" w:date="2017-02-24T16:02:00Z">
            <w:rPr>
              <w:lang w:val="pt-BR"/>
            </w:rPr>
          </w:rPrChange>
        </w:rPr>
        <w:sectPr w:rsidR="00513F30" w:rsidRPr="000B17C7" w:rsidSect="00472908">
          <w:type w:val="continuous"/>
          <w:pgSz w:w="11906" w:h="16838" w:code="9"/>
          <w:pgMar w:top="567" w:right="1134" w:bottom="567" w:left="1134" w:header="567" w:footer="567" w:gutter="0"/>
          <w:cols w:space="708"/>
          <w:titlePg/>
          <w:docGrid w:linePitch="360"/>
        </w:sectPr>
      </w:pPr>
      <w:r w:rsidRPr="000B17C7">
        <w:rPr>
          <w:noProof/>
          <w:lang w:eastAsia="fr-FR"/>
        </w:rPr>
        <w:drawing>
          <wp:inline distT="0" distB="0" distL="0" distR="0" wp14:anchorId="3A7FCF2D" wp14:editId="543BB48F">
            <wp:extent cx="6038193" cy="3495270"/>
            <wp:effectExtent l="0" t="0" r="1270" b="0"/>
            <wp:docPr id="2035" name="Image 2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45476" cy="3499486"/>
                    </a:xfrm>
                    <a:prstGeom prst="rect">
                      <a:avLst/>
                    </a:prstGeom>
                    <a:noFill/>
                  </pic:spPr>
                </pic:pic>
              </a:graphicData>
            </a:graphic>
          </wp:inline>
        </w:drawing>
      </w:r>
    </w:p>
    <w:p w:rsidR="0018598A" w:rsidRPr="000B17C7" w:rsidRDefault="0018598A" w:rsidP="004A1886">
      <w:pPr>
        <w:pStyle w:val="Textedesaisie"/>
        <w:jc w:val="both"/>
        <w:rPr>
          <w:rPrChange w:id="1581" w:author="7809196g" w:date="2017-02-24T16:02:00Z">
            <w:rPr>
              <w:lang w:val="pt-BR"/>
            </w:rPr>
          </w:rPrChange>
        </w:rPr>
      </w:pPr>
    </w:p>
    <w:p w:rsidR="00513F30" w:rsidRPr="000B17C7" w:rsidRDefault="00513F30" w:rsidP="0018598A">
      <w:pPr>
        <w:pStyle w:val="Textedesaisie"/>
        <w:jc w:val="both"/>
        <w:rPr>
          <w:color w:val="747678"/>
          <w:rPrChange w:id="1582" w:author="7809196g" w:date="2017-02-24T16:02:00Z">
            <w:rPr>
              <w:color w:val="747678"/>
              <w:lang w:val="pt-BR"/>
            </w:rPr>
          </w:rPrChange>
        </w:rPr>
        <w:sectPr w:rsidR="00513F30" w:rsidRPr="000B17C7" w:rsidSect="00472908">
          <w:type w:val="continuous"/>
          <w:pgSz w:w="11906" w:h="16838" w:code="9"/>
          <w:pgMar w:top="567" w:right="1134" w:bottom="567" w:left="1134" w:header="567" w:footer="567" w:gutter="0"/>
          <w:cols w:space="708"/>
          <w:titlePg/>
          <w:docGrid w:linePitch="360"/>
        </w:sectPr>
      </w:pPr>
    </w:p>
    <w:p w:rsidR="0018598A" w:rsidRPr="000B17C7" w:rsidRDefault="0018598A" w:rsidP="00BF248D">
      <w:pPr>
        <w:pStyle w:val="Textedesaisie"/>
        <w:rPr>
          <w:color w:val="747678"/>
          <w:rPrChange w:id="1583" w:author="7809196g" w:date="2017-02-24T16:02:00Z">
            <w:rPr>
              <w:color w:val="747678"/>
              <w:lang w:val="pt-BR"/>
            </w:rPr>
          </w:rPrChange>
        </w:rPr>
      </w:pPr>
      <w:r w:rsidRPr="000B17C7">
        <w:rPr>
          <w:color w:val="747678"/>
          <w:rPrChange w:id="1584" w:author="7809196g" w:date="2017-02-24T16:02:00Z">
            <w:rPr>
              <w:color w:val="747678"/>
              <w:lang w:val="pt-BR"/>
            </w:rPr>
          </w:rPrChange>
        </w:rPr>
        <w:t xml:space="preserve">Afin de s'assurer de la qualité de service des gares, </w:t>
      </w:r>
      <w:r w:rsidR="0026008D" w:rsidRPr="000B17C7">
        <w:rPr>
          <w:color w:val="747678"/>
          <w:rPrChange w:id="1585" w:author="7809196g" w:date="2017-02-24T16:02:00Z">
            <w:rPr>
              <w:color w:val="747678"/>
              <w:lang w:val="pt-BR"/>
            </w:rPr>
          </w:rPrChange>
        </w:rPr>
        <w:t>SNCF Gares &amp; Connexions</w:t>
      </w:r>
      <w:r w:rsidRPr="000B17C7">
        <w:rPr>
          <w:color w:val="747678"/>
          <w:rPrChange w:id="1586" w:author="7809196g" w:date="2017-02-24T16:02:00Z">
            <w:rPr>
              <w:color w:val="747678"/>
              <w:lang w:val="pt-BR"/>
            </w:rPr>
          </w:rPrChange>
        </w:rPr>
        <w:t xml:space="preserve"> a développé une démarche</w:t>
      </w:r>
      <w:r w:rsidR="00D6299A" w:rsidRPr="000B17C7">
        <w:rPr>
          <w:color w:val="747678"/>
          <w:rPrChange w:id="1587" w:author="7809196g" w:date="2017-02-24T16:02:00Z">
            <w:rPr>
              <w:color w:val="747678"/>
              <w:lang w:val="pt-BR"/>
            </w:rPr>
          </w:rPrChange>
        </w:rPr>
        <w:t xml:space="preserve"> </w:t>
      </w:r>
      <w:r w:rsidRPr="000B17C7">
        <w:rPr>
          <w:color w:val="747678"/>
          <w:rPrChange w:id="1588" w:author="7809196g" w:date="2017-02-24T16:02:00Z">
            <w:rPr>
              <w:color w:val="747678"/>
              <w:lang w:val="pt-BR"/>
            </w:rPr>
          </w:rPrChange>
        </w:rPr>
        <w:t xml:space="preserve">de mesure, </w:t>
      </w:r>
      <w:proofErr w:type="spellStart"/>
      <w:r w:rsidRPr="000B17C7">
        <w:rPr>
          <w:color w:val="747678"/>
          <w:rPrChange w:id="1589" w:author="7809196g" w:date="2017-02-24T16:02:00Z">
            <w:rPr>
              <w:color w:val="747678"/>
              <w:lang w:val="pt-BR"/>
            </w:rPr>
          </w:rPrChange>
        </w:rPr>
        <w:t>Caligare</w:t>
      </w:r>
      <w:proofErr w:type="spellEnd"/>
      <w:r w:rsidRPr="000B17C7">
        <w:rPr>
          <w:color w:val="747678"/>
          <w:rPrChange w:id="1590" w:author="7809196g" w:date="2017-02-24T16:02:00Z">
            <w:rPr>
              <w:color w:val="747678"/>
              <w:lang w:val="pt-BR"/>
            </w:rPr>
          </w:rPrChange>
        </w:rPr>
        <w:t>, qui constitue un</w:t>
      </w:r>
      <w:r w:rsidR="00B614F9" w:rsidRPr="000B17C7">
        <w:rPr>
          <w:color w:val="747678"/>
          <w:rPrChange w:id="1591" w:author="7809196g" w:date="2017-02-24T16:02:00Z">
            <w:rPr>
              <w:color w:val="747678"/>
              <w:lang w:val="pt-BR"/>
            </w:rPr>
          </w:rPrChange>
        </w:rPr>
        <w:t xml:space="preserve">e politique active d'animation et de progrès </w:t>
      </w:r>
      <w:r w:rsidRPr="000B17C7">
        <w:rPr>
          <w:color w:val="747678"/>
          <w:rPrChange w:id="1592" w:author="7809196g" w:date="2017-02-24T16:02:00Z">
            <w:rPr>
              <w:color w:val="747678"/>
              <w:lang w:val="pt-BR"/>
            </w:rPr>
          </w:rPrChange>
        </w:rPr>
        <w:t>autour de la qualité et du service des clients.</w:t>
      </w:r>
    </w:p>
    <w:p w:rsidR="0018598A" w:rsidRPr="000B17C7" w:rsidDel="009F5AE8" w:rsidRDefault="0018598A" w:rsidP="00BF248D">
      <w:pPr>
        <w:pStyle w:val="Textedesaisie"/>
        <w:rPr>
          <w:del w:id="1593" w:author="7276693Z" w:date="2016-12-05T14:47:00Z"/>
          <w:color w:val="747678"/>
          <w:rPrChange w:id="1594" w:author="7809196g" w:date="2017-02-24T16:02:00Z">
            <w:rPr>
              <w:del w:id="1595" w:author="7276693Z" w:date="2016-12-05T14:47:00Z"/>
              <w:color w:val="747678"/>
              <w:lang w:val="pt-BR"/>
            </w:rPr>
          </w:rPrChange>
        </w:rPr>
      </w:pPr>
      <w:r w:rsidRPr="000B17C7">
        <w:rPr>
          <w:color w:val="747678"/>
          <w:rPrChange w:id="1596" w:author="7809196g" w:date="2017-02-24T16:02:00Z">
            <w:rPr>
              <w:color w:val="747678"/>
              <w:lang w:val="pt-BR"/>
            </w:rPr>
          </w:rPrChange>
        </w:rPr>
        <w:t xml:space="preserve">Cette démarche </w:t>
      </w:r>
      <w:del w:id="1597" w:author="7276693Z" w:date="2016-12-05T14:45:00Z">
        <w:r w:rsidRPr="000B17C7" w:rsidDel="009F5AE8">
          <w:rPr>
            <w:color w:val="747678"/>
            <w:rPrChange w:id="1598" w:author="7809196g" w:date="2017-02-24T16:02:00Z">
              <w:rPr>
                <w:color w:val="747678"/>
                <w:lang w:val="pt-BR"/>
              </w:rPr>
            </w:rPrChange>
          </w:rPr>
          <w:delText>est constituée d’un label gare (</w:delText>
        </w:r>
      </w:del>
      <w:ins w:id="1599" w:author="7276693Z" w:date="2016-12-05T14:45:00Z">
        <w:r w:rsidR="009F5AE8" w:rsidRPr="000B17C7">
          <w:rPr>
            <w:color w:val="747678"/>
            <w:rPrChange w:id="1600" w:author="7809196g" w:date="2017-02-24T16:02:00Z">
              <w:rPr>
                <w:color w:val="747678"/>
                <w:lang w:val="pt-BR"/>
              </w:rPr>
            </w:rPrChange>
          </w:rPr>
          <w:t xml:space="preserve">s’appuie en particulier sur une </w:t>
        </w:r>
      </w:ins>
      <w:r w:rsidRPr="000B17C7">
        <w:rPr>
          <w:color w:val="747678"/>
          <w:rPrChange w:id="1601" w:author="7809196g" w:date="2017-02-24T16:02:00Z">
            <w:rPr>
              <w:color w:val="747678"/>
              <w:lang w:val="pt-BR"/>
            </w:rPr>
          </w:rPrChange>
        </w:rPr>
        <w:t xml:space="preserve">mesure de la satisfaction </w:t>
      </w:r>
      <w:r w:rsidR="00B614F9" w:rsidRPr="000B17C7">
        <w:rPr>
          <w:color w:val="747678"/>
          <w:rPrChange w:id="1602" w:author="7809196g" w:date="2017-02-24T16:02:00Z">
            <w:rPr>
              <w:color w:val="747678"/>
              <w:lang w:val="pt-BR"/>
            </w:rPr>
          </w:rPrChange>
        </w:rPr>
        <w:t xml:space="preserve">des </w:t>
      </w:r>
      <w:r w:rsidRPr="000B17C7">
        <w:rPr>
          <w:color w:val="747678"/>
          <w:rPrChange w:id="1603" w:author="7809196g" w:date="2017-02-24T16:02:00Z">
            <w:rPr>
              <w:color w:val="747678"/>
              <w:lang w:val="pt-BR"/>
            </w:rPr>
          </w:rPrChange>
        </w:rPr>
        <w:t>clients via un baromètre de satisfaction</w:t>
      </w:r>
      <w:del w:id="1604" w:author="7276693Z" w:date="2016-12-05T14:45:00Z">
        <w:r w:rsidRPr="000B17C7" w:rsidDel="009F5AE8">
          <w:rPr>
            <w:color w:val="747678"/>
            <w:rPrChange w:id="1605" w:author="7809196g" w:date="2017-02-24T16:02:00Z">
              <w:rPr>
                <w:color w:val="747678"/>
                <w:lang w:val="pt-BR"/>
              </w:rPr>
            </w:rPrChange>
          </w:rPr>
          <w:delText>) et des étoiles Caligare (mesure de la performance de la production)</w:delText>
        </w:r>
        <w:r w:rsidR="00B614F9" w:rsidRPr="000B17C7" w:rsidDel="009F5AE8">
          <w:rPr>
            <w:color w:val="747678"/>
            <w:rPrChange w:id="1606" w:author="7809196g" w:date="2017-02-24T16:02:00Z">
              <w:rPr>
                <w:color w:val="747678"/>
                <w:lang w:val="pt-BR"/>
              </w:rPr>
            </w:rPrChange>
          </w:rPr>
          <w:delText>,</w:delText>
        </w:r>
        <w:r w:rsidRPr="000B17C7" w:rsidDel="009F5AE8">
          <w:rPr>
            <w:color w:val="747678"/>
            <w:rPrChange w:id="1607" w:author="7809196g" w:date="2017-02-24T16:02:00Z">
              <w:rPr>
                <w:color w:val="747678"/>
                <w:lang w:val="pt-BR"/>
              </w:rPr>
            </w:rPrChange>
          </w:rPr>
          <w:delText xml:space="preserve"> mis en place respectivement en 2011 et 2014</w:delText>
        </w:r>
      </w:del>
      <w:r w:rsidRPr="000B17C7">
        <w:rPr>
          <w:color w:val="747678"/>
          <w:rPrChange w:id="1608" w:author="7809196g" w:date="2017-02-24T16:02:00Z">
            <w:rPr>
              <w:color w:val="747678"/>
              <w:lang w:val="pt-BR"/>
            </w:rPr>
          </w:rPrChange>
        </w:rPr>
        <w:t>.</w:t>
      </w:r>
      <w:r w:rsidR="00C6665C" w:rsidRPr="000B17C7">
        <w:rPr>
          <w:color w:val="747678"/>
          <w:rPrChange w:id="1609" w:author="7809196g" w:date="2017-02-24T16:02:00Z">
            <w:rPr>
              <w:color w:val="747678"/>
              <w:lang w:val="pt-BR"/>
            </w:rPr>
          </w:rPrChange>
        </w:rPr>
        <w:t xml:space="preserve"> </w:t>
      </w:r>
    </w:p>
    <w:p w:rsidR="0018598A" w:rsidRPr="000B17C7" w:rsidDel="009F5AE8" w:rsidRDefault="0018598A" w:rsidP="00BF248D">
      <w:pPr>
        <w:pStyle w:val="Textedesaisie"/>
        <w:rPr>
          <w:del w:id="1610" w:author="7276693Z" w:date="2016-12-05T14:47:00Z"/>
          <w:color w:val="747678"/>
          <w:rPrChange w:id="1611" w:author="7809196g" w:date="2017-02-24T16:02:00Z">
            <w:rPr>
              <w:del w:id="1612" w:author="7276693Z" w:date="2016-12-05T14:47:00Z"/>
              <w:color w:val="747678"/>
              <w:lang w:val="pt-BR"/>
            </w:rPr>
          </w:rPrChange>
        </w:rPr>
      </w:pPr>
    </w:p>
    <w:p w:rsidR="0018598A" w:rsidRPr="000B17C7" w:rsidDel="009F5AE8" w:rsidRDefault="0018598A" w:rsidP="00F86565">
      <w:pPr>
        <w:pStyle w:val="Textedesaisie"/>
        <w:numPr>
          <w:ilvl w:val="0"/>
          <w:numId w:val="89"/>
        </w:numPr>
        <w:ind w:left="0"/>
        <w:rPr>
          <w:del w:id="1613" w:author="7276693Z" w:date="2016-12-05T14:46:00Z"/>
          <w:color w:val="747678"/>
          <w:rPrChange w:id="1614" w:author="7809196g" w:date="2017-02-24T16:02:00Z">
            <w:rPr>
              <w:del w:id="1615" w:author="7276693Z" w:date="2016-12-05T14:46:00Z"/>
              <w:color w:val="747678"/>
              <w:lang w:val="pt-BR"/>
            </w:rPr>
          </w:rPrChange>
        </w:rPr>
      </w:pPr>
      <w:del w:id="1616" w:author="7276693Z" w:date="2016-12-05T14:46:00Z">
        <w:r w:rsidRPr="000B17C7" w:rsidDel="009F5AE8">
          <w:rPr>
            <w:color w:val="747678"/>
            <w:rPrChange w:id="1617" w:author="7809196g" w:date="2017-02-24T16:02:00Z">
              <w:rPr>
                <w:color w:val="747678"/>
                <w:lang w:val="pt-BR"/>
              </w:rPr>
            </w:rPrChange>
          </w:rPr>
          <w:delText>Mesure de la satisfaction des clients</w:delText>
        </w:r>
      </w:del>
    </w:p>
    <w:p w:rsidR="00F867A3" w:rsidRPr="000B17C7" w:rsidRDefault="0018598A" w:rsidP="00F86565">
      <w:pPr>
        <w:pStyle w:val="Textedesaisie"/>
        <w:rPr>
          <w:ins w:id="1618" w:author="7276693Z" w:date="2016-12-20T15:11:00Z"/>
          <w:color w:val="747678"/>
          <w:rPrChange w:id="1619" w:author="7809196g" w:date="2017-02-24T16:02:00Z">
            <w:rPr>
              <w:ins w:id="1620" w:author="7276693Z" w:date="2016-12-20T15:11:00Z"/>
              <w:color w:val="747678"/>
              <w:lang w:val="pt-BR"/>
            </w:rPr>
          </w:rPrChange>
        </w:rPr>
      </w:pPr>
      <w:del w:id="1621" w:author="7276693Z" w:date="2016-12-05T14:34:00Z">
        <w:r w:rsidRPr="000B17C7" w:rsidDel="00AB4CBD">
          <w:rPr>
            <w:color w:val="747678"/>
            <w:rPrChange w:id="1622" w:author="7809196g" w:date="2017-02-24T16:02:00Z">
              <w:rPr>
                <w:color w:val="747678"/>
                <w:lang w:val="pt-BR"/>
              </w:rPr>
            </w:rPrChange>
          </w:rPr>
          <w:delText xml:space="preserve">Le baromètre mesure la satisfaction des clients. Il met le client au cœur du dispositif </w:delText>
        </w:r>
        <w:r w:rsidR="00B614F9" w:rsidRPr="000B17C7" w:rsidDel="00AB4CBD">
          <w:rPr>
            <w:color w:val="747678"/>
            <w:rPrChange w:id="1623" w:author="7809196g" w:date="2017-02-24T16:02:00Z">
              <w:rPr>
                <w:color w:val="747678"/>
                <w:lang w:val="pt-BR"/>
              </w:rPr>
            </w:rPrChange>
          </w:rPr>
          <w:delText xml:space="preserve">de </w:delText>
        </w:r>
        <w:r w:rsidRPr="000B17C7" w:rsidDel="00AB4CBD">
          <w:rPr>
            <w:color w:val="747678"/>
            <w:rPrChange w:id="1624" w:author="7809196g" w:date="2017-02-24T16:02:00Z">
              <w:rPr>
                <w:color w:val="747678"/>
                <w:lang w:val="pt-BR"/>
              </w:rPr>
            </w:rPrChange>
          </w:rPr>
          <w:delText>qualité en lui donnant la possibilité de noter les gares et de s'exprimer sur ce qu'il aime et ce qu'il souhaite voir s'améliorer. En fonction des résultats, les gares peuvent être labellisées par le « label gare ». En 2014, 76 gares étaient labellisées contre 51 en 2013. L’objectif est</w:delText>
        </w:r>
        <w:r w:rsidR="00B614F9" w:rsidRPr="000B17C7" w:rsidDel="00AB4CBD">
          <w:rPr>
            <w:color w:val="747678"/>
            <w:rPrChange w:id="1625" w:author="7809196g" w:date="2017-02-24T16:02:00Z">
              <w:rPr>
                <w:color w:val="747678"/>
                <w:lang w:val="pt-BR"/>
              </w:rPr>
            </w:rPrChange>
          </w:rPr>
          <w:delText xml:space="preserve"> que les 128 gares de segment a</w:delText>
        </w:r>
        <w:r w:rsidRPr="000B17C7" w:rsidDel="00AB4CBD">
          <w:rPr>
            <w:color w:val="747678"/>
            <w:rPrChange w:id="1626" w:author="7809196g" w:date="2017-02-24T16:02:00Z">
              <w:rPr>
                <w:color w:val="747678"/>
                <w:lang w:val="pt-BR"/>
              </w:rPr>
            </w:rPrChange>
          </w:rPr>
          <w:delText xml:space="preserve"> soient labellisées à l’horizon 2016.</w:delText>
        </w:r>
        <w:r w:rsidR="00D6299A" w:rsidRPr="000B17C7" w:rsidDel="00AB4CBD">
          <w:rPr>
            <w:color w:val="747678"/>
            <w:rPrChange w:id="1627" w:author="7809196g" w:date="2017-02-24T16:02:00Z">
              <w:rPr>
                <w:color w:val="747678"/>
                <w:lang w:val="pt-BR"/>
              </w:rPr>
            </w:rPrChange>
          </w:rPr>
          <w:delText xml:space="preserve"> </w:delText>
        </w:r>
      </w:del>
      <w:ins w:id="1628" w:author="7276693Z" w:date="2016-12-05T14:34:00Z">
        <w:r w:rsidR="00AB4CBD" w:rsidRPr="000B17C7">
          <w:rPr>
            <w:color w:val="747678"/>
            <w:rPrChange w:id="1629" w:author="7809196g" w:date="2017-02-24T16:02:00Z">
              <w:rPr>
                <w:color w:val="747678"/>
                <w:lang w:val="pt-BR"/>
              </w:rPr>
            </w:rPrChange>
          </w:rPr>
          <w:t>Cette mesure est réalisée par un prestataire indépendant retenu après appel d</w:t>
        </w:r>
      </w:ins>
      <w:ins w:id="1630" w:author="7276693Z" w:date="2016-12-05T14:35:00Z">
        <w:r w:rsidR="00AB4CBD" w:rsidRPr="000B17C7">
          <w:rPr>
            <w:color w:val="747678"/>
            <w:rPrChange w:id="1631" w:author="7809196g" w:date="2017-02-24T16:02:00Z">
              <w:rPr>
                <w:color w:val="747678"/>
                <w:lang w:val="pt-BR"/>
              </w:rPr>
            </w:rPrChange>
          </w:rPr>
          <w:t>’offres</w:t>
        </w:r>
      </w:ins>
      <w:ins w:id="1632" w:author="7276693Z" w:date="2016-12-20T15:11:00Z">
        <w:r w:rsidR="00F867A3" w:rsidRPr="000B17C7">
          <w:rPr>
            <w:color w:val="747678"/>
            <w:rPrChange w:id="1633" w:author="7809196g" w:date="2017-02-24T16:02:00Z">
              <w:rPr>
                <w:color w:val="747678"/>
                <w:lang w:val="pt-BR"/>
              </w:rPr>
            </w:rPrChange>
          </w:rPr>
          <w:t xml:space="preserve">. </w:t>
        </w:r>
      </w:ins>
      <w:ins w:id="1634" w:author="7276693Z" w:date="2016-12-05T14:36:00Z">
        <w:r w:rsidR="00AB4CBD" w:rsidRPr="000B17C7">
          <w:rPr>
            <w:color w:val="747678"/>
            <w:rPrChange w:id="1635" w:author="7809196g" w:date="2017-02-24T16:02:00Z">
              <w:rPr>
                <w:color w:val="747678"/>
                <w:lang w:val="pt-BR"/>
              </w:rPr>
            </w:rPrChange>
          </w:rPr>
          <w:t xml:space="preserve"> </w:t>
        </w:r>
      </w:ins>
    </w:p>
    <w:p w:rsidR="00DD1009" w:rsidRPr="00575252" w:rsidRDefault="00DD1009" w:rsidP="00DD1009">
      <w:pPr>
        <w:pStyle w:val="Textedesaisie"/>
        <w:rPr>
          <w:ins w:id="1636" w:author="7276693Z" w:date="2017-02-24T18:17:00Z"/>
          <w:color w:val="747678"/>
        </w:rPr>
      </w:pPr>
      <w:ins w:id="1637" w:author="7276693Z" w:date="2017-02-24T18:17:00Z">
        <w:r w:rsidRPr="00575252">
          <w:rPr>
            <w:color w:val="747678"/>
          </w:rPr>
          <w:t>Jusqu’en 2016, le baromètre était articulé autour de 2 vagues d’enquêtes par an (mars et septembre). En 2017, ce dispositif  évolue pour se concentrer davantage sur les gares les plus importantes, soit 22 gares. Ces 22 gares comprennent les grandes gares parisiennes, ainsi que les gares interconnectées (Marne la Vallée, Aéroport de Roissy TGV, Massy TGV) et les 2 gares les plus importantes de chaque Agence régionale. Elles seront enquêtées 4 fois par an. Les autres gares importantes du réseau (14 gares) seront, elles mesurées 2 fois par an et l’ensemble des autres gares du même segment tarifaire « a » sera enquêté 1 fois par an. Le nombre de voyageurs interrogés par gare et par vague est de 204, sauf pour les 6 grandes gares parisiennes, Marseille et Lyon Part Dieu où il est de 408.</w:t>
        </w:r>
      </w:ins>
    </w:p>
    <w:p w:rsidR="00DD1009" w:rsidRPr="00DD1009" w:rsidRDefault="00DD1009" w:rsidP="00983C91">
      <w:pPr>
        <w:pStyle w:val="Textedesaisie"/>
        <w:rPr>
          <w:ins w:id="1638" w:author="7276693Z" w:date="2016-12-20T15:13:00Z"/>
          <w:color w:val="747678"/>
        </w:rPr>
      </w:pPr>
    </w:p>
    <w:p w:rsidR="0018598A" w:rsidRPr="00DD1009" w:rsidRDefault="00AB4CBD" w:rsidP="00F86565">
      <w:pPr>
        <w:pStyle w:val="Textedesaisie"/>
        <w:rPr>
          <w:color w:val="747678"/>
        </w:rPr>
      </w:pPr>
      <w:ins w:id="1639" w:author="7276693Z" w:date="2016-12-05T14:35:00Z">
        <w:r w:rsidRPr="00DD1009">
          <w:rPr>
            <w:color w:val="747678"/>
          </w:rPr>
          <w:t xml:space="preserve">Les mesures 2013, 2014 et 2015 ont été réalisées par </w:t>
        </w:r>
      </w:ins>
      <w:ins w:id="1640" w:author="7276693Z" w:date="2016-12-05T14:42:00Z">
        <w:r w:rsidRPr="00DD1009">
          <w:rPr>
            <w:color w:val="747678"/>
          </w:rPr>
          <w:t xml:space="preserve">Opinion </w:t>
        </w:r>
        <w:proofErr w:type="spellStart"/>
        <w:r w:rsidRPr="00DD1009">
          <w:rPr>
            <w:color w:val="747678"/>
          </w:rPr>
          <w:t>Way</w:t>
        </w:r>
      </w:ins>
      <w:proofErr w:type="spellEnd"/>
      <w:ins w:id="1641" w:author="7276693Z" w:date="2016-12-08T10:21:00Z">
        <w:r w:rsidR="0037412F" w:rsidRPr="00DD1009">
          <w:rPr>
            <w:color w:val="747678"/>
          </w:rPr>
          <w:t>, institut de sondage retenu par SNCF Gares &amp; Connexions après un appel d’offres</w:t>
        </w:r>
      </w:ins>
      <w:ins w:id="1642" w:author="7276693Z" w:date="2016-12-05T14:43:00Z">
        <w:r w:rsidRPr="00DD1009">
          <w:rPr>
            <w:color w:val="747678"/>
          </w:rPr>
          <w:t>.</w:t>
        </w:r>
      </w:ins>
    </w:p>
    <w:p w:rsidR="008C64EB" w:rsidRPr="00DD1009" w:rsidRDefault="008C64EB" w:rsidP="00F86565">
      <w:pPr>
        <w:pStyle w:val="Textedesaisie"/>
        <w:rPr>
          <w:ins w:id="1643" w:author="7276693Z" w:date="2016-12-05T14:47:00Z"/>
          <w:color w:val="747678"/>
        </w:rPr>
      </w:pPr>
      <w:r w:rsidRPr="00DD1009">
        <w:rPr>
          <w:color w:val="747678"/>
        </w:rPr>
        <w:t>Pour chacune des gares d’intérêt national, les indicateurs sont présentés en Instance Régionale de Concertation.</w:t>
      </w:r>
    </w:p>
    <w:p w:rsidR="009F5AE8" w:rsidRPr="00DD1009" w:rsidRDefault="009F5AE8" w:rsidP="00F86565">
      <w:pPr>
        <w:pStyle w:val="Textedesaisie"/>
        <w:rPr>
          <w:ins w:id="1644" w:author="7276693Z" w:date="2016-12-05T14:49:00Z"/>
          <w:color w:val="747678"/>
        </w:rPr>
      </w:pPr>
      <w:ins w:id="1645" w:author="7276693Z" w:date="2016-12-05T14:47:00Z">
        <w:r w:rsidRPr="00DD1009">
          <w:rPr>
            <w:color w:val="747678"/>
          </w:rPr>
          <w:t>Pour</w:t>
        </w:r>
      </w:ins>
      <w:ins w:id="1646" w:author="7276693Z" w:date="2016-12-05T18:01:00Z">
        <w:r w:rsidR="001359E1" w:rsidRPr="00DD1009">
          <w:rPr>
            <w:color w:val="747678"/>
          </w:rPr>
          <w:t xml:space="preserve"> le présent DRG</w:t>
        </w:r>
      </w:ins>
      <w:ins w:id="1647" w:author="7276693Z" w:date="2016-12-05T14:47:00Z">
        <w:r w:rsidRPr="00DD1009">
          <w:rPr>
            <w:color w:val="747678"/>
          </w:rPr>
          <w:t xml:space="preserve"> 2017, </w:t>
        </w:r>
      </w:ins>
      <w:ins w:id="1648" w:author="7276693Z" w:date="2016-12-05T14:48:00Z">
        <w:r w:rsidRPr="00DD1009">
          <w:rPr>
            <w:color w:val="747678"/>
          </w:rPr>
          <w:t>SNCF Gares &amp; Connexions expérimente un dispositif de suivi des indicateurs de satisfaction sur une trentaine de gares d</w:t>
        </w:r>
      </w:ins>
      <w:ins w:id="1649" w:author="7276693Z" w:date="2016-12-05T14:49:00Z">
        <w:r w:rsidRPr="00DD1009">
          <w:rPr>
            <w:color w:val="747678"/>
          </w:rPr>
          <w:t>’</w:t>
        </w:r>
        <w:proofErr w:type="spellStart"/>
        <w:r w:rsidRPr="00DD1009">
          <w:rPr>
            <w:color w:val="747678"/>
          </w:rPr>
          <w:t>interêt</w:t>
        </w:r>
        <w:proofErr w:type="spellEnd"/>
        <w:r w:rsidRPr="00DD1009">
          <w:rPr>
            <w:color w:val="747678"/>
          </w:rPr>
          <w:t xml:space="preserve"> national. </w:t>
        </w:r>
      </w:ins>
    </w:p>
    <w:p w:rsidR="00E704F9" w:rsidRPr="00DD1009" w:rsidRDefault="003D47D6" w:rsidP="00F86565">
      <w:pPr>
        <w:pStyle w:val="Textedesaisie"/>
        <w:rPr>
          <w:ins w:id="1650" w:author="7276693Z" w:date="2016-12-06T15:52:00Z"/>
          <w:color w:val="747678"/>
        </w:rPr>
      </w:pPr>
      <w:ins w:id="1651" w:author="7276693Z" w:date="2016-12-05T14:49:00Z">
        <w:r w:rsidRPr="00DD1009">
          <w:rPr>
            <w:color w:val="747678"/>
          </w:rPr>
          <w:t>Le t</w:t>
        </w:r>
      </w:ins>
      <w:ins w:id="1652" w:author="7276693Z" w:date="2016-12-05T16:30:00Z">
        <w:r w:rsidRPr="00DD1009">
          <w:rPr>
            <w:color w:val="747678"/>
          </w:rPr>
          <w:t>ab</w:t>
        </w:r>
      </w:ins>
      <w:ins w:id="1653" w:author="7276693Z" w:date="2016-12-05T14:49:00Z">
        <w:r w:rsidR="009F5AE8" w:rsidRPr="00DD1009">
          <w:rPr>
            <w:color w:val="747678"/>
          </w:rPr>
          <w:t xml:space="preserve">leau </w:t>
        </w:r>
      </w:ins>
      <w:ins w:id="1654" w:author="7276693Z" w:date="2016-12-05T16:30:00Z">
        <w:r w:rsidRPr="00DD1009">
          <w:rPr>
            <w:color w:val="747678"/>
          </w:rPr>
          <w:t>en annexe A9</w:t>
        </w:r>
      </w:ins>
      <w:ins w:id="1655" w:author="7276693Z" w:date="2016-12-05T14:49:00Z">
        <w:r w:rsidR="009F5AE8" w:rsidRPr="00DD1009">
          <w:rPr>
            <w:color w:val="747678"/>
          </w:rPr>
          <w:t xml:space="preserve"> présente, pour chacune de </w:t>
        </w:r>
      </w:ins>
      <w:ins w:id="1656" w:author="7276693Z" w:date="2016-12-05T16:31:00Z">
        <w:r w:rsidRPr="00DD1009">
          <w:rPr>
            <w:color w:val="747678"/>
          </w:rPr>
          <w:t>c</w:t>
        </w:r>
      </w:ins>
      <w:ins w:id="1657" w:author="7276693Z" w:date="2016-12-05T14:49:00Z">
        <w:r w:rsidR="009F5AE8" w:rsidRPr="00DD1009">
          <w:rPr>
            <w:color w:val="747678"/>
          </w:rPr>
          <w:t>es gares, l’historique des indicateurs mesurés</w:t>
        </w:r>
      </w:ins>
      <w:ins w:id="1658" w:author="7276693Z" w:date="2016-12-05T16:31:00Z">
        <w:r w:rsidRPr="00DD1009">
          <w:rPr>
            <w:color w:val="747678"/>
          </w:rPr>
          <w:t xml:space="preserve"> sur </w:t>
        </w:r>
      </w:ins>
      <w:ins w:id="1659" w:author="7276693Z" w:date="2016-12-05T18:01:00Z">
        <w:r w:rsidR="001359E1" w:rsidRPr="00DD1009">
          <w:rPr>
            <w:color w:val="747678"/>
          </w:rPr>
          <w:t xml:space="preserve">2014, </w:t>
        </w:r>
      </w:ins>
      <w:ins w:id="1660" w:author="7276693Z" w:date="2016-12-05T16:31:00Z">
        <w:r w:rsidRPr="00DD1009">
          <w:rPr>
            <w:color w:val="747678"/>
          </w:rPr>
          <w:t>2015 et 2016</w:t>
        </w:r>
      </w:ins>
      <w:ins w:id="1661" w:author="7276693Z" w:date="2016-12-06T15:52:00Z">
        <w:r w:rsidR="00E704F9" w:rsidRPr="00DD1009">
          <w:rPr>
            <w:color w:val="747678"/>
          </w:rPr>
          <w:t>.</w:t>
        </w:r>
      </w:ins>
    </w:p>
    <w:p w:rsidR="009F5AE8" w:rsidRPr="00DD1009" w:rsidRDefault="00E704F9" w:rsidP="00F86565">
      <w:pPr>
        <w:pStyle w:val="Textedesaisie"/>
        <w:rPr>
          <w:ins w:id="1662" w:author="7276693Z" w:date="2016-12-06T15:53:00Z"/>
          <w:color w:val="747678"/>
        </w:rPr>
      </w:pPr>
      <w:ins w:id="1663" w:author="7276693Z" w:date="2016-12-06T15:52:00Z">
        <w:r w:rsidRPr="00DD1009">
          <w:rPr>
            <w:color w:val="747678"/>
          </w:rPr>
          <w:t>L</w:t>
        </w:r>
      </w:ins>
      <w:ins w:id="1664" w:author="7276693Z" w:date="2016-12-05T14:49:00Z">
        <w:r w:rsidR="009F5AE8" w:rsidRPr="00DD1009">
          <w:rPr>
            <w:color w:val="747678"/>
          </w:rPr>
          <w:t xml:space="preserve">es objectifs </w:t>
        </w:r>
      </w:ins>
      <w:ins w:id="1665" w:author="7276693Z" w:date="2016-12-05T14:51:00Z">
        <w:r w:rsidR="009F5AE8" w:rsidRPr="00DD1009">
          <w:rPr>
            <w:color w:val="747678"/>
          </w:rPr>
          <w:t>que s’est fixé</w:t>
        </w:r>
      </w:ins>
      <w:ins w:id="1666" w:author="7276693Z" w:date="2016-12-05T14:49:00Z">
        <w:r w:rsidR="009F5AE8" w:rsidRPr="00DD1009">
          <w:rPr>
            <w:color w:val="747678"/>
          </w:rPr>
          <w:t xml:space="preserve"> SNCF Gares &amp; Connexions pour l</w:t>
        </w:r>
      </w:ins>
      <w:ins w:id="1667" w:author="7276693Z" w:date="2016-12-05T14:50:00Z">
        <w:r w:rsidR="009F5AE8" w:rsidRPr="00DD1009">
          <w:rPr>
            <w:color w:val="747678"/>
          </w:rPr>
          <w:t>’année 2017</w:t>
        </w:r>
      </w:ins>
      <w:ins w:id="1668" w:author="7276693Z" w:date="2016-12-06T15:53:00Z">
        <w:r w:rsidRPr="00DD1009">
          <w:rPr>
            <w:color w:val="747678"/>
          </w:rPr>
          <w:t xml:space="preserve"> sont les suivants :</w:t>
        </w:r>
      </w:ins>
    </w:p>
    <w:p w:rsidR="00E704F9" w:rsidRPr="00DD1009" w:rsidRDefault="00E704F9" w:rsidP="00F86565">
      <w:pPr>
        <w:pStyle w:val="Textedesaisie"/>
        <w:numPr>
          <w:ilvl w:val="0"/>
          <w:numId w:val="169"/>
        </w:numPr>
        <w:rPr>
          <w:ins w:id="1669" w:author="7276693Z" w:date="2016-12-06T15:53:00Z"/>
          <w:color w:val="747678"/>
        </w:rPr>
      </w:pPr>
      <w:ins w:id="1670" w:author="7276693Z" w:date="2016-12-06T15:53:00Z">
        <w:r w:rsidRPr="00DD1009">
          <w:rPr>
            <w:color w:val="747678"/>
          </w:rPr>
          <w:t>tous les indicateur</w:t>
        </w:r>
      </w:ins>
      <w:ins w:id="1671" w:author="7276693Z" w:date="2017-02-14T10:56:00Z">
        <w:r w:rsidR="008B7A0B" w:rsidRPr="00DD1009">
          <w:rPr>
            <w:color w:val="747678"/>
          </w:rPr>
          <w:t>s</w:t>
        </w:r>
      </w:ins>
      <w:ins w:id="1672" w:author="7276693Z" w:date="2016-12-06T15:53:00Z">
        <w:r w:rsidRPr="00DD1009">
          <w:rPr>
            <w:color w:val="747678"/>
          </w:rPr>
          <w:t xml:space="preserve"> de satisfaction strictement supérieurs à 7 (seuil de la satisfaction)</w:t>
        </w:r>
      </w:ins>
    </w:p>
    <w:p w:rsidR="00E704F9" w:rsidRPr="00DD1009" w:rsidRDefault="00E704F9" w:rsidP="00F86565">
      <w:pPr>
        <w:pStyle w:val="Textedesaisie"/>
        <w:numPr>
          <w:ilvl w:val="0"/>
          <w:numId w:val="169"/>
        </w:numPr>
        <w:rPr>
          <w:ins w:id="1673" w:author="7276693Z" w:date="2016-12-06T15:53:00Z"/>
          <w:color w:val="747678"/>
        </w:rPr>
      </w:pPr>
      <w:ins w:id="1674" w:author="7276693Z" w:date="2016-12-06T15:53:00Z">
        <w:r w:rsidRPr="00DD1009">
          <w:rPr>
            <w:color w:val="747678"/>
          </w:rPr>
          <w:t>indicateur Propreté –Sûr</w:t>
        </w:r>
      </w:ins>
      <w:ins w:id="1675" w:author="7276693Z" w:date="2016-12-06T15:54:00Z">
        <w:r w:rsidRPr="00DD1009">
          <w:rPr>
            <w:color w:val="747678"/>
          </w:rPr>
          <w:t>e</w:t>
        </w:r>
      </w:ins>
      <w:ins w:id="1676" w:author="7276693Z" w:date="2016-12-06T15:53:00Z">
        <w:r w:rsidRPr="00DD1009">
          <w:rPr>
            <w:color w:val="747678"/>
          </w:rPr>
          <w:t xml:space="preserve">té </w:t>
        </w:r>
      </w:ins>
      <w:ins w:id="1677" w:author="7276693Z" w:date="2016-12-06T15:54:00Z">
        <w:r w:rsidRPr="00DD1009">
          <w:rPr>
            <w:color w:val="747678"/>
          </w:rPr>
          <w:t xml:space="preserve">(P3) </w:t>
        </w:r>
      </w:ins>
      <w:ins w:id="1678" w:author="7276693Z" w:date="2016-12-06T15:53:00Z">
        <w:r w:rsidRPr="00DD1009">
          <w:rPr>
            <w:color w:val="747678"/>
          </w:rPr>
          <w:t>: +0,</w:t>
        </w:r>
      </w:ins>
      <w:ins w:id="1679" w:author="7276693Z" w:date="2016-12-20T18:21:00Z">
        <w:r w:rsidR="00D161C0" w:rsidRPr="00DD1009">
          <w:rPr>
            <w:color w:val="747678"/>
          </w:rPr>
          <w:t>2</w:t>
        </w:r>
      </w:ins>
      <w:ins w:id="1680" w:author="7276693Z" w:date="2016-12-06T15:53:00Z">
        <w:r w:rsidRPr="00DD1009">
          <w:rPr>
            <w:color w:val="747678"/>
          </w:rPr>
          <w:t xml:space="preserve"> par rapport à 2015</w:t>
        </w:r>
      </w:ins>
    </w:p>
    <w:p w:rsidR="00E704F9" w:rsidRPr="00DD1009" w:rsidRDefault="00E704F9" w:rsidP="00F86565">
      <w:pPr>
        <w:pStyle w:val="Textedesaisie"/>
        <w:numPr>
          <w:ilvl w:val="0"/>
          <w:numId w:val="168"/>
        </w:numPr>
        <w:rPr>
          <w:color w:val="747678"/>
        </w:rPr>
      </w:pPr>
      <w:ins w:id="1681" w:author="7276693Z" w:date="2016-12-06T15:54:00Z">
        <w:r w:rsidRPr="00DD1009">
          <w:rPr>
            <w:color w:val="747678"/>
          </w:rPr>
          <w:t>Indicateur Confort (P4) : +0,</w:t>
        </w:r>
      </w:ins>
      <w:ins w:id="1682" w:author="7276693Z" w:date="2016-12-20T18:21:00Z">
        <w:r w:rsidR="00D161C0" w:rsidRPr="00DD1009">
          <w:rPr>
            <w:color w:val="747678"/>
          </w:rPr>
          <w:t>2</w:t>
        </w:r>
      </w:ins>
      <w:ins w:id="1683" w:author="7276693Z" w:date="2016-12-06T15:54:00Z">
        <w:r w:rsidRPr="00DD1009">
          <w:rPr>
            <w:color w:val="747678"/>
          </w:rPr>
          <w:t xml:space="preserve"> par rapport à 201</w:t>
        </w:r>
      </w:ins>
      <w:ins w:id="1684" w:author="7276693Z" w:date="2016-12-20T18:21:00Z">
        <w:r w:rsidR="00D161C0" w:rsidRPr="00DD1009">
          <w:rPr>
            <w:color w:val="747678"/>
          </w:rPr>
          <w:t>5</w:t>
        </w:r>
      </w:ins>
    </w:p>
    <w:p w:rsidR="008C64EB" w:rsidRPr="00DD1009" w:rsidRDefault="008B7A0B" w:rsidP="00BF248D">
      <w:pPr>
        <w:pStyle w:val="Textedesaisie"/>
        <w:rPr>
          <w:color w:val="747678"/>
        </w:rPr>
      </w:pPr>
      <w:ins w:id="1685" w:author="7276693Z" w:date="2017-02-14T11:02:00Z">
        <w:r w:rsidRPr="00DD1009">
          <w:rPr>
            <w:color w:val="747678"/>
          </w:rPr>
          <w:t>Comme convenu avec l’ARAFER, i</w:t>
        </w:r>
      </w:ins>
      <w:ins w:id="1686" w:author="7276693Z" w:date="2017-02-14T10:57:00Z">
        <w:r w:rsidRPr="00DD1009">
          <w:rPr>
            <w:color w:val="747678"/>
          </w:rPr>
          <w:t xml:space="preserve">l n’y a pas de mécanisme financier associé </w:t>
        </w:r>
      </w:ins>
      <w:ins w:id="1687" w:author="7276693Z" w:date="2017-02-14T11:01:00Z">
        <w:r w:rsidRPr="00DD1009">
          <w:rPr>
            <w:color w:val="747678"/>
          </w:rPr>
          <w:t>puis</w:t>
        </w:r>
        <w:r w:rsidR="00584C52" w:rsidRPr="00DD1009">
          <w:rPr>
            <w:color w:val="747678"/>
          </w:rPr>
          <w:t>qu</w:t>
        </w:r>
      </w:ins>
      <w:ins w:id="1688" w:author="7276693Z" w:date="2017-02-14T11:03:00Z">
        <w:r w:rsidR="00584C52" w:rsidRPr="00DD1009">
          <w:rPr>
            <w:color w:val="747678"/>
          </w:rPr>
          <w:t>’il</w:t>
        </w:r>
      </w:ins>
      <w:ins w:id="1689" w:author="7276693Z" w:date="2017-02-14T11:01:00Z">
        <w:r w:rsidRPr="00DD1009">
          <w:rPr>
            <w:color w:val="747678"/>
          </w:rPr>
          <w:t xml:space="preserve"> </w:t>
        </w:r>
      </w:ins>
      <w:ins w:id="1690" w:author="7276693Z" w:date="2017-02-14T11:02:00Z">
        <w:r w:rsidRPr="00DD1009">
          <w:rPr>
            <w:color w:val="747678"/>
          </w:rPr>
          <w:t>s’</w:t>
        </w:r>
        <w:r w:rsidR="00584C52" w:rsidRPr="00DD1009">
          <w:rPr>
            <w:color w:val="747678"/>
          </w:rPr>
          <w:t>agi</w:t>
        </w:r>
        <w:r w:rsidRPr="00DD1009">
          <w:rPr>
            <w:color w:val="747678"/>
          </w:rPr>
          <w:t>t d’</w:t>
        </w:r>
      </w:ins>
      <w:ins w:id="1691" w:author="7276693Z" w:date="2017-02-14T11:01:00Z">
        <w:r w:rsidRPr="00DD1009">
          <w:rPr>
            <w:color w:val="747678"/>
          </w:rPr>
          <w:t xml:space="preserve">un fonctionnement </w:t>
        </w:r>
      </w:ins>
      <w:ins w:id="1692" w:author="7276693Z" w:date="2017-02-14T11:02:00Z">
        <w:r w:rsidRPr="00DD1009">
          <w:rPr>
            <w:color w:val="747678"/>
          </w:rPr>
          <w:t xml:space="preserve">“à blanc”. Toutefois, un bilan complet sera </w:t>
        </w:r>
      </w:ins>
      <w:ins w:id="1693" w:author="7276693Z" w:date="2017-02-14T11:04:00Z">
        <w:r w:rsidR="00584C52" w:rsidRPr="00DD1009">
          <w:rPr>
            <w:color w:val="747678"/>
          </w:rPr>
          <w:t>rendu public à l’issue de l’année 2017</w:t>
        </w:r>
      </w:ins>
      <w:ins w:id="1694" w:author="7276693Z" w:date="2017-02-14T11:03:00Z">
        <w:r w:rsidRPr="00DD1009">
          <w:rPr>
            <w:color w:val="747678"/>
          </w:rPr>
          <w:t xml:space="preserve"> </w:t>
        </w:r>
      </w:ins>
      <w:ins w:id="1695" w:author="7276693Z" w:date="2017-02-14T11:02:00Z">
        <w:r w:rsidRPr="00DD1009">
          <w:rPr>
            <w:color w:val="747678"/>
          </w:rPr>
          <w:t>avec l</w:t>
        </w:r>
      </w:ins>
      <w:ins w:id="1696" w:author="7276693Z" w:date="2017-02-14T11:04:00Z">
        <w:r w:rsidR="00584C52" w:rsidRPr="00DD1009">
          <w:rPr>
            <w:color w:val="747678"/>
          </w:rPr>
          <w:t>’évaluation de l</w:t>
        </w:r>
      </w:ins>
      <w:ins w:id="1697" w:author="7276693Z" w:date="2017-02-14T11:05:00Z">
        <w:r w:rsidR="00584C52" w:rsidRPr="00DD1009">
          <w:rPr>
            <w:color w:val="747678"/>
          </w:rPr>
          <w:t xml:space="preserve">’impact financier de </w:t>
        </w:r>
      </w:ins>
      <w:ins w:id="1698" w:author="7276693Z" w:date="2017-02-14T11:03:00Z">
        <w:r w:rsidRPr="00DD1009">
          <w:rPr>
            <w:color w:val="747678"/>
          </w:rPr>
          <w:t xml:space="preserve">différents mécanismes d’incitations </w:t>
        </w:r>
        <w:proofErr w:type="spellStart"/>
        <w:r w:rsidRPr="00DD1009">
          <w:rPr>
            <w:color w:val="747678"/>
          </w:rPr>
          <w:t>financieres</w:t>
        </w:r>
        <w:proofErr w:type="spellEnd"/>
        <w:r w:rsidRPr="00DD1009">
          <w:rPr>
            <w:color w:val="747678"/>
          </w:rPr>
          <w:t xml:space="preserve"> classiques.</w:t>
        </w:r>
      </w:ins>
    </w:p>
    <w:p w:rsidR="008C64EB" w:rsidRPr="000B17C7" w:rsidDel="009F5AE8" w:rsidRDefault="008C64EB" w:rsidP="00BF248D">
      <w:pPr>
        <w:pStyle w:val="Titre4"/>
        <w:rPr>
          <w:del w:id="1699" w:author="7276693Z" w:date="2016-12-05T14:47:00Z"/>
        </w:rPr>
      </w:pPr>
      <w:del w:id="1700" w:author="7276693Z" w:date="2016-12-05T14:47:00Z">
        <w:r w:rsidRPr="000B17C7" w:rsidDel="009F5AE8">
          <w:delText>Résultats Baromètre 2014 en cumul (gares du segment a)</w:delText>
        </w:r>
      </w:del>
    </w:p>
    <w:p w:rsidR="00565C04" w:rsidRPr="00433360" w:rsidDel="009C36CF" w:rsidRDefault="00205002" w:rsidP="00BF248D">
      <w:pPr>
        <w:pStyle w:val="Titre4"/>
        <w:rPr>
          <w:del w:id="1701" w:author="5807556L" w:date="2016-12-06T14:45:00Z"/>
        </w:rPr>
      </w:pPr>
      <w:del w:id="1702" w:author="5807556L" w:date="2016-12-06T14:45:00Z">
        <w:r w:rsidRPr="00433360" w:rsidDel="009C36CF">
          <w:rPr>
            <w:noProof/>
            <w:lang w:eastAsia="fr-FR"/>
          </w:rPr>
          <w:drawing>
            <wp:inline distT="0" distB="0" distL="0" distR="0" wp14:anchorId="118AA92B" wp14:editId="0F889A96">
              <wp:extent cx="4695825" cy="3956966"/>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99303" cy="3959897"/>
                      </a:xfrm>
                      <a:prstGeom prst="rect">
                        <a:avLst/>
                      </a:prstGeom>
                      <a:noFill/>
                    </pic:spPr>
                  </pic:pic>
                </a:graphicData>
              </a:graphic>
            </wp:inline>
          </w:drawing>
        </w:r>
      </w:del>
    </w:p>
    <w:p w:rsidR="009F5AE8" w:rsidRPr="000B17C7" w:rsidDel="009C36CF" w:rsidRDefault="009F5AE8" w:rsidP="00BF248D">
      <w:pPr>
        <w:pStyle w:val="Titre4"/>
        <w:rPr>
          <w:ins w:id="1703" w:author="7276693Z" w:date="2016-12-05T14:52:00Z"/>
          <w:del w:id="1704" w:author="5807556L" w:date="2016-12-06T14:45:00Z"/>
        </w:rPr>
      </w:pPr>
    </w:p>
    <w:p w:rsidR="009F5AE8" w:rsidRPr="000B17C7" w:rsidDel="009C36CF" w:rsidRDefault="009F5AE8" w:rsidP="00BF248D">
      <w:pPr>
        <w:pStyle w:val="Titre4"/>
        <w:rPr>
          <w:ins w:id="1705" w:author="7276693Z" w:date="2016-12-05T14:52:00Z"/>
          <w:del w:id="1706" w:author="5807556L" w:date="2016-12-06T14:45:00Z"/>
        </w:rPr>
      </w:pPr>
    </w:p>
    <w:p w:rsidR="009F5AE8" w:rsidRPr="000B17C7" w:rsidDel="009C36CF" w:rsidRDefault="009F5AE8" w:rsidP="00BF248D">
      <w:pPr>
        <w:pStyle w:val="Titre4"/>
        <w:rPr>
          <w:ins w:id="1707" w:author="7276693Z" w:date="2016-12-05T14:52:00Z"/>
          <w:del w:id="1708" w:author="5807556L" w:date="2016-12-06T14:45:00Z"/>
        </w:rPr>
      </w:pPr>
    </w:p>
    <w:p w:rsidR="009F5AE8" w:rsidRPr="000B17C7" w:rsidDel="009C36CF" w:rsidRDefault="009F5AE8" w:rsidP="00BF248D">
      <w:pPr>
        <w:pStyle w:val="Titre4"/>
        <w:rPr>
          <w:ins w:id="1709" w:author="7276693Z" w:date="2016-12-05T14:52:00Z"/>
          <w:del w:id="1710" w:author="5807556L" w:date="2016-12-06T14:45:00Z"/>
        </w:rPr>
      </w:pPr>
    </w:p>
    <w:p w:rsidR="009F5AE8" w:rsidRPr="000B17C7" w:rsidDel="009C36CF" w:rsidRDefault="009F5AE8" w:rsidP="00BF248D">
      <w:pPr>
        <w:pStyle w:val="Titre4"/>
        <w:rPr>
          <w:ins w:id="1711" w:author="7276693Z" w:date="2016-12-05T14:52:00Z"/>
          <w:del w:id="1712" w:author="5807556L" w:date="2016-12-06T14:45:00Z"/>
        </w:rPr>
      </w:pPr>
    </w:p>
    <w:p w:rsidR="009F5AE8" w:rsidRPr="000B17C7" w:rsidDel="009C36CF" w:rsidRDefault="009F5AE8" w:rsidP="00BF248D">
      <w:pPr>
        <w:pStyle w:val="Titre4"/>
        <w:rPr>
          <w:ins w:id="1713" w:author="7276693Z" w:date="2016-12-05T14:52:00Z"/>
          <w:del w:id="1714" w:author="5807556L" w:date="2016-12-06T14:45:00Z"/>
        </w:rPr>
      </w:pPr>
    </w:p>
    <w:p w:rsidR="0018598A" w:rsidRPr="000B17C7" w:rsidDel="009C36CF" w:rsidRDefault="008C64EB" w:rsidP="00BF248D">
      <w:pPr>
        <w:pStyle w:val="Titre4"/>
        <w:rPr>
          <w:del w:id="1715" w:author="5807556L" w:date="2016-12-06T14:45:00Z"/>
        </w:rPr>
      </w:pPr>
      <w:del w:id="1716" w:author="5807556L" w:date="2016-12-06T14:45:00Z">
        <w:r w:rsidRPr="000B17C7" w:rsidDel="009C36CF">
          <w:rPr>
            <w:b w:val="0"/>
            <w:bCs w:val="0"/>
            <w:iCs w:val="0"/>
          </w:rPr>
          <w:delText>Seuil de la satisfaction client = 7</w:delText>
        </w:r>
      </w:del>
    </w:p>
    <w:p w:rsidR="008C64EB" w:rsidRPr="000B17C7" w:rsidDel="009C36CF" w:rsidRDefault="008C64EB" w:rsidP="00BF248D">
      <w:pPr>
        <w:pStyle w:val="Titre4"/>
        <w:rPr>
          <w:del w:id="1717" w:author="5807556L" w:date="2016-12-06T14:45:00Z"/>
        </w:rPr>
      </w:pPr>
    </w:p>
    <w:p w:rsidR="00C8744F" w:rsidRPr="000B17C7" w:rsidDel="009C36CF" w:rsidRDefault="00C8744F" w:rsidP="00BF248D">
      <w:pPr>
        <w:pStyle w:val="Titre4"/>
        <w:rPr>
          <w:del w:id="1718" w:author="5807556L" w:date="2016-12-06T14:45:00Z"/>
        </w:rPr>
      </w:pPr>
    </w:p>
    <w:p w:rsidR="00C8744F" w:rsidRPr="000B17C7" w:rsidDel="009C36CF" w:rsidRDefault="00C8744F" w:rsidP="00BF248D">
      <w:pPr>
        <w:pStyle w:val="Titre4"/>
        <w:rPr>
          <w:del w:id="1719" w:author="5807556L" w:date="2016-12-06T14:45:00Z"/>
        </w:rPr>
      </w:pPr>
    </w:p>
    <w:p w:rsidR="00C8744F" w:rsidRPr="000B17C7" w:rsidDel="009C36CF" w:rsidRDefault="00C8744F" w:rsidP="00BF248D">
      <w:pPr>
        <w:pStyle w:val="Titre4"/>
        <w:rPr>
          <w:del w:id="1720" w:author="5807556L" w:date="2016-12-06T14:45:00Z"/>
        </w:rPr>
      </w:pPr>
    </w:p>
    <w:p w:rsidR="008C64EB" w:rsidRPr="000B17C7" w:rsidDel="009C36CF" w:rsidRDefault="008C64EB" w:rsidP="00BF248D">
      <w:pPr>
        <w:pStyle w:val="Titre4"/>
        <w:rPr>
          <w:del w:id="1721" w:author="5807556L" w:date="2016-12-06T14:45:00Z"/>
        </w:rPr>
      </w:pPr>
      <w:del w:id="1722" w:author="5807556L" w:date="2016-12-06T14:45:00Z">
        <w:r w:rsidRPr="000B17C7" w:rsidDel="009C36CF">
          <w:rPr>
            <w:b w:val="0"/>
            <w:bCs w:val="0"/>
            <w:iCs w:val="0"/>
          </w:rPr>
          <w:delText>Mesure de la performance de la production</w:delText>
        </w:r>
      </w:del>
    </w:p>
    <w:p w:rsidR="008C64EB" w:rsidRPr="000B17C7" w:rsidDel="009C36CF" w:rsidRDefault="00B614F9" w:rsidP="00BF248D">
      <w:pPr>
        <w:pStyle w:val="Titre4"/>
        <w:rPr>
          <w:del w:id="1723" w:author="5807556L" w:date="2016-12-06T14:45:00Z"/>
        </w:rPr>
      </w:pPr>
      <w:del w:id="1724" w:author="5807556L" w:date="2016-12-06T14:45:00Z">
        <w:r w:rsidRPr="000B17C7" w:rsidDel="009C36CF">
          <w:rPr>
            <w:b w:val="0"/>
            <w:bCs w:val="0"/>
            <w:iCs w:val="0"/>
          </w:rPr>
          <w:delText>Différents outils (enquêtes clients mystère, SuiMaG</w:delText>
        </w:r>
        <w:r w:rsidR="008C64EB" w:rsidRPr="000B17C7" w:rsidDel="009C36CF">
          <w:rPr>
            <w:b w:val="0"/>
            <w:bCs w:val="0"/>
            <w:iCs w:val="0"/>
          </w:rPr>
          <w:delText xml:space="preserve">are, audits…) permettent de mesurer la performance de la production. Les étoiles Caligare récompensent le respect et la mise en œuvre qualitative des normes de production. </w:delText>
        </w:r>
      </w:del>
    </w:p>
    <w:p w:rsidR="008C64EB" w:rsidRPr="000B17C7" w:rsidDel="009C36CF" w:rsidRDefault="008C64EB" w:rsidP="00BF248D">
      <w:pPr>
        <w:pStyle w:val="Titre4"/>
        <w:rPr>
          <w:del w:id="1725" w:author="5807556L" w:date="2016-12-06T14:45:00Z"/>
        </w:rPr>
      </w:pPr>
      <w:del w:id="1726" w:author="5807556L" w:date="2016-12-06T14:45:00Z">
        <w:r w:rsidRPr="000B17C7" w:rsidDel="009C36CF">
          <w:rPr>
            <w:b w:val="0"/>
            <w:bCs w:val="0"/>
            <w:iCs w:val="0"/>
          </w:rPr>
          <w:delText xml:space="preserve">Trois types d’étoiles peuvent être décernés : l’étoile process, l’étoile écoute clients et l’étoile production. </w:delText>
        </w:r>
      </w:del>
    </w:p>
    <w:p w:rsidR="008C64EB" w:rsidRPr="000B17C7" w:rsidDel="009C36CF" w:rsidRDefault="00AD5AE1" w:rsidP="00BF248D">
      <w:pPr>
        <w:pStyle w:val="Titre4"/>
        <w:rPr>
          <w:del w:id="1727" w:author="5807556L" w:date="2016-12-06T14:45:00Z"/>
        </w:rPr>
      </w:pPr>
      <w:del w:id="1728" w:author="5807556L" w:date="2016-12-06T14:45:00Z">
        <w:r w:rsidRPr="000B17C7" w:rsidDel="009C36CF">
          <w:rPr>
            <w:b w:val="0"/>
            <w:bCs w:val="0"/>
            <w:iCs w:val="0"/>
          </w:rPr>
          <w:delText>Par exemple, c</w:delText>
        </w:r>
        <w:r w:rsidR="00B614F9" w:rsidRPr="000B17C7" w:rsidDel="009C36CF">
          <w:rPr>
            <w:b w:val="0"/>
            <w:bCs w:val="0"/>
            <w:iCs w:val="0"/>
          </w:rPr>
          <w:delText>oncernant l’étoile production</w:delText>
        </w:r>
        <w:r w:rsidR="008C64EB" w:rsidRPr="000B17C7" w:rsidDel="009C36CF">
          <w:rPr>
            <w:b w:val="0"/>
            <w:bCs w:val="0"/>
            <w:iCs w:val="0"/>
          </w:rPr>
          <w:delText>, la qualité de la production est analysée</w:delText>
        </w:r>
        <w:r w:rsidR="00B614F9" w:rsidRPr="000B17C7" w:rsidDel="009C36CF">
          <w:rPr>
            <w:b w:val="0"/>
            <w:bCs w:val="0"/>
            <w:iCs w:val="0"/>
          </w:rPr>
          <w:delText>, suivant le niveau de service de la gare, par</w:delText>
        </w:r>
        <w:r w:rsidR="008C64EB" w:rsidRPr="000B17C7" w:rsidDel="009C36CF">
          <w:rPr>
            <w:b w:val="0"/>
            <w:bCs w:val="0"/>
            <w:iCs w:val="0"/>
          </w:rPr>
          <w:delText xml:space="preserve"> un maxim</w:delText>
        </w:r>
        <w:r w:rsidR="00B614F9" w:rsidRPr="000B17C7" w:rsidDel="009C36CF">
          <w:rPr>
            <w:b w:val="0"/>
            <w:bCs w:val="0"/>
            <w:iCs w:val="0"/>
          </w:rPr>
          <w:delText>um de 33 indicateurs.</w:delText>
        </w:r>
        <w:r w:rsidR="008C64EB" w:rsidRPr="000B17C7" w:rsidDel="009C36CF">
          <w:rPr>
            <w:b w:val="0"/>
            <w:bCs w:val="0"/>
            <w:iCs w:val="0"/>
          </w:rPr>
          <w:delText xml:space="preserve"> L’atteinte de 80% des objectifs (un objectif est associé</w:delText>
        </w:r>
        <w:r w:rsidR="00B614F9" w:rsidRPr="000B17C7" w:rsidDel="009C36CF">
          <w:rPr>
            <w:b w:val="0"/>
            <w:bCs w:val="0"/>
            <w:iCs w:val="0"/>
          </w:rPr>
          <w:delText xml:space="preserve"> à chaque indicateur) permet</w:delText>
        </w:r>
        <w:r w:rsidR="008C64EB" w:rsidRPr="000B17C7" w:rsidDel="009C36CF">
          <w:rPr>
            <w:b w:val="0"/>
            <w:bCs w:val="0"/>
            <w:iCs w:val="0"/>
          </w:rPr>
          <w:delText xml:space="preserve"> d’obtenir l’étoile production, avec le prérequis d’un taux de réalisation du tour de gare (visant à vérifier la disponibilité de l’ensemble des installations et des équipement</w:delText>
        </w:r>
        <w:r w:rsidR="00B614F9" w:rsidRPr="000B17C7" w:rsidDel="009C36CF">
          <w:rPr>
            <w:b w:val="0"/>
            <w:bCs w:val="0"/>
            <w:iCs w:val="0"/>
          </w:rPr>
          <w:delText>s présents en gare) à 90%. La cohérence du système de qualité est assurée grâce à la définition des indicateurs en lien avec les cinq promesses de SNCF Gares &amp; Connexions.</w:delText>
        </w:r>
      </w:del>
    </w:p>
    <w:p w:rsidR="008C64EB" w:rsidRPr="000B17C7" w:rsidDel="009C36CF" w:rsidRDefault="008C64EB" w:rsidP="00BF248D">
      <w:pPr>
        <w:pStyle w:val="Titre4"/>
        <w:rPr>
          <w:del w:id="1729" w:author="5807556L" w:date="2016-12-06T14:45:00Z"/>
        </w:rPr>
      </w:pPr>
      <w:del w:id="1730" w:author="5807556L" w:date="2016-12-06T14:45:00Z">
        <w:r w:rsidRPr="000B17C7" w:rsidDel="009C36CF">
          <w:rPr>
            <w:b w:val="0"/>
            <w:bCs w:val="0"/>
            <w:iCs w:val="0"/>
          </w:rPr>
          <w:delText xml:space="preserve">En 2014, 59 gares ont obtenu l’étoile production, soit 45% des </w:delText>
        </w:r>
        <w:r w:rsidR="00B614F9" w:rsidRPr="000B17C7" w:rsidDel="009C36CF">
          <w:rPr>
            <w:b w:val="0"/>
            <w:bCs w:val="0"/>
            <w:iCs w:val="0"/>
          </w:rPr>
          <w:delText>gares du périmètre du segment a</w:delText>
        </w:r>
        <w:r w:rsidRPr="000B17C7" w:rsidDel="009C36CF">
          <w:rPr>
            <w:b w:val="0"/>
            <w:bCs w:val="0"/>
            <w:iCs w:val="0"/>
          </w:rPr>
          <w:delText>.</w:delText>
        </w:r>
      </w:del>
    </w:p>
    <w:p w:rsidR="00E35F1A" w:rsidRPr="000B17C7" w:rsidDel="009C36CF" w:rsidRDefault="00E35F1A" w:rsidP="00BF248D">
      <w:pPr>
        <w:pStyle w:val="Titre4"/>
        <w:rPr>
          <w:del w:id="1731" w:author="5807556L" w:date="2016-12-06T14:45:00Z"/>
        </w:rPr>
      </w:pPr>
    </w:p>
    <w:p w:rsidR="00340C6F" w:rsidRPr="000B17C7" w:rsidRDefault="00205002" w:rsidP="00BF248D">
      <w:pPr>
        <w:pStyle w:val="Titre4"/>
      </w:pPr>
      <w:r w:rsidRPr="000B17C7">
        <w:t xml:space="preserve">7.1.2 </w:t>
      </w:r>
      <w:r w:rsidR="00B614F9" w:rsidRPr="000B17C7">
        <w:t>La d</w:t>
      </w:r>
      <w:r w:rsidRPr="000B17C7">
        <w:t>isponibilité des équipements</w:t>
      </w:r>
    </w:p>
    <w:p w:rsidR="001B4740" w:rsidRPr="00D35536" w:rsidDel="00D161C0" w:rsidRDefault="001B4740" w:rsidP="00BF248D">
      <w:pPr>
        <w:rPr>
          <w:del w:id="1732" w:author="7276693Z" w:date="2016-12-20T18:22:00Z"/>
        </w:rPr>
      </w:pPr>
    </w:p>
    <w:p w:rsidR="00340C6F" w:rsidRPr="00D35536" w:rsidRDefault="00E66A66" w:rsidP="00BF248D">
      <w:pPr>
        <w:spacing w:after="200" w:line="276" w:lineRule="auto"/>
        <w:rPr>
          <w:ins w:id="1733" w:author="7276693Z" w:date="2016-12-06T15:54:00Z"/>
          <w:color w:val="747678"/>
        </w:rPr>
      </w:pPr>
      <w:r w:rsidRPr="00D35536">
        <w:rPr>
          <w:color w:val="747678"/>
        </w:rPr>
        <w:t>L</w:t>
      </w:r>
      <w:r w:rsidR="00340C6F" w:rsidRPr="00D35536">
        <w:rPr>
          <w:color w:val="747678"/>
        </w:rPr>
        <w:t>e temps de disponibilité de</w:t>
      </w:r>
      <w:r w:rsidRPr="00D35536">
        <w:rPr>
          <w:color w:val="747678"/>
        </w:rPr>
        <w:t xml:space="preserve">s </w:t>
      </w:r>
      <w:r w:rsidR="00340C6F" w:rsidRPr="00D35536">
        <w:rPr>
          <w:color w:val="747678"/>
        </w:rPr>
        <w:t>équipement</w:t>
      </w:r>
      <w:r w:rsidRPr="00D35536">
        <w:rPr>
          <w:color w:val="747678"/>
        </w:rPr>
        <w:t>s (ascenseurs, escaliers mécaniques et portes automatiques)</w:t>
      </w:r>
      <w:r w:rsidR="00340C6F" w:rsidRPr="00D35536">
        <w:rPr>
          <w:color w:val="747678"/>
        </w:rPr>
        <w:t xml:space="preserve"> est calculé par la différence entre le temps de disponibilité théorique (16 heures par jour) et le temps d’arrêt de l’équipement estimé à </w:t>
      </w:r>
      <w:r w:rsidRPr="00D35536">
        <w:rPr>
          <w:color w:val="747678"/>
        </w:rPr>
        <w:t xml:space="preserve">partir des mesures </w:t>
      </w:r>
      <w:proofErr w:type="spellStart"/>
      <w:r w:rsidRPr="00D35536">
        <w:rPr>
          <w:color w:val="747678"/>
        </w:rPr>
        <w:t>SuiMaGare</w:t>
      </w:r>
      <w:proofErr w:type="spellEnd"/>
      <w:r w:rsidR="00340C6F" w:rsidRPr="00D35536">
        <w:rPr>
          <w:color w:val="747678"/>
        </w:rPr>
        <w:t>. Le taux de disponibilité est calculé par le rapport du temps de disponibilité réelle de l’équipement et du te</w:t>
      </w:r>
      <w:r w:rsidR="004D4B0B" w:rsidRPr="00D35536">
        <w:rPr>
          <w:color w:val="747678"/>
        </w:rPr>
        <w:t>mps de disponibilité théorique.</w:t>
      </w:r>
    </w:p>
    <w:p w:rsidR="00E704F9" w:rsidRPr="00D35536" w:rsidRDefault="00E704F9" w:rsidP="00BF248D">
      <w:pPr>
        <w:pStyle w:val="Textedesaisie"/>
        <w:rPr>
          <w:ins w:id="1734" w:author="7276693Z" w:date="2016-12-06T15:55:00Z"/>
          <w:color w:val="747678"/>
        </w:rPr>
      </w:pPr>
      <w:ins w:id="1735" w:author="7276693Z" w:date="2016-12-06T15:55:00Z">
        <w:r w:rsidRPr="00D35536">
          <w:rPr>
            <w:color w:val="747678"/>
          </w:rPr>
          <w:t>Pour le présent DRG 2017, SNCF Gares &amp; Connexions expérimente un dispositif de suivi des indicateurs de disponibilité des escalators et ascenseurs ouverts au public sur une trentaine de gares d’int</w:t>
        </w:r>
      </w:ins>
      <w:ins w:id="1736" w:author="7276693Z" w:date="2017-02-14T10:56:00Z">
        <w:r w:rsidR="008B7A0B" w:rsidRPr="00D35536">
          <w:rPr>
            <w:color w:val="747678"/>
          </w:rPr>
          <w:t>é</w:t>
        </w:r>
      </w:ins>
      <w:ins w:id="1737" w:author="7276693Z" w:date="2016-12-06T15:55:00Z">
        <w:r w:rsidRPr="00D35536">
          <w:rPr>
            <w:color w:val="747678"/>
          </w:rPr>
          <w:t xml:space="preserve">rêt national. </w:t>
        </w:r>
      </w:ins>
    </w:p>
    <w:p w:rsidR="00E704F9" w:rsidRPr="00D35536" w:rsidRDefault="00E704F9" w:rsidP="00BF248D">
      <w:pPr>
        <w:pStyle w:val="Textedesaisie"/>
        <w:rPr>
          <w:ins w:id="1738" w:author="7276693Z" w:date="2016-12-06T15:55:00Z"/>
          <w:color w:val="747678"/>
        </w:rPr>
      </w:pPr>
      <w:ins w:id="1739" w:author="7276693Z" w:date="2016-12-06T15:55:00Z">
        <w:r w:rsidRPr="00D35536">
          <w:rPr>
            <w:color w:val="747678"/>
          </w:rPr>
          <w:t>Un tableau en annexe A</w:t>
        </w:r>
      </w:ins>
      <w:ins w:id="1740" w:author="5807556L" w:date="2017-01-30T11:22:00Z">
        <w:r w:rsidR="00BA6DE6" w:rsidRPr="00D35536">
          <w:rPr>
            <w:color w:val="747678"/>
          </w:rPr>
          <w:t>14</w:t>
        </w:r>
      </w:ins>
      <w:ins w:id="1741" w:author="7276693Z" w:date="2016-12-06T15:55:00Z">
        <w:del w:id="1742" w:author="5807556L" w:date="2017-01-30T11:22:00Z">
          <w:r w:rsidRPr="00D35536" w:rsidDel="00BA6DE6">
            <w:rPr>
              <w:color w:val="747678"/>
            </w:rPr>
            <w:delText>9</w:delText>
          </w:r>
        </w:del>
        <w:r w:rsidRPr="00D35536">
          <w:rPr>
            <w:color w:val="747678"/>
          </w:rPr>
          <w:t xml:space="preserve"> présente, pour chacune de ces gares, l’historique des indicateurs de disponibilité mesurés sur 2014, 2015 et 2016. Seules sont présentées les statistiques relatives aux équipements dont les charges sont prises en compte dans les redevances du présent DRG.</w:t>
        </w:r>
      </w:ins>
    </w:p>
    <w:p w:rsidR="00E704F9" w:rsidRPr="00D35536" w:rsidDel="000D5185" w:rsidRDefault="00E704F9" w:rsidP="004D4B0B">
      <w:pPr>
        <w:spacing w:after="200" w:line="276" w:lineRule="auto"/>
        <w:jc w:val="both"/>
        <w:rPr>
          <w:del w:id="1743" w:author="7276693Z" w:date="2016-12-13T09:10:00Z"/>
          <w:color w:val="747678"/>
        </w:rPr>
      </w:pPr>
    </w:p>
    <w:p w:rsidR="00340C6F" w:rsidRPr="00D35536" w:rsidDel="00584C52" w:rsidRDefault="00340C6F" w:rsidP="00584C52">
      <w:pPr>
        <w:pStyle w:val="Textedesaisie"/>
        <w:rPr>
          <w:del w:id="1744" w:author="7276693Z" w:date="2016-12-20T18:22:00Z"/>
          <w:color w:val="747678"/>
        </w:rPr>
      </w:pPr>
      <w:r w:rsidRPr="00D35536">
        <w:rPr>
          <w:color w:val="747678"/>
        </w:rPr>
        <w:t xml:space="preserve">Les objectifs de taux de disponibilité sont </w:t>
      </w:r>
      <w:del w:id="1745" w:author="7276693Z" w:date="2016-12-20T18:22:00Z">
        <w:r w:rsidRPr="00D35536" w:rsidDel="00D161C0">
          <w:rPr>
            <w:color w:val="747678"/>
          </w:rPr>
          <w:delText>les suivants :</w:delText>
        </w:r>
      </w:del>
      <w:ins w:id="1746" w:author="7276693Z" w:date="2016-12-20T18:22:00Z">
        <w:r w:rsidR="00D161C0" w:rsidRPr="00D35536">
          <w:rPr>
            <w:color w:val="747678"/>
          </w:rPr>
          <w:t xml:space="preserve">de 95% </w:t>
        </w:r>
      </w:ins>
      <w:del w:id="1747" w:author="7276693Z" w:date="2016-12-20T18:22:00Z">
        <w:r w:rsidRPr="00D35536" w:rsidDel="00D161C0">
          <w:rPr>
            <w:color w:val="747678"/>
          </w:rPr>
          <w:delText xml:space="preserve"> </w:delText>
        </w:r>
      </w:del>
      <w:ins w:id="1748" w:author="7276693Z" w:date="2016-12-20T18:22:00Z">
        <w:r w:rsidR="00D161C0" w:rsidRPr="00D35536">
          <w:rPr>
            <w:color w:val="747678"/>
          </w:rPr>
          <w:t>pour les ascenseurs et escaliers mécaniques de toutes les gares concernées.</w:t>
        </w:r>
      </w:ins>
    </w:p>
    <w:p w:rsidR="00584C52" w:rsidRPr="00D35536" w:rsidRDefault="00584C52" w:rsidP="00B614F9">
      <w:pPr>
        <w:jc w:val="both"/>
        <w:rPr>
          <w:ins w:id="1749" w:author="7276693Z" w:date="2017-02-14T11:05:00Z"/>
          <w:color w:val="747678"/>
        </w:rPr>
      </w:pPr>
    </w:p>
    <w:p w:rsidR="00584C52" w:rsidRPr="00D35536" w:rsidRDefault="00584C52" w:rsidP="00584C52">
      <w:pPr>
        <w:pStyle w:val="Textedesaisie"/>
        <w:rPr>
          <w:ins w:id="1750" w:author="7276693Z" w:date="2017-02-14T11:05:00Z"/>
          <w:color w:val="747678"/>
        </w:rPr>
      </w:pPr>
      <w:ins w:id="1751" w:author="7276693Z" w:date="2017-02-14T11:05:00Z">
        <w:r w:rsidRPr="00D35536">
          <w:rPr>
            <w:color w:val="747678"/>
          </w:rPr>
          <w:t xml:space="preserve">Comme </w:t>
        </w:r>
      </w:ins>
      <w:ins w:id="1752" w:author="7276693Z" w:date="2017-02-14T11:06:00Z">
        <w:r w:rsidR="00616223">
          <w:rPr>
            <w:color w:val="747678"/>
          </w:rPr>
          <w:t>pour les indicateurs de sati</w:t>
        </w:r>
        <w:r w:rsidRPr="00D35536">
          <w:rPr>
            <w:color w:val="747678"/>
          </w:rPr>
          <w:t>sfaction</w:t>
        </w:r>
      </w:ins>
      <w:ins w:id="1753" w:author="7276693Z" w:date="2017-02-14T11:05:00Z">
        <w:r w:rsidRPr="00D35536">
          <w:rPr>
            <w:color w:val="747678"/>
          </w:rPr>
          <w:t>, il n’y a pas de mécanisme financier associé puisqu’il s’agit d’un fonctionnement “à blanc”. Toutefois, un bilan complet sera rendu public à l’issue de l’année 2017 avec l’évaluation de l’impact financier de différents mécanismes d’incitations financi</w:t>
        </w:r>
      </w:ins>
      <w:ins w:id="1754" w:author="7276693Z" w:date="2017-02-24T18:31:00Z">
        <w:r w:rsidR="00616223">
          <w:rPr>
            <w:color w:val="747678"/>
          </w:rPr>
          <w:t>è</w:t>
        </w:r>
      </w:ins>
      <w:ins w:id="1755" w:author="7276693Z" w:date="2017-02-14T11:05:00Z">
        <w:r w:rsidRPr="00D35536">
          <w:rPr>
            <w:color w:val="747678"/>
          </w:rPr>
          <w:t>res classiques.</w:t>
        </w:r>
      </w:ins>
    </w:p>
    <w:p w:rsidR="00584C52" w:rsidRPr="00D35536" w:rsidRDefault="00584C52" w:rsidP="00B614F9">
      <w:pPr>
        <w:jc w:val="both"/>
        <w:rPr>
          <w:ins w:id="1756" w:author="7276693Z" w:date="2017-02-14T11:05:00Z"/>
          <w:color w:val="747678"/>
        </w:rPr>
      </w:pPr>
    </w:p>
    <w:p w:rsidR="000D77BC" w:rsidRPr="00D35536" w:rsidRDefault="000D77BC" w:rsidP="00B614F9">
      <w:pPr>
        <w:jc w:val="both"/>
        <w:rPr>
          <w:color w:val="747678"/>
        </w:rPr>
      </w:pPr>
    </w:p>
    <w:p w:rsidR="00340C6F" w:rsidRPr="00D35536" w:rsidDel="00D161C0" w:rsidRDefault="00340C6F" w:rsidP="00E66A66">
      <w:pPr>
        <w:pStyle w:val="Paragraphedeliste"/>
        <w:numPr>
          <w:ilvl w:val="0"/>
          <w:numId w:val="90"/>
        </w:numPr>
        <w:spacing w:after="200" w:line="276" w:lineRule="auto"/>
        <w:rPr>
          <w:del w:id="1757" w:author="7276693Z" w:date="2016-12-20T18:22:00Z"/>
          <w:color w:val="747678"/>
        </w:rPr>
      </w:pPr>
      <w:del w:id="1758" w:author="7276693Z" w:date="2016-12-20T18:22:00Z">
        <w:r w:rsidRPr="00D35536" w:rsidDel="00D161C0">
          <w:rPr>
            <w:color w:val="747678"/>
          </w:rPr>
          <w:delText xml:space="preserve">taux de disponibilité pour les ascenseurs et escaliers mécaniques : </w:delText>
        </w:r>
      </w:del>
    </w:p>
    <w:p w:rsidR="00E66A66" w:rsidRPr="00D35536" w:rsidDel="00D161C0" w:rsidRDefault="00E66A66" w:rsidP="0057577E">
      <w:pPr>
        <w:pStyle w:val="Paragraphedeliste"/>
        <w:numPr>
          <w:ilvl w:val="0"/>
          <w:numId w:val="101"/>
        </w:numPr>
        <w:spacing w:line="240" w:lineRule="auto"/>
        <w:contextualSpacing w:val="0"/>
        <w:rPr>
          <w:del w:id="1759" w:author="7276693Z" w:date="2016-12-20T18:22:00Z"/>
          <w:color w:val="747678"/>
        </w:rPr>
      </w:pPr>
      <w:del w:id="1760" w:author="7276693Z" w:date="2016-12-20T18:22:00Z">
        <w:r w:rsidRPr="00D35536" w:rsidDel="00D161C0">
          <w:rPr>
            <w:color w:val="747678"/>
          </w:rPr>
          <w:delText>97% pour les gares b et c d’Ile-de-France,</w:delText>
        </w:r>
      </w:del>
    </w:p>
    <w:p w:rsidR="00340C6F" w:rsidRPr="00D35536" w:rsidDel="00D161C0" w:rsidRDefault="00340C6F" w:rsidP="0057577E">
      <w:pPr>
        <w:pStyle w:val="Paragraphedeliste"/>
        <w:numPr>
          <w:ilvl w:val="0"/>
          <w:numId w:val="101"/>
        </w:numPr>
        <w:spacing w:line="240" w:lineRule="auto"/>
        <w:contextualSpacing w:val="0"/>
        <w:rPr>
          <w:del w:id="1761" w:author="7276693Z" w:date="2016-12-20T18:22:00Z"/>
          <w:color w:val="747678"/>
        </w:rPr>
      </w:pPr>
      <w:del w:id="1762" w:author="7276693Z" w:date="2016-12-20T18:22:00Z">
        <w:r w:rsidRPr="00D35536" w:rsidDel="00D161C0">
          <w:rPr>
            <w:color w:val="747678"/>
          </w:rPr>
          <w:delText>95% pour les grandes gares parisiennes</w:delText>
        </w:r>
        <w:r w:rsidR="00E66A66" w:rsidRPr="00D35536" w:rsidDel="00D161C0">
          <w:rPr>
            <w:color w:val="747678"/>
          </w:rPr>
          <w:delText>,</w:delText>
        </w:r>
      </w:del>
    </w:p>
    <w:p w:rsidR="00340C6F" w:rsidRPr="00D35536" w:rsidDel="00D161C0" w:rsidRDefault="00340C6F" w:rsidP="0057577E">
      <w:pPr>
        <w:pStyle w:val="Paragraphedeliste"/>
        <w:numPr>
          <w:ilvl w:val="0"/>
          <w:numId w:val="101"/>
        </w:numPr>
        <w:spacing w:line="240" w:lineRule="auto"/>
        <w:contextualSpacing w:val="0"/>
        <w:rPr>
          <w:del w:id="1763" w:author="7276693Z" w:date="2016-12-20T18:22:00Z"/>
          <w:color w:val="747678"/>
        </w:rPr>
      </w:pPr>
      <w:del w:id="1764" w:author="7276693Z" w:date="2016-12-20T18:22:00Z">
        <w:r w:rsidRPr="00D35536" w:rsidDel="00D161C0">
          <w:rPr>
            <w:color w:val="747678"/>
          </w:rPr>
          <w:delText>92 % pour toutes les autres gares.</w:delText>
        </w:r>
      </w:del>
    </w:p>
    <w:p w:rsidR="00340C6F" w:rsidRPr="00D35536" w:rsidDel="009C36CF" w:rsidRDefault="00340C6F" w:rsidP="00C8744F">
      <w:pPr>
        <w:pStyle w:val="Paragraphedeliste"/>
        <w:spacing w:line="240" w:lineRule="auto"/>
        <w:ind w:left="2496"/>
        <w:contextualSpacing w:val="0"/>
        <w:rPr>
          <w:del w:id="1765" w:author="5807556L" w:date="2016-12-06T14:45:00Z"/>
          <w:color w:val="747678"/>
        </w:rPr>
      </w:pPr>
    </w:p>
    <w:p w:rsidR="00C8744F" w:rsidRPr="00D35536" w:rsidDel="009C36CF" w:rsidRDefault="00340C6F" w:rsidP="00E66A66">
      <w:pPr>
        <w:pStyle w:val="Paragraphedeliste"/>
        <w:numPr>
          <w:ilvl w:val="0"/>
          <w:numId w:val="90"/>
        </w:numPr>
        <w:spacing w:after="200" w:line="276" w:lineRule="auto"/>
        <w:rPr>
          <w:del w:id="1766" w:author="5807556L" w:date="2016-12-06T14:45:00Z"/>
          <w:color w:val="747678"/>
        </w:rPr>
      </w:pPr>
      <w:del w:id="1767" w:author="5807556L" w:date="2016-12-06T14:45:00Z">
        <w:r w:rsidRPr="00D35536" w:rsidDel="009C36CF">
          <w:rPr>
            <w:color w:val="747678"/>
          </w:rPr>
          <w:delText xml:space="preserve">taux de disponibilité des portes automatiques : </w:delText>
        </w:r>
      </w:del>
    </w:p>
    <w:p w:rsidR="00C8744F" w:rsidRPr="00D35536" w:rsidDel="009C36CF" w:rsidRDefault="00E66A66" w:rsidP="0057577E">
      <w:pPr>
        <w:pStyle w:val="Paragraphedeliste"/>
        <w:numPr>
          <w:ilvl w:val="0"/>
          <w:numId w:val="101"/>
        </w:numPr>
        <w:spacing w:line="240" w:lineRule="auto"/>
        <w:contextualSpacing w:val="0"/>
        <w:rPr>
          <w:del w:id="1768" w:author="5807556L" w:date="2016-12-06T14:45:00Z"/>
          <w:color w:val="747678"/>
        </w:rPr>
      </w:pPr>
      <w:del w:id="1769" w:author="5807556L" w:date="2016-12-06T14:45:00Z">
        <w:r w:rsidRPr="00D35536" w:rsidDel="009C36CF">
          <w:rPr>
            <w:color w:val="747678"/>
          </w:rPr>
          <w:delText>de 94 et 96% selon les contrats régionaux</w:delText>
        </w:r>
        <w:r w:rsidR="00340C6F" w:rsidRPr="00D35536" w:rsidDel="009C36CF">
          <w:rPr>
            <w:color w:val="747678"/>
          </w:rPr>
          <w:delText>.</w:delText>
        </w:r>
      </w:del>
    </w:p>
    <w:p w:rsidR="00C8744F" w:rsidRPr="00D35536" w:rsidDel="009C36CF" w:rsidRDefault="00C8744F">
      <w:pPr>
        <w:spacing w:after="200" w:line="276" w:lineRule="auto"/>
        <w:rPr>
          <w:del w:id="1770" w:author="5807556L" w:date="2016-12-06T14:45:00Z"/>
          <w:color w:val="747678"/>
        </w:rPr>
      </w:pPr>
      <w:del w:id="1771" w:author="5807556L" w:date="2016-12-06T14:45:00Z">
        <w:r w:rsidRPr="00D35536" w:rsidDel="009C36CF">
          <w:rPr>
            <w:color w:val="747678"/>
          </w:rPr>
          <w:br w:type="page"/>
        </w:r>
      </w:del>
    </w:p>
    <w:p w:rsidR="00340C6F" w:rsidRPr="00D35536" w:rsidDel="009C36CF" w:rsidRDefault="00340C6F" w:rsidP="00C8744F">
      <w:pPr>
        <w:pStyle w:val="Paragraphedeliste"/>
        <w:spacing w:after="200" w:line="276" w:lineRule="auto"/>
        <w:ind w:left="1068"/>
        <w:rPr>
          <w:del w:id="1772" w:author="5807556L" w:date="2016-12-06T14:45:00Z"/>
          <w:color w:val="747678"/>
        </w:rPr>
      </w:pPr>
    </w:p>
    <w:p w:rsidR="00412429" w:rsidRPr="00D35536" w:rsidDel="009C36CF" w:rsidRDefault="00412429" w:rsidP="00C8744F">
      <w:pPr>
        <w:pStyle w:val="Paragraphedeliste"/>
        <w:spacing w:line="240" w:lineRule="auto"/>
        <w:ind w:left="2496"/>
        <w:contextualSpacing w:val="0"/>
        <w:rPr>
          <w:del w:id="1773" w:author="5807556L" w:date="2016-12-06T14:45:00Z"/>
          <w:color w:val="747678"/>
        </w:rPr>
      </w:pPr>
    </w:p>
    <w:p w:rsidR="00340C6F" w:rsidRPr="00D35536" w:rsidDel="00572D1A" w:rsidRDefault="00340C6F" w:rsidP="00775EBA">
      <w:pPr>
        <w:pStyle w:val="Textedesaisie"/>
        <w:jc w:val="both"/>
        <w:rPr>
          <w:del w:id="1774" w:author="7276693Z" w:date="2016-12-05T16:44:00Z"/>
          <w:color w:val="747678"/>
          <w:u w:val="single"/>
        </w:rPr>
      </w:pPr>
      <w:del w:id="1775" w:author="7276693Z" w:date="2016-12-05T16:44:00Z">
        <w:r w:rsidRPr="00D35536" w:rsidDel="00572D1A">
          <w:rPr>
            <w:color w:val="747678"/>
            <w:u w:val="single"/>
          </w:rPr>
          <w:delText xml:space="preserve">Résultats 2014 et 2015 : </w:delText>
        </w:r>
      </w:del>
    </w:p>
    <w:p w:rsidR="00650395" w:rsidRPr="00D35536" w:rsidDel="00572D1A" w:rsidRDefault="00650395" w:rsidP="006B5C4B">
      <w:pPr>
        <w:pStyle w:val="Paragraphedeliste"/>
        <w:jc w:val="center"/>
        <w:rPr>
          <w:del w:id="1776" w:author="7276693Z" w:date="2016-12-05T16:44:00Z"/>
          <w:color w:val="747678"/>
          <w:u w:val="single"/>
        </w:rPr>
      </w:pPr>
    </w:p>
    <w:tbl>
      <w:tblPr>
        <w:tblStyle w:val="Grilledutableau"/>
        <w:tblW w:w="9712" w:type="dxa"/>
        <w:tblLook w:val="04A0" w:firstRow="1" w:lastRow="0" w:firstColumn="1" w:lastColumn="0" w:noHBand="0" w:noVBand="1"/>
      </w:tblPr>
      <w:tblGrid>
        <w:gridCol w:w="3165"/>
        <w:gridCol w:w="1891"/>
        <w:gridCol w:w="2328"/>
        <w:gridCol w:w="2328"/>
      </w:tblGrid>
      <w:tr w:rsidR="00340C6F" w:rsidRPr="000B17C7" w:rsidDel="00572D1A" w:rsidTr="00E35F1A">
        <w:trPr>
          <w:cnfStyle w:val="100000000000" w:firstRow="1" w:lastRow="0" w:firstColumn="0" w:lastColumn="0" w:oddVBand="0" w:evenVBand="0" w:oddHBand="0" w:evenHBand="0" w:firstRowFirstColumn="0" w:firstRowLastColumn="0" w:lastRowFirstColumn="0" w:lastRowLastColumn="0"/>
          <w:trHeight w:val="756"/>
          <w:del w:id="1777"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340C6F" w:rsidP="006D5160">
            <w:pPr>
              <w:jc w:val="both"/>
              <w:rPr>
                <w:del w:id="1778" w:author="7276693Z" w:date="2016-12-05T16:44:00Z"/>
                <w:rFonts w:asciiTheme="majorHAnsi" w:hAnsiTheme="majorHAnsi" w:cs="Arial"/>
                <w:color w:val="auto"/>
                <w:sz w:val="22"/>
                <w:rPrChange w:id="1779" w:author="7809196g" w:date="2017-02-24T16:02:00Z">
                  <w:rPr>
                    <w:del w:id="1780" w:author="7276693Z" w:date="2016-12-05T16:44:00Z"/>
                    <w:rFonts w:asciiTheme="majorHAnsi" w:hAnsiTheme="majorHAnsi" w:cs="Arial"/>
                    <w:color w:val="auto"/>
                    <w:sz w:val="22"/>
                    <w:lang w:val="pt-BR"/>
                  </w:rPr>
                </w:rPrChange>
              </w:rPr>
            </w:pPr>
            <w:del w:id="1781" w:author="5807556L" w:date="2016-12-06T14:45:00Z">
              <w:r w:rsidRPr="000B17C7" w:rsidDel="009C36CF">
                <w:rPr>
                  <w:rFonts w:asciiTheme="majorHAnsi" w:hAnsiTheme="majorHAnsi" w:cs="Arial"/>
                  <w:color w:val="auto"/>
                  <w:rPrChange w:id="1782" w:author="7809196g" w:date="2017-02-24T16:02:00Z">
                    <w:rPr>
                      <w:rFonts w:asciiTheme="majorHAnsi" w:hAnsiTheme="majorHAnsi" w:cs="Arial"/>
                      <w:color w:val="auto"/>
                      <w:lang w:val="pt-BR"/>
                    </w:rPr>
                  </w:rPrChange>
                </w:rPr>
                <w:delText>2</w:delText>
              </w:r>
            </w:del>
            <w:del w:id="1783" w:author="7276693Z" w:date="2016-12-05T16:44:00Z">
              <w:r w:rsidRPr="000B17C7" w:rsidDel="00572D1A">
                <w:rPr>
                  <w:rFonts w:asciiTheme="majorHAnsi" w:hAnsiTheme="majorHAnsi" w:cs="Arial"/>
                  <w:color w:val="auto"/>
                  <w:rPrChange w:id="1784" w:author="7809196g" w:date="2017-02-24T16:02:00Z">
                    <w:rPr>
                      <w:rFonts w:asciiTheme="majorHAnsi" w:hAnsiTheme="majorHAnsi" w:cs="Arial"/>
                      <w:color w:val="auto"/>
                      <w:lang w:val="pt-BR"/>
                    </w:rPr>
                  </w:rPrChange>
                </w:rPr>
                <w:delText>014 : disponibilité</w:delText>
              </w:r>
              <w:r w:rsidR="006D5160" w:rsidRPr="000B17C7" w:rsidDel="00572D1A">
                <w:rPr>
                  <w:rFonts w:asciiTheme="majorHAnsi" w:hAnsiTheme="majorHAnsi" w:cs="Arial"/>
                  <w:color w:val="auto"/>
                  <w:rPrChange w:id="1785" w:author="7809196g" w:date="2017-02-24T16:02:00Z">
                    <w:rPr>
                      <w:rFonts w:asciiTheme="majorHAnsi" w:hAnsiTheme="majorHAnsi" w:cs="Arial"/>
                      <w:color w:val="auto"/>
                      <w:lang w:val="pt-BR"/>
                    </w:rPr>
                  </w:rPrChange>
                </w:rPr>
                <w:delText xml:space="preserve"> des</w:delText>
              </w:r>
              <w:r w:rsidRPr="000B17C7" w:rsidDel="00572D1A">
                <w:rPr>
                  <w:rFonts w:asciiTheme="majorHAnsi" w:hAnsiTheme="majorHAnsi" w:cs="Arial"/>
                  <w:color w:val="auto"/>
                  <w:rPrChange w:id="1786" w:author="7809196g" w:date="2017-02-24T16:02:00Z">
                    <w:rPr>
                      <w:rFonts w:asciiTheme="majorHAnsi" w:hAnsiTheme="majorHAnsi" w:cs="Arial"/>
                      <w:color w:val="auto"/>
                      <w:lang w:val="pt-BR"/>
                    </w:rPr>
                  </w:rPrChange>
                </w:rPr>
                <w:delText xml:space="preserve"> équipements « élévatique » </w:delText>
              </w:r>
            </w:del>
          </w:p>
        </w:tc>
        <w:tc>
          <w:tcPr>
            <w:tcW w:w="1891" w:type="dxa"/>
          </w:tcPr>
          <w:p w:rsidR="00340C6F" w:rsidRPr="000B17C7" w:rsidDel="00572D1A" w:rsidRDefault="00340C6F" w:rsidP="006B5C4B">
            <w:pPr>
              <w:cnfStyle w:val="100000000000" w:firstRow="1" w:lastRow="0" w:firstColumn="0" w:lastColumn="0" w:oddVBand="0" w:evenVBand="0" w:oddHBand="0" w:evenHBand="0" w:firstRowFirstColumn="0" w:firstRowLastColumn="0" w:lastRowFirstColumn="0" w:lastRowLastColumn="0"/>
              <w:rPr>
                <w:del w:id="1787" w:author="7276693Z" w:date="2016-12-05T16:44:00Z"/>
                <w:rFonts w:asciiTheme="majorHAnsi" w:hAnsiTheme="majorHAnsi" w:cs="Arial"/>
                <w:b/>
                <w:color w:val="auto"/>
                <w:sz w:val="22"/>
                <w:rPrChange w:id="1788" w:author="7809196g" w:date="2017-02-24T16:02:00Z">
                  <w:rPr>
                    <w:del w:id="1789" w:author="7276693Z" w:date="2016-12-05T16:44:00Z"/>
                    <w:rFonts w:asciiTheme="majorHAnsi" w:hAnsiTheme="majorHAnsi" w:cs="Arial"/>
                    <w:b/>
                    <w:color w:val="auto"/>
                    <w:sz w:val="22"/>
                    <w:lang w:val="pt-BR"/>
                  </w:rPr>
                </w:rPrChange>
              </w:rPr>
            </w:pPr>
            <w:del w:id="1790" w:author="7276693Z" w:date="2016-12-05T16:44:00Z">
              <w:r w:rsidRPr="000B17C7" w:rsidDel="00572D1A">
                <w:rPr>
                  <w:rFonts w:asciiTheme="majorHAnsi" w:hAnsiTheme="majorHAnsi" w:cs="Arial"/>
                  <w:b/>
                  <w:color w:val="auto"/>
                  <w:rPrChange w:id="1791" w:author="7809196g" w:date="2017-02-24T16:02:00Z">
                    <w:rPr>
                      <w:rFonts w:asciiTheme="majorHAnsi" w:hAnsiTheme="majorHAnsi" w:cs="Arial"/>
                      <w:b/>
                      <w:color w:val="auto"/>
                      <w:lang w:val="pt-BR"/>
                    </w:rPr>
                  </w:rPrChange>
                </w:rPr>
                <w:delText>Ascenseurs</w:delText>
              </w:r>
            </w:del>
          </w:p>
        </w:tc>
        <w:tc>
          <w:tcPr>
            <w:tcW w:w="2328" w:type="dxa"/>
          </w:tcPr>
          <w:p w:rsidR="00340C6F" w:rsidRPr="000B17C7" w:rsidDel="00572D1A" w:rsidRDefault="00340C6F" w:rsidP="006B5C4B">
            <w:pPr>
              <w:cnfStyle w:val="100000000000" w:firstRow="1" w:lastRow="0" w:firstColumn="0" w:lastColumn="0" w:oddVBand="0" w:evenVBand="0" w:oddHBand="0" w:evenHBand="0" w:firstRowFirstColumn="0" w:firstRowLastColumn="0" w:lastRowFirstColumn="0" w:lastRowLastColumn="0"/>
              <w:rPr>
                <w:del w:id="1792" w:author="7276693Z" w:date="2016-12-05T16:44:00Z"/>
                <w:rFonts w:asciiTheme="majorHAnsi" w:hAnsiTheme="majorHAnsi" w:cs="Arial"/>
                <w:b/>
                <w:color w:val="auto"/>
                <w:sz w:val="22"/>
                <w:rPrChange w:id="1793" w:author="7809196g" w:date="2017-02-24T16:02:00Z">
                  <w:rPr>
                    <w:del w:id="1794" w:author="7276693Z" w:date="2016-12-05T16:44:00Z"/>
                    <w:rFonts w:asciiTheme="majorHAnsi" w:hAnsiTheme="majorHAnsi" w:cs="Arial"/>
                    <w:b/>
                    <w:color w:val="auto"/>
                    <w:sz w:val="22"/>
                    <w:lang w:val="pt-BR"/>
                  </w:rPr>
                </w:rPrChange>
              </w:rPr>
            </w:pPr>
            <w:del w:id="1795" w:author="7276693Z" w:date="2016-12-05T16:44:00Z">
              <w:r w:rsidRPr="000B17C7" w:rsidDel="00572D1A">
                <w:rPr>
                  <w:rFonts w:asciiTheme="majorHAnsi" w:hAnsiTheme="majorHAnsi" w:cs="Arial"/>
                  <w:b/>
                  <w:color w:val="auto"/>
                  <w:rPrChange w:id="1796" w:author="7809196g" w:date="2017-02-24T16:02:00Z">
                    <w:rPr>
                      <w:rFonts w:asciiTheme="majorHAnsi" w:hAnsiTheme="majorHAnsi" w:cs="Arial"/>
                      <w:b/>
                      <w:color w:val="auto"/>
                      <w:lang w:val="pt-BR"/>
                    </w:rPr>
                  </w:rPrChange>
                </w:rPr>
                <w:delText>Escaliers Mécaniques</w:delText>
              </w:r>
            </w:del>
          </w:p>
        </w:tc>
        <w:tc>
          <w:tcPr>
            <w:tcW w:w="2328" w:type="dxa"/>
          </w:tcPr>
          <w:p w:rsidR="00340C6F" w:rsidRPr="000B17C7" w:rsidDel="00572D1A" w:rsidRDefault="00340C6F" w:rsidP="006B5C4B">
            <w:pPr>
              <w:cnfStyle w:val="100000000000" w:firstRow="1" w:lastRow="0" w:firstColumn="0" w:lastColumn="0" w:oddVBand="0" w:evenVBand="0" w:oddHBand="0" w:evenHBand="0" w:firstRowFirstColumn="0" w:firstRowLastColumn="0" w:lastRowFirstColumn="0" w:lastRowLastColumn="0"/>
              <w:rPr>
                <w:del w:id="1797" w:author="7276693Z" w:date="2016-12-05T16:44:00Z"/>
                <w:rFonts w:asciiTheme="majorHAnsi" w:hAnsiTheme="majorHAnsi" w:cs="Arial"/>
                <w:b/>
                <w:color w:val="auto"/>
                <w:sz w:val="22"/>
                <w:rPrChange w:id="1798" w:author="7809196g" w:date="2017-02-24T16:02:00Z">
                  <w:rPr>
                    <w:del w:id="1799" w:author="7276693Z" w:date="2016-12-05T16:44:00Z"/>
                    <w:rFonts w:asciiTheme="majorHAnsi" w:hAnsiTheme="majorHAnsi" w:cs="Arial"/>
                    <w:b/>
                    <w:color w:val="auto"/>
                    <w:sz w:val="22"/>
                    <w:lang w:val="pt-BR"/>
                  </w:rPr>
                </w:rPrChange>
              </w:rPr>
            </w:pPr>
            <w:del w:id="1800" w:author="7276693Z" w:date="2016-12-05T16:44:00Z">
              <w:r w:rsidRPr="000B17C7" w:rsidDel="00572D1A">
                <w:rPr>
                  <w:rFonts w:asciiTheme="majorHAnsi" w:hAnsiTheme="majorHAnsi" w:cs="Arial"/>
                  <w:b/>
                  <w:color w:val="auto"/>
                  <w:rPrChange w:id="1801" w:author="7809196g" w:date="2017-02-24T16:02:00Z">
                    <w:rPr>
                      <w:rFonts w:asciiTheme="majorHAnsi" w:hAnsiTheme="majorHAnsi" w:cs="Arial"/>
                      <w:b/>
                      <w:color w:val="auto"/>
                      <w:lang w:val="pt-BR"/>
                    </w:rPr>
                  </w:rPrChange>
                </w:rPr>
                <w:delText>Portes Automatiques</w:delText>
              </w:r>
            </w:del>
          </w:p>
        </w:tc>
      </w:tr>
      <w:tr w:rsidR="00340C6F" w:rsidRPr="000B17C7" w:rsidDel="00572D1A" w:rsidTr="00E35F1A">
        <w:trPr>
          <w:cnfStyle w:val="000000100000" w:firstRow="0" w:lastRow="0" w:firstColumn="0" w:lastColumn="0" w:oddVBand="0" w:evenVBand="0" w:oddHBand="1" w:evenHBand="0" w:firstRowFirstColumn="0" w:firstRowLastColumn="0" w:lastRowFirstColumn="0" w:lastRowLastColumn="0"/>
          <w:trHeight w:val="230"/>
          <w:del w:id="1802"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340C6F" w:rsidP="00340C6F">
            <w:pPr>
              <w:rPr>
                <w:del w:id="1803" w:author="7276693Z" w:date="2016-12-05T16:44:00Z"/>
                <w:rFonts w:asciiTheme="majorHAnsi" w:hAnsiTheme="majorHAnsi" w:cs="Arial"/>
              </w:rPr>
            </w:pPr>
            <w:del w:id="1804" w:author="7276693Z" w:date="2016-12-05T16:44:00Z">
              <w:r w:rsidRPr="000B17C7" w:rsidDel="00572D1A">
                <w:rPr>
                  <w:rFonts w:asciiTheme="majorHAnsi" w:hAnsiTheme="majorHAnsi" w:cs="Arial"/>
                </w:rPr>
                <w:delText xml:space="preserve">Grandes gares parisiennes </w:delText>
              </w:r>
            </w:del>
          </w:p>
        </w:tc>
        <w:tc>
          <w:tcPr>
            <w:tcW w:w="1891"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05" w:author="7276693Z" w:date="2016-12-05T16:44:00Z"/>
                <w:rFonts w:asciiTheme="majorHAnsi" w:hAnsiTheme="majorHAnsi" w:cs="Arial"/>
              </w:rPr>
            </w:pPr>
            <w:del w:id="1806" w:author="7276693Z" w:date="2016-12-05T16:44:00Z">
              <w:r w:rsidRPr="000B17C7" w:rsidDel="00572D1A">
                <w:rPr>
                  <w:rFonts w:asciiTheme="majorHAnsi" w:hAnsiTheme="majorHAnsi" w:cs="Arial"/>
                </w:rPr>
                <w:delText>94.3</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07" w:author="7276693Z" w:date="2016-12-05T16:44:00Z"/>
                <w:rFonts w:asciiTheme="majorHAnsi" w:hAnsiTheme="majorHAnsi" w:cs="Arial"/>
              </w:rPr>
            </w:pPr>
            <w:del w:id="1808" w:author="7276693Z" w:date="2016-12-05T16:44:00Z">
              <w:r w:rsidRPr="000B17C7" w:rsidDel="00572D1A">
                <w:rPr>
                  <w:rFonts w:asciiTheme="majorHAnsi" w:hAnsiTheme="majorHAnsi" w:cs="Arial"/>
                </w:rPr>
                <w:delText>97.7</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09" w:author="7276693Z" w:date="2016-12-05T16:44:00Z"/>
                <w:rFonts w:asciiTheme="majorHAnsi" w:hAnsiTheme="majorHAnsi" w:cs="Arial"/>
              </w:rPr>
            </w:pPr>
            <w:del w:id="1810" w:author="7276693Z" w:date="2016-12-05T16:44:00Z">
              <w:r w:rsidRPr="000B17C7" w:rsidDel="00572D1A">
                <w:rPr>
                  <w:rFonts w:asciiTheme="majorHAnsi" w:hAnsiTheme="majorHAnsi" w:cs="Arial"/>
                </w:rPr>
                <w:delText>97</w:delText>
              </w:r>
              <w:r w:rsidR="006D5160" w:rsidRPr="000B17C7" w:rsidDel="00572D1A">
                <w:rPr>
                  <w:rFonts w:asciiTheme="majorHAnsi" w:hAnsiTheme="majorHAnsi" w:cs="Arial"/>
                </w:rPr>
                <w:delText>.0</w:delText>
              </w:r>
            </w:del>
          </w:p>
        </w:tc>
      </w:tr>
      <w:tr w:rsidR="00E66A66" w:rsidRPr="000B17C7" w:rsidDel="00572D1A" w:rsidTr="00E35F1A">
        <w:trPr>
          <w:cnfStyle w:val="000000010000" w:firstRow="0" w:lastRow="0" w:firstColumn="0" w:lastColumn="0" w:oddVBand="0" w:evenVBand="0" w:oddHBand="0" w:evenHBand="1" w:firstRowFirstColumn="0" w:firstRowLastColumn="0" w:lastRowFirstColumn="0" w:lastRowLastColumn="0"/>
          <w:trHeight w:val="217"/>
          <w:del w:id="1811"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E66A66" w:rsidRPr="000B17C7" w:rsidDel="00572D1A" w:rsidRDefault="00006B6E" w:rsidP="00340C6F">
            <w:pPr>
              <w:rPr>
                <w:del w:id="1812" w:author="7276693Z" w:date="2016-12-05T16:44:00Z"/>
                <w:rFonts w:asciiTheme="majorHAnsi" w:hAnsiTheme="majorHAnsi" w:cs="Arial"/>
              </w:rPr>
            </w:pPr>
            <w:del w:id="1813" w:author="7276693Z" w:date="2016-12-05T16:44:00Z">
              <w:r w:rsidRPr="000B17C7" w:rsidDel="00572D1A">
                <w:rPr>
                  <w:rFonts w:asciiTheme="majorHAnsi" w:hAnsiTheme="majorHAnsi" w:cs="Arial"/>
                </w:rPr>
                <w:delText xml:space="preserve">Gares b et c </w:delText>
              </w:r>
              <w:r w:rsidR="00E66A66" w:rsidRPr="000B17C7" w:rsidDel="00572D1A">
                <w:rPr>
                  <w:rFonts w:asciiTheme="majorHAnsi" w:hAnsiTheme="majorHAnsi" w:cs="Arial"/>
                </w:rPr>
                <w:delText>Ile-de-</w:delText>
              </w:r>
              <w:r w:rsidR="00AD5AE1" w:rsidRPr="000B17C7" w:rsidDel="00572D1A">
                <w:rPr>
                  <w:rFonts w:asciiTheme="majorHAnsi" w:hAnsiTheme="majorHAnsi" w:cs="Arial"/>
                </w:rPr>
                <w:delText>France</w:delText>
              </w:r>
            </w:del>
          </w:p>
        </w:tc>
        <w:tc>
          <w:tcPr>
            <w:tcW w:w="1891" w:type="dxa"/>
          </w:tcPr>
          <w:p w:rsidR="00E66A66" w:rsidRPr="000B17C7" w:rsidDel="00572D1A" w:rsidRDefault="00E66A66" w:rsidP="00340C6F">
            <w:pPr>
              <w:jc w:val="center"/>
              <w:cnfStyle w:val="000000010000" w:firstRow="0" w:lastRow="0" w:firstColumn="0" w:lastColumn="0" w:oddVBand="0" w:evenVBand="0" w:oddHBand="0" w:evenHBand="1" w:firstRowFirstColumn="0" w:firstRowLastColumn="0" w:lastRowFirstColumn="0" w:lastRowLastColumn="0"/>
              <w:rPr>
                <w:del w:id="1814" w:author="7276693Z" w:date="2016-12-05T16:44:00Z"/>
                <w:rFonts w:asciiTheme="majorHAnsi" w:hAnsiTheme="majorHAnsi" w:cs="Arial"/>
              </w:rPr>
            </w:pPr>
            <w:del w:id="1815" w:author="7276693Z" w:date="2016-12-05T16:44:00Z">
              <w:r w:rsidRPr="000B17C7" w:rsidDel="00572D1A">
                <w:rPr>
                  <w:rFonts w:asciiTheme="majorHAnsi" w:hAnsiTheme="majorHAnsi" w:cs="Arial"/>
                </w:rPr>
                <w:delText>92.5</w:delText>
              </w:r>
            </w:del>
          </w:p>
        </w:tc>
        <w:tc>
          <w:tcPr>
            <w:tcW w:w="2328" w:type="dxa"/>
          </w:tcPr>
          <w:p w:rsidR="00E66A66" w:rsidRPr="000B17C7" w:rsidDel="00572D1A" w:rsidRDefault="00E66A66" w:rsidP="00340C6F">
            <w:pPr>
              <w:jc w:val="center"/>
              <w:cnfStyle w:val="000000010000" w:firstRow="0" w:lastRow="0" w:firstColumn="0" w:lastColumn="0" w:oddVBand="0" w:evenVBand="0" w:oddHBand="0" w:evenHBand="1" w:firstRowFirstColumn="0" w:firstRowLastColumn="0" w:lastRowFirstColumn="0" w:lastRowLastColumn="0"/>
              <w:rPr>
                <w:del w:id="1816" w:author="7276693Z" w:date="2016-12-05T16:44:00Z"/>
                <w:rFonts w:asciiTheme="majorHAnsi" w:hAnsiTheme="majorHAnsi" w:cs="Arial"/>
              </w:rPr>
            </w:pPr>
            <w:del w:id="1817" w:author="7276693Z" w:date="2016-12-05T16:44:00Z">
              <w:r w:rsidRPr="000B17C7" w:rsidDel="00572D1A">
                <w:rPr>
                  <w:rFonts w:asciiTheme="majorHAnsi" w:hAnsiTheme="majorHAnsi" w:cs="Arial"/>
                </w:rPr>
                <w:delText>97</w:delText>
              </w:r>
              <w:r w:rsidR="006D5160" w:rsidRPr="000B17C7" w:rsidDel="00572D1A">
                <w:rPr>
                  <w:rFonts w:asciiTheme="majorHAnsi" w:hAnsiTheme="majorHAnsi" w:cs="Arial"/>
                </w:rPr>
                <w:delText>.0</w:delText>
              </w:r>
            </w:del>
          </w:p>
        </w:tc>
        <w:tc>
          <w:tcPr>
            <w:tcW w:w="2328" w:type="dxa"/>
          </w:tcPr>
          <w:p w:rsidR="00E66A66" w:rsidRPr="000B17C7" w:rsidDel="00572D1A" w:rsidRDefault="00006B6E" w:rsidP="00340C6F">
            <w:pPr>
              <w:jc w:val="center"/>
              <w:cnfStyle w:val="000000010000" w:firstRow="0" w:lastRow="0" w:firstColumn="0" w:lastColumn="0" w:oddVBand="0" w:evenVBand="0" w:oddHBand="0" w:evenHBand="1" w:firstRowFirstColumn="0" w:firstRowLastColumn="0" w:lastRowFirstColumn="0" w:lastRowLastColumn="0"/>
              <w:rPr>
                <w:del w:id="1818" w:author="7276693Z" w:date="2016-12-05T16:44:00Z"/>
                <w:rFonts w:asciiTheme="majorHAnsi" w:hAnsiTheme="majorHAnsi" w:cs="Arial"/>
              </w:rPr>
            </w:pPr>
            <w:del w:id="1819" w:author="7276693Z" w:date="2016-12-05T16:44:00Z">
              <w:r w:rsidRPr="000B17C7" w:rsidDel="00572D1A">
                <w:rPr>
                  <w:rFonts w:asciiTheme="majorHAnsi" w:hAnsiTheme="majorHAnsi" w:cs="Arial"/>
                </w:rPr>
                <w:delText>N/A (hors contrat STIF)</w:delText>
              </w:r>
            </w:del>
          </w:p>
        </w:tc>
      </w:tr>
      <w:tr w:rsidR="00340C6F" w:rsidRPr="000B17C7" w:rsidDel="00572D1A" w:rsidTr="00E35F1A">
        <w:trPr>
          <w:cnfStyle w:val="000000100000" w:firstRow="0" w:lastRow="0" w:firstColumn="0" w:lastColumn="0" w:oddVBand="0" w:evenVBand="0" w:oddHBand="1" w:evenHBand="0" w:firstRowFirstColumn="0" w:firstRowLastColumn="0" w:lastRowFirstColumn="0" w:lastRowLastColumn="0"/>
          <w:trHeight w:val="217"/>
          <w:del w:id="1820"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0D77BC" w:rsidP="00340C6F">
            <w:pPr>
              <w:rPr>
                <w:del w:id="1821" w:author="7276693Z" w:date="2016-12-05T16:44:00Z"/>
                <w:rFonts w:asciiTheme="majorHAnsi" w:hAnsiTheme="majorHAnsi" w:cs="Arial"/>
              </w:rPr>
            </w:pPr>
            <w:del w:id="1822" w:author="7276693Z" w:date="2016-12-05T16:44:00Z">
              <w:r w:rsidRPr="000B17C7" w:rsidDel="00572D1A">
                <w:rPr>
                  <w:rFonts w:asciiTheme="majorHAnsi" w:hAnsiTheme="majorHAnsi" w:cs="Arial"/>
                </w:rPr>
                <w:delText>Autres g</w:delText>
              </w:r>
              <w:r w:rsidR="00340C6F" w:rsidRPr="000B17C7" w:rsidDel="00572D1A">
                <w:rPr>
                  <w:rFonts w:asciiTheme="majorHAnsi" w:hAnsiTheme="majorHAnsi" w:cs="Arial"/>
                </w:rPr>
                <w:delText xml:space="preserve">ares hors Paris </w:delText>
              </w:r>
            </w:del>
          </w:p>
        </w:tc>
        <w:tc>
          <w:tcPr>
            <w:tcW w:w="1891"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23" w:author="7276693Z" w:date="2016-12-05T16:44:00Z"/>
                <w:rFonts w:asciiTheme="majorHAnsi" w:hAnsiTheme="majorHAnsi" w:cs="Arial"/>
              </w:rPr>
            </w:pPr>
            <w:del w:id="1824" w:author="7276693Z" w:date="2016-12-05T16:44:00Z">
              <w:r w:rsidRPr="000B17C7" w:rsidDel="00572D1A">
                <w:rPr>
                  <w:rFonts w:asciiTheme="majorHAnsi" w:hAnsiTheme="majorHAnsi" w:cs="Arial"/>
                </w:rPr>
                <w:delText>94.5</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25" w:author="7276693Z" w:date="2016-12-05T16:44:00Z"/>
                <w:rFonts w:asciiTheme="majorHAnsi" w:hAnsiTheme="majorHAnsi" w:cs="Arial"/>
              </w:rPr>
            </w:pPr>
            <w:del w:id="1826" w:author="7276693Z" w:date="2016-12-05T16:44:00Z">
              <w:r w:rsidRPr="000B17C7" w:rsidDel="00572D1A">
                <w:rPr>
                  <w:rFonts w:asciiTheme="majorHAnsi" w:hAnsiTheme="majorHAnsi" w:cs="Arial"/>
                </w:rPr>
                <w:delText>94.8</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27" w:author="7276693Z" w:date="2016-12-05T16:44:00Z"/>
                <w:rFonts w:asciiTheme="majorHAnsi" w:hAnsiTheme="majorHAnsi" w:cs="Arial"/>
              </w:rPr>
            </w:pPr>
            <w:del w:id="1828" w:author="7276693Z" w:date="2016-12-05T16:44:00Z">
              <w:r w:rsidRPr="000B17C7" w:rsidDel="00572D1A">
                <w:rPr>
                  <w:rFonts w:asciiTheme="majorHAnsi" w:hAnsiTheme="majorHAnsi" w:cs="Arial"/>
                </w:rPr>
                <w:delText>97.8</w:delText>
              </w:r>
            </w:del>
          </w:p>
        </w:tc>
      </w:tr>
      <w:tr w:rsidR="00340C6F" w:rsidRPr="000B17C7" w:rsidDel="00572D1A" w:rsidTr="00E35F1A">
        <w:trPr>
          <w:cnfStyle w:val="000000010000" w:firstRow="0" w:lastRow="0" w:firstColumn="0" w:lastColumn="0" w:oddVBand="0" w:evenVBand="0" w:oddHBand="0" w:evenHBand="1" w:firstRowFirstColumn="0" w:firstRowLastColumn="0" w:lastRowFirstColumn="0" w:lastRowLastColumn="0"/>
          <w:trHeight w:val="230"/>
          <w:del w:id="1829"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0D77BC" w:rsidP="00340C6F">
            <w:pPr>
              <w:rPr>
                <w:del w:id="1830" w:author="7276693Z" w:date="2016-12-05T16:44:00Z"/>
                <w:rFonts w:asciiTheme="majorHAnsi" w:hAnsiTheme="majorHAnsi" w:cs="Arial"/>
              </w:rPr>
            </w:pPr>
            <w:del w:id="1831" w:author="7276693Z" w:date="2016-12-05T16:44:00Z">
              <w:r w:rsidRPr="000B17C7" w:rsidDel="00572D1A">
                <w:rPr>
                  <w:rFonts w:asciiTheme="majorHAnsi" w:hAnsiTheme="majorHAnsi" w:cs="Arial"/>
                </w:rPr>
                <w:delText>Cumul n</w:delText>
              </w:r>
              <w:r w:rsidR="00340C6F" w:rsidRPr="000B17C7" w:rsidDel="00572D1A">
                <w:rPr>
                  <w:rFonts w:asciiTheme="majorHAnsi" w:hAnsiTheme="majorHAnsi" w:cs="Arial"/>
                </w:rPr>
                <w:delText>ational</w:delText>
              </w:r>
            </w:del>
          </w:p>
        </w:tc>
        <w:tc>
          <w:tcPr>
            <w:tcW w:w="1891"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32" w:author="7276693Z" w:date="2016-12-05T16:44:00Z"/>
                <w:rFonts w:asciiTheme="majorHAnsi" w:hAnsiTheme="majorHAnsi" w:cs="Arial"/>
              </w:rPr>
            </w:pPr>
            <w:del w:id="1833" w:author="7276693Z" w:date="2016-12-05T16:44:00Z">
              <w:r w:rsidRPr="000B17C7" w:rsidDel="00572D1A">
                <w:rPr>
                  <w:rFonts w:asciiTheme="majorHAnsi" w:hAnsiTheme="majorHAnsi" w:cs="Arial"/>
                </w:rPr>
                <w:delText>94.5</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34" w:author="7276693Z" w:date="2016-12-05T16:44:00Z"/>
                <w:rFonts w:asciiTheme="majorHAnsi" w:hAnsiTheme="majorHAnsi" w:cs="Arial"/>
              </w:rPr>
            </w:pPr>
            <w:del w:id="1835" w:author="7276693Z" w:date="2016-12-05T16:44:00Z">
              <w:r w:rsidRPr="000B17C7" w:rsidDel="00572D1A">
                <w:rPr>
                  <w:rFonts w:asciiTheme="majorHAnsi" w:hAnsiTheme="majorHAnsi" w:cs="Arial"/>
                </w:rPr>
                <w:delText>96.3</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36" w:author="7276693Z" w:date="2016-12-05T16:44:00Z"/>
                <w:rFonts w:asciiTheme="majorHAnsi" w:hAnsiTheme="majorHAnsi" w:cs="Arial"/>
              </w:rPr>
            </w:pPr>
            <w:del w:id="1837" w:author="7276693Z" w:date="2016-12-05T16:44:00Z">
              <w:r w:rsidRPr="000B17C7" w:rsidDel="00572D1A">
                <w:rPr>
                  <w:rFonts w:asciiTheme="majorHAnsi" w:hAnsiTheme="majorHAnsi" w:cs="Arial"/>
                </w:rPr>
                <w:delText>97.7</w:delText>
              </w:r>
            </w:del>
          </w:p>
        </w:tc>
      </w:tr>
      <w:tr w:rsidR="00340C6F" w:rsidRPr="000B17C7" w:rsidDel="00572D1A" w:rsidTr="00E35F1A">
        <w:trPr>
          <w:cnfStyle w:val="000000100000" w:firstRow="0" w:lastRow="0" w:firstColumn="0" w:lastColumn="0" w:oddVBand="0" w:evenVBand="0" w:oddHBand="1" w:evenHBand="0" w:firstRowFirstColumn="0" w:firstRowLastColumn="0" w:lastRowFirstColumn="0" w:lastRowLastColumn="0"/>
          <w:trHeight w:val="678"/>
          <w:del w:id="1838"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shd w:val="clear" w:color="auto" w:fill="009AA6" w:themeFill="accent1"/>
          </w:tcPr>
          <w:p w:rsidR="00340C6F" w:rsidRPr="000B17C7" w:rsidDel="00572D1A" w:rsidRDefault="00340C6F" w:rsidP="006B5C4B">
            <w:pPr>
              <w:jc w:val="both"/>
              <w:rPr>
                <w:del w:id="1839" w:author="7276693Z" w:date="2016-12-05T16:44:00Z"/>
                <w:rFonts w:asciiTheme="majorHAnsi" w:hAnsiTheme="majorHAnsi" w:cs="Arial"/>
                <w:color w:val="auto"/>
                <w:sz w:val="22"/>
                <w:rPrChange w:id="1840" w:author="7809196g" w:date="2017-02-24T16:02:00Z">
                  <w:rPr>
                    <w:del w:id="1841" w:author="7276693Z" w:date="2016-12-05T16:44:00Z"/>
                    <w:rFonts w:asciiTheme="majorHAnsi" w:hAnsiTheme="majorHAnsi" w:cs="Arial"/>
                    <w:color w:val="auto"/>
                    <w:sz w:val="22"/>
                    <w:lang w:val="pt-BR"/>
                  </w:rPr>
                </w:rPrChange>
              </w:rPr>
            </w:pPr>
            <w:del w:id="1842" w:author="7276693Z" w:date="2016-12-05T16:44:00Z">
              <w:r w:rsidRPr="000B17C7" w:rsidDel="00572D1A">
                <w:rPr>
                  <w:rFonts w:asciiTheme="majorHAnsi" w:hAnsiTheme="majorHAnsi" w:cs="Arial"/>
                  <w:color w:val="auto"/>
                  <w:rPrChange w:id="1843" w:author="7809196g" w:date="2017-02-24T16:02:00Z">
                    <w:rPr>
                      <w:rFonts w:asciiTheme="majorHAnsi" w:hAnsiTheme="majorHAnsi" w:cs="Arial"/>
                      <w:color w:val="auto"/>
                      <w:lang w:val="pt-BR"/>
                    </w:rPr>
                  </w:rPrChange>
                </w:rPr>
                <w:delText xml:space="preserve">2015 : disponibilité des équipements « élévatique » </w:delText>
              </w:r>
            </w:del>
          </w:p>
          <w:p w:rsidR="00340C6F" w:rsidRPr="000B17C7" w:rsidDel="00572D1A" w:rsidRDefault="00340C6F" w:rsidP="006B5C4B">
            <w:pPr>
              <w:jc w:val="both"/>
              <w:rPr>
                <w:del w:id="1844" w:author="7276693Z" w:date="2016-12-05T16:44:00Z"/>
                <w:rFonts w:asciiTheme="majorHAnsi" w:hAnsiTheme="majorHAnsi" w:cs="Arial"/>
                <w:color w:val="auto"/>
                <w:sz w:val="22"/>
                <w:rPrChange w:id="1845" w:author="7809196g" w:date="2017-02-24T16:02:00Z">
                  <w:rPr>
                    <w:del w:id="1846" w:author="7276693Z" w:date="2016-12-05T16:44:00Z"/>
                    <w:rFonts w:asciiTheme="majorHAnsi" w:hAnsiTheme="majorHAnsi" w:cs="Arial"/>
                    <w:color w:val="auto"/>
                    <w:sz w:val="22"/>
                    <w:lang w:val="pt-BR"/>
                  </w:rPr>
                </w:rPrChange>
              </w:rPr>
            </w:pPr>
            <w:del w:id="1847" w:author="7276693Z" w:date="2016-12-05T16:44:00Z">
              <w:r w:rsidRPr="000B17C7" w:rsidDel="00572D1A">
                <w:rPr>
                  <w:rFonts w:asciiTheme="majorHAnsi" w:hAnsiTheme="majorHAnsi" w:cs="Arial"/>
                  <w:color w:val="auto"/>
                  <w:rPrChange w:id="1848" w:author="7809196g" w:date="2017-02-24T16:02:00Z">
                    <w:rPr>
                      <w:rFonts w:asciiTheme="majorHAnsi" w:hAnsiTheme="majorHAnsi" w:cs="Arial"/>
                      <w:color w:val="auto"/>
                      <w:lang w:val="pt-BR"/>
                    </w:rPr>
                  </w:rPrChange>
                </w:rPr>
                <w:delText>(cumul au 06/2015)</w:delText>
              </w:r>
            </w:del>
          </w:p>
        </w:tc>
        <w:tc>
          <w:tcPr>
            <w:tcW w:w="1891" w:type="dxa"/>
            <w:shd w:val="clear" w:color="auto" w:fill="009AA6" w:themeFill="accent1"/>
          </w:tcPr>
          <w:p w:rsidR="00340C6F" w:rsidRPr="000B17C7" w:rsidDel="00572D1A" w:rsidRDefault="00340C6F" w:rsidP="006B5C4B">
            <w:pPr>
              <w:jc w:val="both"/>
              <w:cnfStyle w:val="000000100000" w:firstRow="0" w:lastRow="0" w:firstColumn="0" w:lastColumn="0" w:oddVBand="0" w:evenVBand="0" w:oddHBand="1" w:evenHBand="0" w:firstRowFirstColumn="0" w:firstRowLastColumn="0" w:lastRowFirstColumn="0" w:lastRowLastColumn="0"/>
              <w:rPr>
                <w:del w:id="1849" w:author="7276693Z" w:date="2016-12-05T16:44:00Z"/>
                <w:rFonts w:asciiTheme="majorHAnsi" w:hAnsiTheme="majorHAnsi" w:cs="Arial"/>
                <w:b/>
                <w:color w:val="auto"/>
                <w:sz w:val="22"/>
                <w:rPrChange w:id="1850" w:author="7809196g" w:date="2017-02-24T16:02:00Z">
                  <w:rPr>
                    <w:del w:id="1851" w:author="7276693Z" w:date="2016-12-05T16:44:00Z"/>
                    <w:rFonts w:asciiTheme="majorHAnsi" w:hAnsiTheme="majorHAnsi" w:cs="Arial"/>
                    <w:b/>
                    <w:color w:val="auto"/>
                    <w:sz w:val="22"/>
                    <w:lang w:val="pt-BR"/>
                  </w:rPr>
                </w:rPrChange>
              </w:rPr>
            </w:pPr>
            <w:del w:id="1852" w:author="7276693Z" w:date="2016-12-05T16:44:00Z">
              <w:r w:rsidRPr="000B17C7" w:rsidDel="00572D1A">
                <w:rPr>
                  <w:rFonts w:asciiTheme="majorHAnsi" w:hAnsiTheme="majorHAnsi" w:cs="Arial"/>
                  <w:b/>
                  <w:color w:val="auto"/>
                  <w:rPrChange w:id="1853" w:author="7809196g" w:date="2017-02-24T16:02:00Z">
                    <w:rPr>
                      <w:rFonts w:asciiTheme="majorHAnsi" w:hAnsiTheme="majorHAnsi" w:cs="Arial"/>
                      <w:b/>
                      <w:color w:val="auto"/>
                      <w:lang w:val="pt-BR"/>
                    </w:rPr>
                  </w:rPrChange>
                </w:rPr>
                <w:delText>Ascenseurs</w:delText>
              </w:r>
            </w:del>
          </w:p>
        </w:tc>
        <w:tc>
          <w:tcPr>
            <w:tcW w:w="2328" w:type="dxa"/>
            <w:shd w:val="clear" w:color="auto" w:fill="009AA6" w:themeFill="accent1"/>
          </w:tcPr>
          <w:p w:rsidR="00340C6F" w:rsidRPr="000B17C7" w:rsidDel="00572D1A" w:rsidRDefault="00340C6F" w:rsidP="006B5C4B">
            <w:pPr>
              <w:jc w:val="both"/>
              <w:cnfStyle w:val="000000100000" w:firstRow="0" w:lastRow="0" w:firstColumn="0" w:lastColumn="0" w:oddVBand="0" w:evenVBand="0" w:oddHBand="1" w:evenHBand="0" w:firstRowFirstColumn="0" w:firstRowLastColumn="0" w:lastRowFirstColumn="0" w:lastRowLastColumn="0"/>
              <w:rPr>
                <w:del w:id="1854" w:author="7276693Z" w:date="2016-12-05T16:44:00Z"/>
                <w:rFonts w:asciiTheme="majorHAnsi" w:hAnsiTheme="majorHAnsi" w:cs="Arial"/>
                <w:b/>
                <w:color w:val="auto"/>
                <w:sz w:val="22"/>
                <w:rPrChange w:id="1855" w:author="7809196g" w:date="2017-02-24T16:02:00Z">
                  <w:rPr>
                    <w:del w:id="1856" w:author="7276693Z" w:date="2016-12-05T16:44:00Z"/>
                    <w:rFonts w:asciiTheme="majorHAnsi" w:hAnsiTheme="majorHAnsi" w:cs="Arial"/>
                    <w:b/>
                    <w:color w:val="auto"/>
                    <w:sz w:val="22"/>
                    <w:lang w:val="pt-BR"/>
                  </w:rPr>
                </w:rPrChange>
              </w:rPr>
            </w:pPr>
            <w:del w:id="1857" w:author="7276693Z" w:date="2016-12-05T16:44:00Z">
              <w:r w:rsidRPr="000B17C7" w:rsidDel="00572D1A">
                <w:rPr>
                  <w:rFonts w:asciiTheme="majorHAnsi" w:hAnsiTheme="majorHAnsi" w:cs="Arial"/>
                  <w:b/>
                  <w:color w:val="auto"/>
                  <w:rPrChange w:id="1858" w:author="7809196g" w:date="2017-02-24T16:02:00Z">
                    <w:rPr>
                      <w:rFonts w:asciiTheme="majorHAnsi" w:hAnsiTheme="majorHAnsi" w:cs="Arial"/>
                      <w:b/>
                      <w:color w:val="auto"/>
                      <w:lang w:val="pt-BR"/>
                    </w:rPr>
                  </w:rPrChange>
                </w:rPr>
                <w:delText>Escaliers Mécaniques</w:delText>
              </w:r>
            </w:del>
          </w:p>
        </w:tc>
        <w:tc>
          <w:tcPr>
            <w:tcW w:w="2328" w:type="dxa"/>
            <w:shd w:val="clear" w:color="auto" w:fill="009AA6" w:themeFill="accent1"/>
          </w:tcPr>
          <w:p w:rsidR="00340C6F" w:rsidRPr="000B17C7" w:rsidDel="00572D1A" w:rsidRDefault="00340C6F" w:rsidP="006B5C4B">
            <w:pPr>
              <w:jc w:val="both"/>
              <w:cnfStyle w:val="000000100000" w:firstRow="0" w:lastRow="0" w:firstColumn="0" w:lastColumn="0" w:oddVBand="0" w:evenVBand="0" w:oddHBand="1" w:evenHBand="0" w:firstRowFirstColumn="0" w:firstRowLastColumn="0" w:lastRowFirstColumn="0" w:lastRowLastColumn="0"/>
              <w:rPr>
                <w:del w:id="1859" w:author="7276693Z" w:date="2016-12-05T16:44:00Z"/>
                <w:rFonts w:asciiTheme="majorHAnsi" w:hAnsiTheme="majorHAnsi" w:cs="Arial"/>
                <w:b/>
                <w:color w:val="auto"/>
                <w:sz w:val="22"/>
                <w:rPrChange w:id="1860" w:author="7809196g" w:date="2017-02-24T16:02:00Z">
                  <w:rPr>
                    <w:del w:id="1861" w:author="7276693Z" w:date="2016-12-05T16:44:00Z"/>
                    <w:rFonts w:asciiTheme="majorHAnsi" w:hAnsiTheme="majorHAnsi" w:cs="Arial"/>
                    <w:b/>
                    <w:color w:val="auto"/>
                    <w:sz w:val="22"/>
                    <w:lang w:val="pt-BR"/>
                  </w:rPr>
                </w:rPrChange>
              </w:rPr>
            </w:pPr>
            <w:del w:id="1862" w:author="7276693Z" w:date="2016-12-05T16:44:00Z">
              <w:r w:rsidRPr="000B17C7" w:rsidDel="00572D1A">
                <w:rPr>
                  <w:rFonts w:asciiTheme="majorHAnsi" w:hAnsiTheme="majorHAnsi" w:cs="Arial"/>
                  <w:b/>
                  <w:color w:val="auto"/>
                  <w:rPrChange w:id="1863" w:author="7809196g" w:date="2017-02-24T16:02:00Z">
                    <w:rPr>
                      <w:rFonts w:asciiTheme="majorHAnsi" w:hAnsiTheme="majorHAnsi" w:cs="Arial"/>
                      <w:b/>
                      <w:color w:val="auto"/>
                      <w:lang w:val="pt-BR"/>
                    </w:rPr>
                  </w:rPrChange>
                </w:rPr>
                <w:delText>Portes Automatiques</w:delText>
              </w:r>
            </w:del>
          </w:p>
        </w:tc>
      </w:tr>
      <w:tr w:rsidR="00340C6F" w:rsidRPr="000B17C7" w:rsidDel="00572D1A" w:rsidTr="00E35F1A">
        <w:trPr>
          <w:cnfStyle w:val="000000010000" w:firstRow="0" w:lastRow="0" w:firstColumn="0" w:lastColumn="0" w:oddVBand="0" w:evenVBand="0" w:oddHBand="0" w:evenHBand="1" w:firstRowFirstColumn="0" w:firstRowLastColumn="0" w:lastRowFirstColumn="0" w:lastRowLastColumn="0"/>
          <w:trHeight w:val="217"/>
          <w:del w:id="1864"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340C6F" w:rsidP="00340C6F">
            <w:pPr>
              <w:rPr>
                <w:del w:id="1865" w:author="7276693Z" w:date="2016-12-05T16:44:00Z"/>
                <w:rFonts w:asciiTheme="majorHAnsi" w:hAnsiTheme="majorHAnsi" w:cs="Arial"/>
              </w:rPr>
            </w:pPr>
            <w:del w:id="1866" w:author="7276693Z" w:date="2016-12-05T16:44:00Z">
              <w:r w:rsidRPr="000B17C7" w:rsidDel="00572D1A">
                <w:rPr>
                  <w:rFonts w:asciiTheme="majorHAnsi" w:hAnsiTheme="majorHAnsi" w:cs="Arial"/>
                </w:rPr>
                <w:delText xml:space="preserve">Grandes gares parisiennes </w:delText>
              </w:r>
            </w:del>
          </w:p>
        </w:tc>
        <w:tc>
          <w:tcPr>
            <w:tcW w:w="1891"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67" w:author="7276693Z" w:date="2016-12-05T16:44:00Z"/>
                <w:rFonts w:asciiTheme="majorHAnsi" w:hAnsiTheme="majorHAnsi" w:cs="Arial"/>
              </w:rPr>
            </w:pPr>
            <w:del w:id="1868" w:author="7276693Z" w:date="2016-12-05T16:44:00Z">
              <w:r w:rsidRPr="000B17C7" w:rsidDel="00572D1A">
                <w:rPr>
                  <w:rFonts w:asciiTheme="majorHAnsi" w:hAnsiTheme="majorHAnsi" w:cs="Arial"/>
                </w:rPr>
                <w:delText>92.6</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69" w:author="7276693Z" w:date="2016-12-05T16:44:00Z"/>
                <w:rFonts w:asciiTheme="majorHAnsi" w:hAnsiTheme="majorHAnsi" w:cs="Arial"/>
              </w:rPr>
            </w:pPr>
            <w:del w:id="1870" w:author="7276693Z" w:date="2016-12-05T16:44:00Z">
              <w:r w:rsidRPr="000B17C7" w:rsidDel="00572D1A">
                <w:rPr>
                  <w:rFonts w:asciiTheme="majorHAnsi" w:hAnsiTheme="majorHAnsi" w:cs="Arial"/>
                </w:rPr>
                <w:delText>98.1</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71" w:author="7276693Z" w:date="2016-12-05T16:44:00Z"/>
                <w:rFonts w:asciiTheme="majorHAnsi" w:hAnsiTheme="majorHAnsi" w:cs="Arial"/>
              </w:rPr>
            </w:pPr>
            <w:del w:id="1872" w:author="7276693Z" w:date="2016-12-05T16:44:00Z">
              <w:r w:rsidRPr="000B17C7" w:rsidDel="00572D1A">
                <w:rPr>
                  <w:rFonts w:asciiTheme="majorHAnsi" w:hAnsiTheme="majorHAnsi" w:cs="Arial"/>
                </w:rPr>
                <w:delText>95.7</w:delText>
              </w:r>
            </w:del>
          </w:p>
        </w:tc>
      </w:tr>
      <w:tr w:rsidR="00006B6E" w:rsidRPr="000B17C7" w:rsidDel="00572D1A" w:rsidTr="00E35F1A">
        <w:trPr>
          <w:cnfStyle w:val="000000100000" w:firstRow="0" w:lastRow="0" w:firstColumn="0" w:lastColumn="0" w:oddVBand="0" w:evenVBand="0" w:oddHBand="1" w:evenHBand="0" w:firstRowFirstColumn="0" w:firstRowLastColumn="0" w:lastRowFirstColumn="0" w:lastRowLastColumn="0"/>
          <w:trHeight w:val="230"/>
          <w:del w:id="1873"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006B6E" w:rsidRPr="000B17C7" w:rsidDel="00572D1A" w:rsidRDefault="00006B6E" w:rsidP="00340C6F">
            <w:pPr>
              <w:rPr>
                <w:del w:id="1874" w:author="7276693Z" w:date="2016-12-05T16:44:00Z"/>
                <w:rFonts w:asciiTheme="majorHAnsi" w:hAnsiTheme="majorHAnsi" w:cs="Arial"/>
              </w:rPr>
            </w:pPr>
            <w:del w:id="1875" w:author="7276693Z" w:date="2016-12-05T16:44:00Z">
              <w:r w:rsidRPr="000B17C7" w:rsidDel="00572D1A">
                <w:rPr>
                  <w:rFonts w:asciiTheme="majorHAnsi" w:hAnsiTheme="majorHAnsi" w:cs="Arial"/>
                </w:rPr>
                <w:delText>Gares b et c Ile-de-</w:delText>
              </w:r>
              <w:r w:rsidR="00AD5AE1" w:rsidRPr="000B17C7" w:rsidDel="00572D1A">
                <w:rPr>
                  <w:rFonts w:asciiTheme="majorHAnsi" w:hAnsiTheme="majorHAnsi" w:cs="Arial"/>
                </w:rPr>
                <w:delText>France</w:delText>
              </w:r>
            </w:del>
          </w:p>
        </w:tc>
        <w:tc>
          <w:tcPr>
            <w:tcW w:w="1891" w:type="dxa"/>
          </w:tcPr>
          <w:p w:rsidR="00006B6E" w:rsidRPr="000B17C7" w:rsidDel="00572D1A" w:rsidRDefault="00006B6E" w:rsidP="00340C6F">
            <w:pPr>
              <w:jc w:val="center"/>
              <w:cnfStyle w:val="000000100000" w:firstRow="0" w:lastRow="0" w:firstColumn="0" w:lastColumn="0" w:oddVBand="0" w:evenVBand="0" w:oddHBand="1" w:evenHBand="0" w:firstRowFirstColumn="0" w:firstRowLastColumn="0" w:lastRowFirstColumn="0" w:lastRowLastColumn="0"/>
              <w:rPr>
                <w:del w:id="1876" w:author="7276693Z" w:date="2016-12-05T16:44:00Z"/>
                <w:rFonts w:asciiTheme="majorHAnsi" w:hAnsiTheme="majorHAnsi" w:cs="Arial"/>
              </w:rPr>
            </w:pPr>
            <w:del w:id="1877" w:author="7276693Z" w:date="2016-12-05T16:44:00Z">
              <w:r w:rsidRPr="000B17C7" w:rsidDel="00572D1A">
                <w:rPr>
                  <w:rFonts w:asciiTheme="majorHAnsi" w:hAnsiTheme="majorHAnsi" w:cs="Arial"/>
                </w:rPr>
                <w:delText>88.7</w:delText>
              </w:r>
            </w:del>
          </w:p>
        </w:tc>
        <w:tc>
          <w:tcPr>
            <w:tcW w:w="2328" w:type="dxa"/>
          </w:tcPr>
          <w:p w:rsidR="00006B6E" w:rsidRPr="000B17C7" w:rsidDel="00572D1A" w:rsidRDefault="00006B6E" w:rsidP="00340C6F">
            <w:pPr>
              <w:jc w:val="center"/>
              <w:cnfStyle w:val="000000100000" w:firstRow="0" w:lastRow="0" w:firstColumn="0" w:lastColumn="0" w:oddVBand="0" w:evenVBand="0" w:oddHBand="1" w:evenHBand="0" w:firstRowFirstColumn="0" w:firstRowLastColumn="0" w:lastRowFirstColumn="0" w:lastRowLastColumn="0"/>
              <w:rPr>
                <w:del w:id="1878" w:author="7276693Z" w:date="2016-12-05T16:44:00Z"/>
                <w:rFonts w:asciiTheme="majorHAnsi" w:hAnsiTheme="majorHAnsi" w:cs="Arial"/>
              </w:rPr>
            </w:pPr>
            <w:del w:id="1879" w:author="7276693Z" w:date="2016-12-05T16:44:00Z">
              <w:r w:rsidRPr="000B17C7" w:rsidDel="00572D1A">
                <w:rPr>
                  <w:rFonts w:asciiTheme="majorHAnsi" w:hAnsiTheme="majorHAnsi" w:cs="Arial"/>
                </w:rPr>
                <w:delText>98.1</w:delText>
              </w:r>
            </w:del>
          </w:p>
        </w:tc>
        <w:tc>
          <w:tcPr>
            <w:tcW w:w="2328" w:type="dxa"/>
          </w:tcPr>
          <w:p w:rsidR="00006B6E" w:rsidRPr="000B17C7" w:rsidDel="00572D1A" w:rsidRDefault="00006B6E" w:rsidP="00340C6F">
            <w:pPr>
              <w:jc w:val="center"/>
              <w:cnfStyle w:val="000000100000" w:firstRow="0" w:lastRow="0" w:firstColumn="0" w:lastColumn="0" w:oddVBand="0" w:evenVBand="0" w:oddHBand="1" w:evenHBand="0" w:firstRowFirstColumn="0" w:firstRowLastColumn="0" w:lastRowFirstColumn="0" w:lastRowLastColumn="0"/>
              <w:rPr>
                <w:del w:id="1880" w:author="7276693Z" w:date="2016-12-05T16:44:00Z"/>
                <w:rFonts w:asciiTheme="majorHAnsi" w:hAnsiTheme="majorHAnsi" w:cs="Arial"/>
              </w:rPr>
            </w:pPr>
            <w:del w:id="1881" w:author="7276693Z" w:date="2016-12-05T16:44:00Z">
              <w:r w:rsidRPr="000B17C7" w:rsidDel="00572D1A">
                <w:rPr>
                  <w:rFonts w:asciiTheme="majorHAnsi" w:hAnsiTheme="majorHAnsi" w:cs="Arial"/>
                </w:rPr>
                <w:delText>N/A (hors contrat STIF)</w:delText>
              </w:r>
            </w:del>
          </w:p>
        </w:tc>
      </w:tr>
      <w:tr w:rsidR="00340C6F" w:rsidRPr="000B17C7" w:rsidDel="00572D1A" w:rsidTr="00E35F1A">
        <w:trPr>
          <w:cnfStyle w:val="000000010000" w:firstRow="0" w:lastRow="0" w:firstColumn="0" w:lastColumn="0" w:oddVBand="0" w:evenVBand="0" w:oddHBand="0" w:evenHBand="1" w:firstRowFirstColumn="0" w:firstRowLastColumn="0" w:lastRowFirstColumn="0" w:lastRowLastColumn="0"/>
          <w:trHeight w:val="230"/>
          <w:del w:id="1882"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0D77BC" w:rsidP="00340C6F">
            <w:pPr>
              <w:rPr>
                <w:del w:id="1883" w:author="7276693Z" w:date="2016-12-05T16:44:00Z"/>
                <w:rFonts w:asciiTheme="majorHAnsi" w:hAnsiTheme="majorHAnsi" w:cs="Arial"/>
              </w:rPr>
            </w:pPr>
            <w:del w:id="1884" w:author="7276693Z" w:date="2016-12-05T16:44:00Z">
              <w:r w:rsidRPr="000B17C7" w:rsidDel="00572D1A">
                <w:rPr>
                  <w:rFonts w:asciiTheme="majorHAnsi" w:hAnsiTheme="majorHAnsi" w:cs="Arial"/>
                </w:rPr>
                <w:delText>Autres g</w:delText>
              </w:r>
              <w:r w:rsidR="00340C6F" w:rsidRPr="000B17C7" w:rsidDel="00572D1A">
                <w:rPr>
                  <w:rFonts w:asciiTheme="majorHAnsi" w:hAnsiTheme="majorHAnsi" w:cs="Arial"/>
                </w:rPr>
                <w:delText xml:space="preserve">ares hors Paris </w:delText>
              </w:r>
            </w:del>
          </w:p>
        </w:tc>
        <w:tc>
          <w:tcPr>
            <w:tcW w:w="1891"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85" w:author="7276693Z" w:date="2016-12-05T16:44:00Z"/>
                <w:rFonts w:asciiTheme="majorHAnsi" w:hAnsiTheme="majorHAnsi" w:cs="Arial"/>
              </w:rPr>
            </w:pPr>
            <w:del w:id="1886" w:author="7276693Z" w:date="2016-12-05T16:44:00Z">
              <w:r w:rsidRPr="000B17C7" w:rsidDel="00572D1A">
                <w:rPr>
                  <w:rFonts w:asciiTheme="majorHAnsi" w:hAnsiTheme="majorHAnsi" w:cs="Arial"/>
                </w:rPr>
                <w:delText>93.7</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87" w:author="7276693Z" w:date="2016-12-05T16:44:00Z"/>
                <w:rFonts w:asciiTheme="majorHAnsi" w:hAnsiTheme="majorHAnsi" w:cs="Arial"/>
              </w:rPr>
            </w:pPr>
            <w:del w:id="1888" w:author="7276693Z" w:date="2016-12-05T16:44:00Z">
              <w:r w:rsidRPr="000B17C7" w:rsidDel="00572D1A">
                <w:rPr>
                  <w:rFonts w:asciiTheme="majorHAnsi" w:hAnsiTheme="majorHAnsi" w:cs="Arial"/>
                </w:rPr>
                <w:delText>95.4</w:delText>
              </w:r>
            </w:del>
          </w:p>
        </w:tc>
        <w:tc>
          <w:tcPr>
            <w:tcW w:w="2328" w:type="dxa"/>
          </w:tcPr>
          <w:p w:rsidR="00340C6F" w:rsidRPr="000B17C7" w:rsidDel="00572D1A" w:rsidRDefault="00340C6F" w:rsidP="00340C6F">
            <w:pPr>
              <w:jc w:val="center"/>
              <w:cnfStyle w:val="000000010000" w:firstRow="0" w:lastRow="0" w:firstColumn="0" w:lastColumn="0" w:oddVBand="0" w:evenVBand="0" w:oddHBand="0" w:evenHBand="1" w:firstRowFirstColumn="0" w:firstRowLastColumn="0" w:lastRowFirstColumn="0" w:lastRowLastColumn="0"/>
              <w:rPr>
                <w:del w:id="1889" w:author="7276693Z" w:date="2016-12-05T16:44:00Z"/>
                <w:rFonts w:asciiTheme="majorHAnsi" w:hAnsiTheme="majorHAnsi" w:cs="Arial"/>
              </w:rPr>
            </w:pPr>
            <w:del w:id="1890" w:author="7276693Z" w:date="2016-12-05T16:44:00Z">
              <w:r w:rsidRPr="000B17C7" w:rsidDel="00572D1A">
                <w:rPr>
                  <w:rFonts w:asciiTheme="majorHAnsi" w:hAnsiTheme="majorHAnsi" w:cs="Arial"/>
                </w:rPr>
                <w:delText>98.3</w:delText>
              </w:r>
            </w:del>
          </w:p>
        </w:tc>
      </w:tr>
      <w:tr w:rsidR="00340C6F" w:rsidRPr="000B17C7" w:rsidDel="00572D1A" w:rsidTr="00E35F1A">
        <w:trPr>
          <w:cnfStyle w:val="000000100000" w:firstRow="0" w:lastRow="0" w:firstColumn="0" w:lastColumn="0" w:oddVBand="0" w:evenVBand="0" w:oddHBand="1" w:evenHBand="0" w:firstRowFirstColumn="0" w:firstRowLastColumn="0" w:lastRowFirstColumn="0" w:lastRowLastColumn="0"/>
          <w:trHeight w:val="230"/>
          <w:del w:id="1891" w:author="7276693Z" w:date="2016-12-05T16:44:00Z"/>
        </w:trPr>
        <w:tc>
          <w:tcPr>
            <w:cnfStyle w:val="001000000000" w:firstRow="0" w:lastRow="0" w:firstColumn="1" w:lastColumn="0" w:oddVBand="0" w:evenVBand="0" w:oddHBand="0" w:evenHBand="0" w:firstRowFirstColumn="0" w:firstRowLastColumn="0" w:lastRowFirstColumn="0" w:lastRowLastColumn="0"/>
            <w:tcW w:w="3165" w:type="dxa"/>
          </w:tcPr>
          <w:p w:rsidR="00340C6F" w:rsidRPr="000B17C7" w:rsidDel="00572D1A" w:rsidRDefault="000D77BC" w:rsidP="00340C6F">
            <w:pPr>
              <w:rPr>
                <w:del w:id="1892" w:author="7276693Z" w:date="2016-12-05T16:44:00Z"/>
                <w:rFonts w:asciiTheme="majorHAnsi" w:hAnsiTheme="majorHAnsi" w:cs="Arial"/>
              </w:rPr>
            </w:pPr>
            <w:del w:id="1893" w:author="7276693Z" w:date="2016-12-05T16:44:00Z">
              <w:r w:rsidRPr="000B17C7" w:rsidDel="00572D1A">
                <w:rPr>
                  <w:rFonts w:asciiTheme="majorHAnsi" w:hAnsiTheme="majorHAnsi" w:cs="Arial"/>
                </w:rPr>
                <w:delText>Cumul n</w:delText>
              </w:r>
              <w:r w:rsidR="00340C6F" w:rsidRPr="000B17C7" w:rsidDel="00572D1A">
                <w:rPr>
                  <w:rFonts w:asciiTheme="majorHAnsi" w:hAnsiTheme="majorHAnsi" w:cs="Arial"/>
                </w:rPr>
                <w:delText>ational</w:delText>
              </w:r>
            </w:del>
          </w:p>
        </w:tc>
        <w:tc>
          <w:tcPr>
            <w:tcW w:w="1891"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94" w:author="7276693Z" w:date="2016-12-05T16:44:00Z"/>
                <w:rFonts w:asciiTheme="majorHAnsi" w:hAnsiTheme="majorHAnsi" w:cs="Arial"/>
              </w:rPr>
            </w:pPr>
            <w:del w:id="1895" w:author="7276693Z" w:date="2016-12-05T16:44:00Z">
              <w:r w:rsidRPr="000B17C7" w:rsidDel="00572D1A">
                <w:rPr>
                  <w:rFonts w:asciiTheme="majorHAnsi" w:hAnsiTheme="majorHAnsi" w:cs="Arial"/>
                </w:rPr>
                <w:delText>93.6</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96" w:author="7276693Z" w:date="2016-12-05T16:44:00Z"/>
                <w:rFonts w:asciiTheme="majorHAnsi" w:hAnsiTheme="majorHAnsi" w:cs="Arial"/>
              </w:rPr>
            </w:pPr>
            <w:del w:id="1897" w:author="7276693Z" w:date="2016-12-05T16:44:00Z">
              <w:r w:rsidRPr="000B17C7" w:rsidDel="00572D1A">
                <w:rPr>
                  <w:rFonts w:asciiTheme="majorHAnsi" w:hAnsiTheme="majorHAnsi" w:cs="Arial"/>
                </w:rPr>
                <w:delText>96.7</w:delText>
              </w:r>
            </w:del>
          </w:p>
        </w:tc>
        <w:tc>
          <w:tcPr>
            <w:tcW w:w="2328" w:type="dxa"/>
          </w:tcPr>
          <w:p w:rsidR="00340C6F" w:rsidRPr="000B17C7" w:rsidDel="00572D1A" w:rsidRDefault="00340C6F" w:rsidP="00340C6F">
            <w:pPr>
              <w:jc w:val="center"/>
              <w:cnfStyle w:val="000000100000" w:firstRow="0" w:lastRow="0" w:firstColumn="0" w:lastColumn="0" w:oddVBand="0" w:evenVBand="0" w:oddHBand="1" w:evenHBand="0" w:firstRowFirstColumn="0" w:firstRowLastColumn="0" w:lastRowFirstColumn="0" w:lastRowLastColumn="0"/>
              <w:rPr>
                <w:del w:id="1898" w:author="7276693Z" w:date="2016-12-05T16:44:00Z"/>
                <w:rFonts w:asciiTheme="majorHAnsi" w:hAnsiTheme="majorHAnsi" w:cs="Arial"/>
              </w:rPr>
            </w:pPr>
            <w:del w:id="1899" w:author="7276693Z" w:date="2016-12-05T16:44:00Z">
              <w:r w:rsidRPr="000B17C7" w:rsidDel="00572D1A">
                <w:rPr>
                  <w:rFonts w:asciiTheme="majorHAnsi" w:hAnsiTheme="majorHAnsi" w:cs="Arial"/>
                </w:rPr>
                <w:delText>98</w:delText>
              </w:r>
              <w:r w:rsidR="006D5160" w:rsidRPr="000B17C7" w:rsidDel="00572D1A">
                <w:rPr>
                  <w:rFonts w:asciiTheme="majorHAnsi" w:hAnsiTheme="majorHAnsi" w:cs="Arial"/>
                </w:rPr>
                <w:delText>.0</w:delText>
              </w:r>
            </w:del>
          </w:p>
        </w:tc>
      </w:tr>
    </w:tbl>
    <w:p w:rsidR="005F6ADE" w:rsidRPr="000B17C7" w:rsidRDefault="005F6ADE" w:rsidP="00006B6E">
      <w:pPr>
        <w:jc w:val="both"/>
        <w:rPr>
          <w:color w:val="747678"/>
          <w:u w:val="single"/>
          <w:rPrChange w:id="1900" w:author="7809196g" w:date="2017-02-24T16:02:00Z">
            <w:rPr>
              <w:color w:val="747678"/>
              <w:u w:val="single"/>
              <w:lang w:val="pt-BR"/>
            </w:rPr>
          </w:rPrChange>
        </w:rPr>
        <w:sectPr w:rsidR="005F6ADE" w:rsidRPr="000B17C7" w:rsidSect="00F86565">
          <w:type w:val="continuous"/>
          <w:pgSz w:w="11906" w:h="16838" w:code="9"/>
          <w:pgMar w:top="567" w:right="1134" w:bottom="567" w:left="1134" w:header="567" w:footer="567" w:gutter="0"/>
          <w:cols w:space="708"/>
          <w:titlePg/>
          <w:docGrid w:linePitch="360"/>
        </w:sectPr>
      </w:pPr>
    </w:p>
    <w:p w:rsidR="00650395" w:rsidRPr="000B17C7" w:rsidDel="009C36CF" w:rsidRDefault="00650395" w:rsidP="00006B6E">
      <w:pPr>
        <w:spacing w:after="200" w:line="276" w:lineRule="auto"/>
        <w:rPr>
          <w:del w:id="1901" w:author="5807556L" w:date="2016-12-06T14:45:00Z"/>
          <w:color w:val="747678"/>
          <w:u w:val="single"/>
          <w:rPrChange w:id="1902" w:author="7809196g" w:date="2017-02-24T16:02:00Z">
            <w:rPr>
              <w:del w:id="1903" w:author="5807556L" w:date="2016-12-06T14:45:00Z"/>
              <w:color w:val="747678"/>
              <w:u w:val="single"/>
              <w:lang w:val="pt-BR"/>
            </w:rPr>
          </w:rPrChange>
        </w:rPr>
      </w:pPr>
    </w:p>
    <w:p w:rsidR="00340C6F" w:rsidRPr="000B17C7" w:rsidDel="00E704F9" w:rsidRDefault="00340C6F" w:rsidP="00006B6E">
      <w:pPr>
        <w:jc w:val="both"/>
        <w:rPr>
          <w:del w:id="1904" w:author="7276693Z" w:date="2016-12-06T15:55:00Z"/>
          <w:color w:val="747678"/>
          <w:rPrChange w:id="1905" w:author="7809196g" w:date="2017-02-24T16:02:00Z">
            <w:rPr>
              <w:del w:id="1906" w:author="7276693Z" w:date="2016-12-06T15:55:00Z"/>
              <w:color w:val="747678"/>
              <w:lang w:val="pt-BR"/>
            </w:rPr>
          </w:rPrChange>
        </w:rPr>
      </w:pPr>
      <w:del w:id="1907" w:author="7276693Z" w:date="2016-12-06T15:55:00Z">
        <w:r w:rsidRPr="000B17C7" w:rsidDel="00E704F9">
          <w:rPr>
            <w:color w:val="747678"/>
            <w:rPrChange w:id="1908" w:author="7809196g" w:date="2017-02-24T16:02:00Z">
              <w:rPr>
                <w:color w:val="747678"/>
                <w:lang w:val="pt-BR"/>
              </w:rPr>
            </w:rPrChange>
          </w:rPr>
          <w:delText xml:space="preserve">Les délais de remise en service des ascenseurs et des escaliers mécaniques sont également contractualisés avec les mainteneurs et donnent lieu à un système incitatif de bonus et de malus. </w:delText>
        </w:r>
      </w:del>
    </w:p>
    <w:p w:rsidR="001359E1" w:rsidRPr="000B17C7" w:rsidRDefault="00340C6F" w:rsidP="00006B6E">
      <w:pPr>
        <w:jc w:val="both"/>
        <w:rPr>
          <w:ins w:id="1909" w:author="7276693Z" w:date="2016-12-05T18:02:00Z"/>
          <w:color w:val="747678"/>
          <w:rPrChange w:id="1910" w:author="7809196g" w:date="2017-02-24T16:02:00Z">
            <w:rPr>
              <w:ins w:id="1911" w:author="7276693Z" w:date="2016-12-05T18:02:00Z"/>
              <w:color w:val="747678"/>
              <w:lang w:val="pt-BR"/>
            </w:rPr>
          </w:rPrChange>
        </w:rPr>
      </w:pPr>
      <w:del w:id="1912" w:author="7276693Z" w:date="2016-12-06T15:55:00Z">
        <w:r w:rsidRPr="000B17C7" w:rsidDel="00E704F9">
          <w:rPr>
            <w:color w:val="747678"/>
            <w:rPrChange w:id="1913" w:author="7809196g" w:date="2017-02-24T16:02:00Z">
              <w:rPr>
                <w:color w:val="747678"/>
                <w:lang w:val="pt-BR"/>
              </w:rPr>
            </w:rPrChange>
          </w:rPr>
          <w:delText>En cas de pannes courantes, la contractualisation actuelle fixe le délai de remise e</w:delText>
        </w:r>
        <w:r w:rsidR="00AF5F2E" w:rsidRPr="000B17C7" w:rsidDel="00E704F9">
          <w:rPr>
            <w:color w:val="747678"/>
            <w:rPrChange w:id="1914" w:author="7809196g" w:date="2017-02-24T16:02:00Z">
              <w:rPr>
                <w:color w:val="747678"/>
                <w:lang w:val="pt-BR"/>
              </w:rPr>
            </w:rPrChange>
          </w:rPr>
          <w:delText>n service à moins de 48 heures.</w:delText>
        </w:r>
      </w:del>
    </w:p>
    <w:p w:rsidR="005F6ADE" w:rsidRPr="000B17C7" w:rsidRDefault="00513F30" w:rsidP="00006B6E">
      <w:pPr>
        <w:jc w:val="both"/>
        <w:rPr>
          <w:color w:val="747678"/>
          <w:rPrChange w:id="1915" w:author="7809196g" w:date="2017-02-24T16:02:00Z">
            <w:rPr>
              <w:color w:val="747678"/>
              <w:lang w:val="pt-BR"/>
            </w:rPr>
          </w:rPrChange>
        </w:rPr>
        <w:sectPr w:rsidR="005F6ADE" w:rsidRPr="000B17C7" w:rsidSect="00472908">
          <w:pgSz w:w="11906" w:h="16838" w:code="9"/>
          <w:pgMar w:top="567" w:right="1134" w:bottom="567" w:left="1134" w:header="567" w:footer="567" w:gutter="0"/>
          <w:cols w:space="708"/>
          <w:titlePg/>
          <w:docGrid w:linePitch="360"/>
        </w:sectPr>
      </w:pPr>
      <w:del w:id="1916" w:author="7276693Z" w:date="2016-12-13T09:10:00Z">
        <w:r w:rsidRPr="000B17C7" w:rsidDel="000D5185">
          <w:rPr>
            <w:color w:val="747678"/>
            <w:rPrChange w:id="1917" w:author="7809196g" w:date="2017-02-24T16:02:00Z">
              <w:rPr>
                <w:color w:val="747678"/>
                <w:lang w:val="pt-BR"/>
              </w:rPr>
            </w:rPrChange>
          </w:rPr>
          <w:br w:type="column"/>
        </w:r>
      </w:del>
    </w:p>
    <w:p w:rsidR="001359E1" w:rsidRPr="000B17C7" w:rsidRDefault="001359E1" w:rsidP="00006B6E">
      <w:pPr>
        <w:jc w:val="both"/>
        <w:rPr>
          <w:color w:val="747678"/>
          <w:rPrChange w:id="1918" w:author="7809196g" w:date="2017-02-24T16:02:00Z">
            <w:rPr>
              <w:color w:val="747678"/>
              <w:lang w:val="pt-BR"/>
            </w:rPr>
          </w:rPrChange>
        </w:rPr>
      </w:pPr>
    </w:p>
    <w:p w:rsidR="008C64EB" w:rsidRPr="000B17C7" w:rsidRDefault="003F6B33" w:rsidP="002E2B07">
      <w:pPr>
        <w:pStyle w:val="Titre3"/>
      </w:pPr>
      <w:bookmarkStart w:id="1919" w:name="_Toc475985109"/>
      <w:r w:rsidRPr="000B17C7">
        <w:t>7.2</w:t>
      </w:r>
      <w:r w:rsidR="008C64EB" w:rsidRPr="000B17C7">
        <w:t xml:space="preserve"> Coût du service et performance économique</w:t>
      </w:r>
      <w:bookmarkEnd w:id="1919"/>
      <w:ins w:id="1920" w:author="5807556L" w:date="2016-09-07T18:23:00Z">
        <w:r w:rsidR="00FD17C4" w:rsidRPr="000B17C7">
          <w:t xml:space="preserve"> </w:t>
        </w:r>
      </w:ins>
    </w:p>
    <w:p w:rsidR="008C64EB" w:rsidRPr="000B17C7" w:rsidRDefault="003F6B33" w:rsidP="00513F30">
      <w:pPr>
        <w:pStyle w:val="Titre4"/>
      </w:pPr>
      <w:r w:rsidRPr="000B17C7">
        <w:t>7.2</w:t>
      </w:r>
      <w:r w:rsidR="008C64EB" w:rsidRPr="000B17C7">
        <w:t>.1 Coût du service</w:t>
      </w:r>
    </w:p>
    <w:p w:rsidR="00AF5F2E" w:rsidRPr="000B17C7" w:rsidRDefault="00AF5F2E" w:rsidP="00AF5F2E"/>
    <w:p w:rsidR="00513F30" w:rsidRPr="00D35536" w:rsidDel="006E36B8" w:rsidRDefault="00006B6E" w:rsidP="00BF248D">
      <w:pPr>
        <w:pStyle w:val="Textedesaisie"/>
        <w:rPr>
          <w:ins w:id="1921" w:author="7809196g" w:date="2017-02-23T11:50:00Z"/>
          <w:del w:id="1922" w:author="7276693Z" w:date="2017-02-24T18:05:00Z"/>
          <w:color w:val="747678"/>
        </w:rPr>
      </w:pPr>
      <w:del w:id="1923" w:author="7276693Z" w:date="2017-02-24T18:05:00Z">
        <w:r w:rsidRPr="00D35536" w:rsidDel="006E36B8">
          <w:rPr>
            <w:color w:val="747678"/>
          </w:rPr>
          <w:delText>Les différentes composantes du chiffre d’affaires ainsi que les postes de charges liés au</w:delText>
        </w:r>
        <w:r w:rsidR="008C64EB" w:rsidRPr="00D35536" w:rsidDel="006E36B8">
          <w:rPr>
            <w:color w:val="747678"/>
          </w:rPr>
          <w:delText xml:space="preserve"> coût du service de base (prestation de base et prestation Transmanche) entre 2015 et 201</w:delText>
        </w:r>
        <w:r w:rsidRPr="00D35536" w:rsidDel="006E36B8">
          <w:rPr>
            <w:color w:val="747678"/>
          </w:rPr>
          <w:delText>7 sont détaillé</w:delText>
        </w:r>
        <w:r w:rsidR="008C64EB" w:rsidRPr="00D35536" w:rsidDel="006E36B8">
          <w:rPr>
            <w:color w:val="747678"/>
          </w:rPr>
          <w:delText>s ci-dessous</w:delText>
        </w:r>
        <w:r w:rsidRPr="00D35536" w:rsidDel="006E36B8">
          <w:rPr>
            <w:color w:val="747678"/>
          </w:rPr>
          <w:delText xml:space="preserve"> (toutes gares confondues)</w:delText>
        </w:r>
      </w:del>
      <w:ins w:id="1924" w:author="7809196g" w:date="2017-02-23T11:50:00Z">
        <w:del w:id="1925" w:author="7276693Z" w:date="2017-02-24T18:05:00Z">
          <w:r w:rsidR="004F23CB" w:rsidRPr="00D35536" w:rsidDel="006E36B8">
            <w:rPr>
              <w:color w:val="747678"/>
            </w:rPr>
            <w:delText>.</w:delText>
          </w:r>
        </w:del>
      </w:ins>
    </w:p>
    <w:p w:rsidR="006E36B8" w:rsidRPr="00D35536" w:rsidRDefault="006E36B8" w:rsidP="006E36B8">
      <w:pPr>
        <w:pStyle w:val="Textedesaisie"/>
        <w:rPr>
          <w:ins w:id="1926" w:author="7276693Z" w:date="2017-02-24T18:05:00Z"/>
          <w:color w:val="747678"/>
        </w:rPr>
      </w:pPr>
      <w:ins w:id="1927" w:author="7276693Z" w:date="2017-02-24T18:05:00Z">
        <w:r w:rsidRPr="00D35536">
          <w:rPr>
            <w:color w:val="747678"/>
          </w:rPr>
          <w:t>Les différentes composantes du chiffre d’affaires ainsi que les postes de charges entre 2015 et 2017 sont détaillés ci-dessous (toutes gares confondues)</w:t>
        </w:r>
      </w:ins>
      <w:ins w:id="1928" w:author="7276693Z" w:date="2017-02-24T18:18:00Z">
        <w:r w:rsidR="00DD1009">
          <w:rPr>
            <w:color w:val="747678"/>
          </w:rPr>
          <w:t xml:space="preserve"> </w:t>
        </w:r>
      </w:ins>
      <w:ins w:id="1929" w:author="7276693Z" w:date="2017-02-24T18:05:00Z">
        <w:r w:rsidRPr="00D35536">
          <w:rPr>
            <w:color w:val="747678"/>
          </w:rPr>
          <w:t>sur le périmètre “gare” (prestations régulées + loyers + concession</w:t>
        </w:r>
        <w:r>
          <w:rPr>
            <w:color w:val="747678"/>
          </w:rPr>
          <w:t>s</w:t>
        </w:r>
        <w:r w:rsidRPr="00D35536">
          <w:rPr>
            <w:color w:val="747678"/>
          </w:rPr>
          <w:t>, hors CSG).</w:t>
        </w:r>
      </w:ins>
    </w:p>
    <w:p w:rsidR="006E36B8" w:rsidRPr="00D35536" w:rsidRDefault="006E36B8" w:rsidP="006E36B8">
      <w:pPr>
        <w:pStyle w:val="Textedesaisie"/>
        <w:rPr>
          <w:ins w:id="1930" w:author="7276693Z" w:date="2017-02-24T18:05:00Z"/>
          <w:color w:val="747678"/>
          <w:u w:val="single"/>
        </w:rPr>
      </w:pPr>
      <w:ins w:id="1931" w:author="7276693Z" w:date="2017-02-24T18:05:00Z">
        <w:r w:rsidRPr="00D35536">
          <w:rPr>
            <w:color w:val="747678"/>
            <w:u w:val="single"/>
          </w:rPr>
          <w:t xml:space="preserve">Compte d’exploitation prévisionnel dérivé des tarifs : </w:t>
        </w:r>
      </w:ins>
    </w:p>
    <w:p w:rsidR="003C5673" w:rsidRPr="00D35536" w:rsidDel="00486348" w:rsidRDefault="003C5673" w:rsidP="008C64EB">
      <w:pPr>
        <w:pStyle w:val="Textedesaisie"/>
        <w:jc w:val="both"/>
        <w:rPr>
          <w:del w:id="1932" w:author="7276693Z" w:date="2017-02-23T16:17:00Z"/>
          <w:color w:val="747678"/>
        </w:rPr>
      </w:pPr>
    </w:p>
    <w:p w:rsidR="009C49A9" w:rsidRPr="00D35536" w:rsidRDefault="009C49A9" w:rsidP="003F6B33">
      <w:pPr>
        <w:pStyle w:val="Textedesaisie"/>
        <w:jc w:val="center"/>
        <w:rPr>
          <w:color w:val="auto"/>
          <w:sz w:val="16"/>
        </w:rPr>
      </w:pPr>
    </w:p>
    <w:tbl>
      <w:tblPr>
        <w:tblW w:w="10880" w:type="dxa"/>
        <w:tblInd w:w="55" w:type="dxa"/>
        <w:tblCellMar>
          <w:left w:w="70" w:type="dxa"/>
          <w:right w:w="70" w:type="dxa"/>
        </w:tblCellMar>
        <w:tblLook w:val="04A0" w:firstRow="1" w:lastRow="0" w:firstColumn="1" w:lastColumn="0" w:noHBand="0" w:noVBand="1"/>
        <w:tblPrChange w:id="1933" w:author="7276693Z" w:date="2017-02-24T18:31:00Z">
          <w:tblPr>
            <w:tblW w:w="10880" w:type="dxa"/>
            <w:tblInd w:w="55" w:type="dxa"/>
            <w:tblCellMar>
              <w:left w:w="70" w:type="dxa"/>
              <w:right w:w="70" w:type="dxa"/>
            </w:tblCellMar>
            <w:tblLook w:val="04A0" w:firstRow="1" w:lastRow="0" w:firstColumn="1" w:lastColumn="0" w:noHBand="0" w:noVBand="1"/>
          </w:tblPr>
        </w:tblPrChange>
      </w:tblPr>
      <w:tblGrid>
        <w:gridCol w:w="1720"/>
        <w:gridCol w:w="3682"/>
        <w:gridCol w:w="1276"/>
        <w:gridCol w:w="992"/>
        <w:gridCol w:w="1276"/>
        <w:gridCol w:w="1934"/>
        <w:tblGridChange w:id="1934">
          <w:tblGrid>
            <w:gridCol w:w="1720"/>
            <w:gridCol w:w="3682"/>
            <w:gridCol w:w="558"/>
            <w:gridCol w:w="718"/>
            <w:gridCol w:w="482"/>
            <w:gridCol w:w="510"/>
            <w:gridCol w:w="690"/>
            <w:gridCol w:w="586"/>
            <w:gridCol w:w="674"/>
            <w:gridCol w:w="1260"/>
          </w:tblGrid>
        </w:tblGridChange>
      </w:tblGrid>
      <w:tr w:rsidR="00CD7DA3" w:rsidRPr="000B17C7" w:rsidTr="00B01443">
        <w:trPr>
          <w:trHeight w:val="495"/>
          <w:ins w:id="1935" w:author="7809196g" w:date="2017-02-24T15:43:00Z"/>
          <w:trPrChange w:id="1936" w:author="7276693Z" w:date="2017-02-24T18:31:00Z">
            <w:trPr>
              <w:trHeight w:val="495"/>
            </w:trPr>
          </w:trPrChange>
        </w:trPr>
        <w:tc>
          <w:tcPr>
            <w:tcW w:w="5402" w:type="dxa"/>
            <w:gridSpan w:val="2"/>
            <w:tcBorders>
              <w:top w:val="nil"/>
              <w:left w:val="nil"/>
              <w:bottom w:val="single" w:sz="8" w:space="0" w:color="C6C6C6"/>
              <w:right w:val="single" w:sz="8" w:space="0" w:color="C6C6C6"/>
            </w:tcBorders>
            <w:shd w:val="clear" w:color="auto" w:fill="auto"/>
            <w:vAlign w:val="center"/>
            <w:hideMark/>
            <w:tcPrChange w:id="1937" w:author="7276693Z" w:date="2017-02-24T18:31:00Z">
              <w:tcPr>
                <w:tcW w:w="5960" w:type="dxa"/>
                <w:gridSpan w:val="3"/>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rPr>
                <w:ins w:id="1938" w:author="7809196g" w:date="2017-02-24T15:43:00Z"/>
                <w:rFonts w:ascii="Arial" w:eastAsia="Times New Roman" w:hAnsi="Arial" w:cs="Arial"/>
                <w:b/>
                <w:bCs/>
                <w:color w:val="009AA6"/>
                <w:sz w:val="18"/>
                <w:szCs w:val="18"/>
                <w:lang w:eastAsia="fr-FR"/>
              </w:rPr>
            </w:pPr>
            <w:ins w:id="1939" w:author="7809196g" w:date="2017-02-24T15:43:00Z">
              <w:r w:rsidRPr="000B17C7">
                <w:rPr>
                  <w:rFonts w:ascii="Arial" w:eastAsia="Times New Roman" w:hAnsi="Arial" w:cs="Arial"/>
                  <w:b/>
                  <w:bCs/>
                  <w:color w:val="009AA6"/>
                  <w:sz w:val="18"/>
                  <w:szCs w:val="18"/>
                  <w:lang w:eastAsia="fr-FR"/>
                </w:rPr>
                <w:t>Tarif en M€</w:t>
              </w:r>
            </w:ins>
          </w:p>
        </w:tc>
        <w:tc>
          <w:tcPr>
            <w:tcW w:w="1276" w:type="dxa"/>
            <w:tcBorders>
              <w:top w:val="nil"/>
              <w:left w:val="nil"/>
              <w:bottom w:val="single" w:sz="8" w:space="0" w:color="C6C6C6"/>
              <w:right w:val="single" w:sz="8" w:space="0" w:color="C6C6C6"/>
            </w:tcBorders>
            <w:shd w:val="clear" w:color="000000" w:fill="FFB612"/>
            <w:vAlign w:val="center"/>
            <w:hideMark/>
            <w:tcPrChange w:id="1940" w:author="7276693Z" w:date="2017-02-24T18:31:00Z">
              <w:tcPr>
                <w:tcW w:w="1200" w:type="dxa"/>
                <w:gridSpan w:val="2"/>
                <w:tcBorders>
                  <w:top w:val="nil"/>
                  <w:left w:val="nil"/>
                  <w:bottom w:val="single" w:sz="8" w:space="0" w:color="C6C6C6"/>
                  <w:right w:val="single" w:sz="8" w:space="0" w:color="C6C6C6"/>
                </w:tcBorders>
                <w:shd w:val="clear" w:color="000000" w:fill="FFB612"/>
                <w:vAlign w:val="center"/>
                <w:hideMark/>
              </w:tcPr>
            </w:tcPrChange>
          </w:tcPr>
          <w:p w:rsidR="00CD7DA3" w:rsidRPr="000B17C7" w:rsidRDefault="00CD7DA3" w:rsidP="00CD7DA3">
            <w:pPr>
              <w:spacing w:line="240" w:lineRule="auto"/>
              <w:jc w:val="center"/>
              <w:rPr>
                <w:ins w:id="1941" w:author="7809196g" w:date="2017-02-24T15:43:00Z"/>
                <w:rFonts w:ascii="Arial" w:eastAsia="Times New Roman" w:hAnsi="Arial" w:cs="Arial"/>
                <w:color w:val="FFFFFF"/>
                <w:sz w:val="18"/>
                <w:szCs w:val="18"/>
                <w:lang w:eastAsia="fr-FR"/>
              </w:rPr>
            </w:pPr>
            <w:ins w:id="1942" w:author="7809196g" w:date="2017-02-24T15:43:00Z">
              <w:r w:rsidRPr="000B17C7">
                <w:rPr>
                  <w:rFonts w:ascii="Arial" w:eastAsia="Times New Roman" w:hAnsi="Arial" w:cs="Arial"/>
                  <w:color w:val="FFFFFF"/>
                  <w:sz w:val="18"/>
                  <w:szCs w:val="18"/>
                  <w:lang w:eastAsia="fr-FR"/>
                </w:rPr>
                <w:t>DRG 2015</w:t>
              </w:r>
            </w:ins>
          </w:p>
        </w:tc>
        <w:tc>
          <w:tcPr>
            <w:tcW w:w="992" w:type="dxa"/>
            <w:tcBorders>
              <w:top w:val="nil"/>
              <w:left w:val="nil"/>
              <w:bottom w:val="single" w:sz="8" w:space="0" w:color="C6C6C6"/>
              <w:right w:val="single" w:sz="8" w:space="0" w:color="C6C6C6"/>
            </w:tcBorders>
            <w:shd w:val="clear" w:color="000000" w:fill="FFB612"/>
            <w:vAlign w:val="center"/>
            <w:hideMark/>
            <w:tcPrChange w:id="1943" w:author="7276693Z" w:date="2017-02-24T18:31:00Z">
              <w:tcPr>
                <w:tcW w:w="1200" w:type="dxa"/>
                <w:gridSpan w:val="2"/>
                <w:tcBorders>
                  <w:top w:val="nil"/>
                  <w:left w:val="nil"/>
                  <w:bottom w:val="single" w:sz="8" w:space="0" w:color="C6C6C6"/>
                  <w:right w:val="single" w:sz="8" w:space="0" w:color="C6C6C6"/>
                </w:tcBorders>
                <w:shd w:val="clear" w:color="000000" w:fill="FFB612"/>
                <w:vAlign w:val="center"/>
                <w:hideMark/>
              </w:tcPr>
            </w:tcPrChange>
          </w:tcPr>
          <w:p w:rsidR="00CD7DA3" w:rsidRPr="000B17C7" w:rsidRDefault="00CD7DA3" w:rsidP="00CD7DA3">
            <w:pPr>
              <w:spacing w:line="240" w:lineRule="auto"/>
              <w:jc w:val="center"/>
              <w:rPr>
                <w:ins w:id="1944" w:author="7809196g" w:date="2017-02-24T15:43:00Z"/>
                <w:rFonts w:ascii="Arial" w:eastAsia="Times New Roman" w:hAnsi="Arial" w:cs="Arial"/>
                <w:color w:val="FFFFFF"/>
                <w:sz w:val="18"/>
                <w:szCs w:val="18"/>
                <w:lang w:eastAsia="fr-FR"/>
              </w:rPr>
            </w:pPr>
            <w:ins w:id="1945" w:author="7809196g" w:date="2017-02-24T15:43:00Z">
              <w:r w:rsidRPr="000B17C7">
                <w:rPr>
                  <w:rFonts w:ascii="Arial" w:eastAsia="Times New Roman" w:hAnsi="Arial" w:cs="Arial"/>
                  <w:color w:val="FFFFFF"/>
                  <w:sz w:val="18"/>
                  <w:szCs w:val="18"/>
                  <w:lang w:eastAsia="fr-FR"/>
                </w:rPr>
                <w:t>DRG 2016</w:t>
              </w:r>
            </w:ins>
          </w:p>
        </w:tc>
        <w:tc>
          <w:tcPr>
            <w:tcW w:w="1276" w:type="dxa"/>
            <w:tcBorders>
              <w:top w:val="nil"/>
              <w:left w:val="nil"/>
              <w:bottom w:val="single" w:sz="8" w:space="0" w:color="C6C6C6"/>
              <w:right w:val="single" w:sz="8" w:space="0" w:color="C6C6C6"/>
            </w:tcBorders>
            <w:shd w:val="clear" w:color="000000" w:fill="FFB612"/>
            <w:vAlign w:val="center"/>
            <w:hideMark/>
            <w:tcPrChange w:id="1946" w:author="7276693Z" w:date="2017-02-24T18:31:00Z">
              <w:tcPr>
                <w:tcW w:w="1260" w:type="dxa"/>
                <w:gridSpan w:val="2"/>
                <w:tcBorders>
                  <w:top w:val="nil"/>
                  <w:left w:val="nil"/>
                  <w:bottom w:val="single" w:sz="8" w:space="0" w:color="C6C6C6"/>
                  <w:right w:val="single" w:sz="8" w:space="0" w:color="C6C6C6"/>
                </w:tcBorders>
                <w:shd w:val="clear" w:color="000000" w:fill="FFB612"/>
                <w:vAlign w:val="center"/>
                <w:hideMark/>
              </w:tcPr>
            </w:tcPrChange>
          </w:tcPr>
          <w:p w:rsidR="00CD7DA3" w:rsidRPr="000B17C7" w:rsidRDefault="00CD7DA3" w:rsidP="00CD7DA3">
            <w:pPr>
              <w:spacing w:line="240" w:lineRule="auto"/>
              <w:jc w:val="center"/>
              <w:rPr>
                <w:ins w:id="1947" w:author="7809196g" w:date="2017-02-24T15:43:00Z"/>
                <w:rFonts w:ascii="Arial" w:eastAsia="Times New Roman" w:hAnsi="Arial" w:cs="Arial"/>
                <w:color w:val="FFFFFF"/>
                <w:sz w:val="18"/>
                <w:szCs w:val="18"/>
                <w:lang w:eastAsia="fr-FR"/>
              </w:rPr>
            </w:pPr>
            <w:ins w:id="1948" w:author="7809196g" w:date="2017-02-24T15:43:00Z">
              <w:r w:rsidRPr="000B17C7">
                <w:rPr>
                  <w:rFonts w:ascii="Arial" w:eastAsia="Times New Roman" w:hAnsi="Arial" w:cs="Arial"/>
                  <w:color w:val="FFFFFF"/>
                  <w:sz w:val="18"/>
                  <w:szCs w:val="18"/>
                  <w:lang w:eastAsia="fr-FR"/>
                </w:rPr>
                <w:t xml:space="preserve">DRG 2017 publié en </w:t>
              </w:r>
            </w:ins>
            <w:ins w:id="1949" w:author="7809196g" w:date="2017-02-24T15:45:00Z">
              <w:r w:rsidRPr="000B17C7">
                <w:rPr>
                  <w:rFonts w:ascii="Arial" w:eastAsia="Times New Roman" w:hAnsi="Arial" w:cs="Arial"/>
                  <w:color w:val="FFFFFF"/>
                  <w:sz w:val="18"/>
                  <w:szCs w:val="18"/>
                  <w:lang w:eastAsia="fr-FR"/>
                </w:rPr>
                <w:t>03/16</w:t>
              </w:r>
            </w:ins>
          </w:p>
        </w:tc>
        <w:tc>
          <w:tcPr>
            <w:tcW w:w="1934" w:type="dxa"/>
            <w:tcBorders>
              <w:top w:val="nil"/>
              <w:left w:val="nil"/>
              <w:bottom w:val="single" w:sz="8" w:space="0" w:color="C6C6C6"/>
              <w:right w:val="single" w:sz="8" w:space="0" w:color="C6C6C6"/>
            </w:tcBorders>
            <w:shd w:val="clear" w:color="000000" w:fill="FFB612"/>
            <w:vAlign w:val="center"/>
            <w:hideMark/>
            <w:tcPrChange w:id="1950" w:author="7276693Z" w:date="2017-02-24T18:31:00Z">
              <w:tcPr>
                <w:tcW w:w="1260" w:type="dxa"/>
                <w:tcBorders>
                  <w:top w:val="nil"/>
                  <w:left w:val="nil"/>
                  <w:bottom w:val="single" w:sz="8" w:space="0" w:color="C6C6C6"/>
                  <w:right w:val="single" w:sz="8" w:space="0" w:color="C6C6C6"/>
                </w:tcBorders>
                <w:shd w:val="clear" w:color="000000" w:fill="FFB612"/>
                <w:vAlign w:val="center"/>
                <w:hideMark/>
              </w:tcPr>
            </w:tcPrChange>
          </w:tcPr>
          <w:p w:rsidR="00CD7DA3" w:rsidRPr="000B17C7" w:rsidRDefault="00CD7DA3" w:rsidP="00CD7DA3">
            <w:pPr>
              <w:spacing w:line="240" w:lineRule="auto"/>
              <w:jc w:val="center"/>
              <w:rPr>
                <w:ins w:id="1951" w:author="7809196g" w:date="2017-02-24T15:43:00Z"/>
                <w:rFonts w:ascii="Arial" w:eastAsia="Times New Roman" w:hAnsi="Arial" w:cs="Arial"/>
                <w:color w:val="FFFFFF"/>
                <w:sz w:val="18"/>
                <w:szCs w:val="18"/>
                <w:lang w:eastAsia="fr-FR"/>
              </w:rPr>
            </w:pPr>
            <w:ins w:id="1952" w:author="7809196g" w:date="2017-02-24T15:43:00Z">
              <w:r w:rsidRPr="000B17C7">
                <w:rPr>
                  <w:rFonts w:ascii="Arial" w:eastAsia="Times New Roman" w:hAnsi="Arial" w:cs="Arial"/>
                  <w:color w:val="FFFFFF"/>
                  <w:sz w:val="18"/>
                  <w:szCs w:val="18"/>
                  <w:lang w:eastAsia="fr-FR"/>
                </w:rPr>
                <w:t>DRG 2017 modifié</w:t>
              </w:r>
            </w:ins>
          </w:p>
        </w:tc>
      </w:tr>
      <w:tr w:rsidR="00CD7DA3" w:rsidRPr="000B17C7" w:rsidTr="00B01443">
        <w:trPr>
          <w:trHeight w:val="315"/>
          <w:ins w:id="1953" w:author="7809196g" w:date="2017-02-24T15:43:00Z"/>
          <w:trPrChange w:id="1954"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1955"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56" w:author="7809196g" w:date="2017-02-24T15:43:00Z"/>
                <w:rFonts w:ascii="Arial" w:eastAsia="Times New Roman" w:hAnsi="Arial" w:cs="Arial"/>
                <w:b/>
                <w:bCs/>
                <w:color w:val="auto"/>
                <w:sz w:val="18"/>
                <w:szCs w:val="18"/>
                <w:lang w:eastAsia="fr-FR"/>
              </w:rPr>
            </w:pPr>
            <w:ins w:id="1957" w:author="7809196g" w:date="2017-02-24T15:43:00Z">
              <w:r w:rsidRPr="000B17C7">
                <w:rPr>
                  <w:rFonts w:ascii="Arial" w:eastAsia="Times New Roman" w:hAnsi="Arial" w:cs="Arial"/>
                  <w:b/>
                  <w:bCs/>
                  <w:color w:val="auto"/>
                  <w:sz w:val="18"/>
                  <w:szCs w:val="18"/>
                  <w:lang w:eastAsia="fr-FR"/>
                </w:rPr>
                <w:t>Chiffres d’affaires</w:t>
              </w:r>
            </w:ins>
          </w:p>
        </w:tc>
        <w:tc>
          <w:tcPr>
            <w:tcW w:w="3682" w:type="dxa"/>
            <w:tcBorders>
              <w:top w:val="nil"/>
              <w:left w:val="nil"/>
              <w:bottom w:val="single" w:sz="8" w:space="0" w:color="C6C6C6"/>
              <w:right w:val="single" w:sz="8" w:space="0" w:color="C6C6C6"/>
            </w:tcBorders>
            <w:shd w:val="clear" w:color="auto" w:fill="auto"/>
            <w:vAlign w:val="center"/>
            <w:hideMark/>
            <w:tcPrChange w:id="1958"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59" w:author="7809196g" w:date="2017-02-24T15:43:00Z"/>
                <w:rFonts w:ascii="Arial" w:eastAsia="Times New Roman" w:hAnsi="Arial" w:cs="Arial"/>
                <w:sz w:val="18"/>
                <w:szCs w:val="18"/>
                <w:lang w:eastAsia="fr-FR"/>
              </w:rPr>
            </w:pPr>
            <w:ins w:id="1960" w:author="7809196g" w:date="2017-02-24T15:43:00Z">
              <w:r w:rsidRPr="000B17C7">
                <w:rPr>
                  <w:rFonts w:ascii="Arial" w:eastAsia="Times New Roman" w:hAnsi="Arial" w:cs="Arial"/>
                  <w:sz w:val="18"/>
                  <w:szCs w:val="18"/>
                  <w:lang w:eastAsia="fr-FR"/>
                </w:rPr>
                <w:t>Concessions</w:t>
              </w:r>
            </w:ins>
          </w:p>
        </w:tc>
        <w:tc>
          <w:tcPr>
            <w:tcW w:w="1276" w:type="dxa"/>
            <w:tcBorders>
              <w:top w:val="nil"/>
              <w:left w:val="nil"/>
              <w:bottom w:val="single" w:sz="8" w:space="0" w:color="C6C6C6"/>
              <w:right w:val="single" w:sz="8" w:space="0" w:color="C6C6C6"/>
            </w:tcBorders>
            <w:shd w:val="clear" w:color="auto" w:fill="auto"/>
            <w:vAlign w:val="center"/>
            <w:hideMark/>
            <w:tcPrChange w:id="1961"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62" w:author="7809196g" w:date="2017-02-24T15:43:00Z"/>
                <w:rFonts w:ascii="Arial" w:eastAsia="Times New Roman" w:hAnsi="Arial" w:cs="Arial"/>
                <w:color w:val="auto"/>
                <w:sz w:val="18"/>
                <w:szCs w:val="18"/>
                <w:lang w:eastAsia="fr-FR"/>
              </w:rPr>
            </w:pPr>
            <w:ins w:id="1963" w:author="7809196g" w:date="2017-02-24T15:43:00Z">
              <w:r w:rsidRPr="000B17C7">
                <w:rPr>
                  <w:rFonts w:ascii="Arial" w:eastAsia="Times New Roman" w:hAnsi="Arial" w:cs="Arial"/>
                  <w:color w:val="auto"/>
                  <w:sz w:val="18"/>
                  <w:szCs w:val="18"/>
                  <w:lang w:eastAsia="fr-FR"/>
                </w:rPr>
                <w:t>171</w:t>
              </w:r>
            </w:ins>
          </w:p>
        </w:tc>
        <w:tc>
          <w:tcPr>
            <w:tcW w:w="992" w:type="dxa"/>
            <w:tcBorders>
              <w:top w:val="nil"/>
              <w:left w:val="nil"/>
              <w:bottom w:val="single" w:sz="8" w:space="0" w:color="C6C6C6"/>
              <w:right w:val="single" w:sz="8" w:space="0" w:color="C6C6C6"/>
            </w:tcBorders>
            <w:shd w:val="clear" w:color="auto" w:fill="auto"/>
            <w:vAlign w:val="center"/>
            <w:hideMark/>
            <w:tcPrChange w:id="1964"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65" w:author="7809196g" w:date="2017-02-24T15:43:00Z"/>
                <w:rFonts w:ascii="Arial" w:eastAsia="Times New Roman" w:hAnsi="Arial" w:cs="Arial"/>
                <w:color w:val="auto"/>
                <w:sz w:val="18"/>
                <w:szCs w:val="18"/>
                <w:lang w:eastAsia="fr-FR"/>
              </w:rPr>
            </w:pPr>
            <w:ins w:id="1966" w:author="7809196g" w:date="2017-02-24T15:43:00Z">
              <w:r w:rsidRPr="000B17C7">
                <w:rPr>
                  <w:rFonts w:ascii="Arial" w:eastAsia="Times New Roman" w:hAnsi="Arial" w:cs="Arial"/>
                  <w:color w:val="auto"/>
                  <w:sz w:val="18"/>
                  <w:szCs w:val="18"/>
                  <w:lang w:eastAsia="fr-FR"/>
                </w:rPr>
                <w:t>181</w:t>
              </w:r>
            </w:ins>
          </w:p>
        </w:tc>
        <w:tc>
          <w:tcPr>
            <w:tcW w:w="1276" w:type="dxa"/>
            <w:tcBorders>
              <w:top w:val="nil"/>
              <w:left w:val="nil"/>
              <w:bottom w:val="single" w:sz="8" w:space="0" w:color="C6C6C6"/>
              <w:right w:val="single" w:sz="8" w:space="0" w:color="C6C6C6"/>
            </w:tcBorders>
            <w:shd w:val="clear" w:color="auto" w:fill="auto"/>
            <w:vAlign w:val="center"/>
            <w:hideMark/>
            <w:tcPrChange w:id="1967"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68" w:author="7809196g" w:date="2017-02-24T15:43:00Z"/>
                <w:rFonts w:ascii="Arial" w:eastAsia="Times New Roman" w:hAnsi="Arial" w:cs="Arial"/>
                <w:color w:val="auto"/>
                <w:sz w:val="18"/>
                <w:szCs w:val="18"/>
                <w:lang w:eastAsia="fr-FR"/>
              </w:rPr>
            </w:pPr>
            <w:ins w:id="1969" w:author="7809196g" w:date="2017-02-24T15:43:00Z">
              <w:r w:rsidRPr="000B17C7">
                <w:rPr>
                  <w:rFonts w:ascii="Arial" w:eastAsia="Times New Roman" w:hAnsi="Arial" w:cs="Arial"/>
                  <w:color w:val="auto"/>
                  <w:sz w:val="18"/>
                  <w:szCs w:val="18"/>
                  <w:lang w:eastAsia="fr-FR"/>
                </w:rPr>
                <w:t>196</w:t>
              </w:r>
            </w:ins>
          </w:p>
        </w:tc>
        <w:tc>
          <w:tcPr>
            <w:tcW w:w="1934" w:type="dxa"/>
            <w:tcBorders>
              <w:top w:val="nil"/>
              <w:left w:val="nil"/>
              <w:bottom w:val="single" w:sz="8" w:space="0" w:color="C6C6C6"/>
              <w:right w:val="single" w:sz="8" w:space="0" w:color="C6C6C6"/>
            </w:tcBorders>
            <w:shd w:val="clear" w:color="auto" w:fill="auto"/>
            <w:vAlign w:val="center"/>
            <w:hideMark/>
            <w:tcPrChange w:id="1970"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71" w:author="7809196g" w:date="2017-02-24T15:43:00Z"/>
                <w:rFonts w:ascii="Arial" w:eastAsia="Times New Roman" w:hAnsi="Arial" w:cs="Arial"/>
                <w:color w:val="auto"/>
                <w:sz w:val="18"/>
                <w:szCs w:val="18"/>
                <w:lang w:eastAsia="fr-FR"/>
              </w:rPr>
            </w:pPr>
            <w:ins w:id="1972" w:author="7809196g" w:date="2017-02-24T15:43:00Z">
              <w:r w:rsidRPr="000B17C7">
                <w:rPr>
                  <w:rFonts w:ascii="Arial" w:eastAsia="Times New Roman" w:hAnsi="Arial" w:cs="Arial"/>
                  <w:color w:val="auto"/>
                  <w:sz w:val="18"/>
                  <w:szCs w:val="18"/>
                  <w:lang w:eastAsia="fr-FR"/>
                </w:rPr>
                <w:t>196</w:t>
              </w:r>
            </w:ins>
          </w:p>
        </w:tc>
      </w:tr>
      <w:tr w:rsidR="00CD7DA3" w:rsidRPr="000B17C7" w:rsidTr="00B01443">
        <w:trPr>
          <w:trHeight w:val="315"/>
          <w:ins w:id="1973" w:author="7809196g" w:date="2017-02-24T15:43:00Z"/>
          <w:trPrChange w:id="1974"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1975"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76" w:author="7809196g" w:date="2017-02-24T15:43:00Z"/>
                <w:rFonts w:ascii="Arial" w:eastAsia="Times New Roman" w:hAnsi="Arial" w:cs="Arial"/>
                <w:b/>
                <w:bCs/>
                <w:color w:val="auto"/>
                <w:sz w:val="18"/>
                <w:szCs w:val="18"/>
                <w:lang w:eastAsia="fr-FR"/>
              </w:rPr>
            </w:pPr>
            <w:ins w:id="1977" w:author="7809196g" w:date="2017-02-24T15:43:00Z">
              <w:r w:rsidRPr="000B17C7">
                <w:rPr>
                  <w:rFonts w:ascii="Arial" w:eastAsia="Times New Roman" w:hAnsi="Arial" w:cs="Arial"/>
                  <w:b/>
                  <w:bCs/>
                  <w:color w:val="auto"/>
                  <w:sz w:val="18"/>
                  <w:szCs w:val="18"/>
                  <w:lang w:eastAsia="fr-FR"/>
                </w:rPr>
                <w:t> </w:t>
              </w:r>
            </w:ins>
          </w:p>
        </w:tc>
        <w:tc>
          <w:tcPr>
            <w:tcW w:w="3682" w:type="dxa"/>
            <w:tcBorders>
              <w:top w:val="nil"/>
              <w:left w:val="nil"/>
              <w:bottom w:val="nil"/>
              <w:right w:val="single" w:sz="8" w:space="0" w:color="C6C6C6"/>
            </w:tcBorders>
            <w:shd w:val="clear" w:color="auto" w:fill="auto"/>
            <w:vAlign w:val="center"/>
            <w:hideMark/>
            <w:tcPrChange w:id="1978" w:author="7276693Z" w:date="2017-02-24T18:31:00Z">
              <w:tcPr>
                <w:tcW w:w="4240" w:type="dxa"/>
                <w:gridSpan w:val="2"/>
                <w:tcBorders>
                  <w:top w:val="nil"/>
                  <w:left w:val="nil"/>
                  <w:bottom w:val="nil"/>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79" w:author="7809196g" w:date="2017-02-24T15:43:00Z"/>
                <w:rFonts w:ascii="Arial" w:eastAsia="Times New Roman" w:hAnsi="Arial" w:cs="Arial"/>
                <w:color w:val="auto"/>
                <w:sz w:val="18"/>
                <w:szCs w:val="18"/>
                <w:lang w:eastAsia="fr-FR"/>
              </w:rPr>
            </w:pPr>
            <w:ins w:id="1980" w:author="7809196g" w:date="2017-02-24T15:43:00Z">
              <w:r w:rsidRPr="000B17C7">
                <w:rPr>
                  <w:rFonts w:ascii="Arial" w:eastAsia="Times New Roman" w:hAnsi="Arial" w:cs="Arial"/>
                  <w:color w:val="auto"/>
                  <w:sz w:val="18"/>
                  <w:szCs w:val="18"/>
                  <w:lang w:eastAsia="fr-FR"/>
                </w:rPr>
                <w:t>Loyers</w:t>
              </w:r>
            </w:ins>
          </w:p>
        </w:tc>
        <w:tc>
          <w:tcPr>
            <w:tcW w:w="1276" w:type="dxa"/>
            <w:tcBorders>
              <w:top w:val="nil"/>
              <w:left w:val="nil"/>
              <w:bottom w:val="nil"/>
              <w:right w:val="single" w:sz="8" w:space="0" w:color="C6C6C6"/>
            </w:tcBorders>
            <w:shd w:val="clear" w:color="auto" w:fill="auto"/>
            <w:vAlign w:val="center"/>
            <w:hideMark/>
            <w:tcPrChange w:id="1981" w:author="7276693Z" w:date="2017-02-24T18:31:00Z">
              <w:tcPr>
                <w:tcW w:w="1200" w:type="dxa"/>
                <w:gridSpan w:val="2"/>
                <w:tcBorders>
                  <w:top w:val="nil"/>
                  <w:left w:val="nil"/>
                  <w:bottom w:val="nil"/>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82" w:author="7809196g" w:date="2017-02-24T15:43:00Z"/>
                <w:rFonts w:ascii="Arial" w:eastAsia="Times New Roman" w:hAnsi="Arial" w:cs="Arial"/>
                <w:color w:val="auto"/>
                <w:sz w:val="18"/>
                <w:szCs w:val="18"/>
                <w:lang w:eastAsia="fr-FR"/>
              </w:rPr>
            </w:pPr>
            <w:ins w:id="1983" w:author="7809196g" w:date="2017-02-24T15:43:00Z">
              <w:r w:rsidRPr="000B17C7">
                <w:rPr>
                  <w:rFonts w:ascii="Arial" w:eastAsia="Times New Roman" w:hAnsi="Arial" w:cs="Arial"/>
                  <w:color w:val="auto"/>
                  <w:sz w:val="18"/>
                  <w:szCs w:val="18"/>
                  <w:lang w:eastAsia="fr-FR"/>
                </w:rPr>
                <w:t>145</w:t>
              </w:r>
            </w:ins>
          </w:p>
        </w:tc>
        <w:tc>
          <w:tcPr>
            <w:tcW w:w="992" w:type="dxa"/>
            <w:tcBorders>
              <w:top w:val="nil"/>
              <w:left w:val="nil"/>
              <w:bottom w:val="nil"/>
              <w:right w:val="single" w:sz="8" w:space="0" w:color="C6C6C6"/>
            </w:tcBorders>
            <w:shd w:val="clear" w:color="auto" w:fill="auto"/>
            <w:vAlign w:val="center"/>
            <w:hideMark/>
            <w:tcPrChange w:id="1984" w:author="7276693Z" w:date="2017-02-24T18:31:00Z">
              <w:tcPr>
                <w:tcW w:w="1200" w:type="dxa"/>
                <w:gridSpan w:val="2"/>
                <w:tcBorders>
                  <w:top w:val="nil"/>
                  <w:left w:val="nil"/>
                  <w:bottom w:val="nil"/>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85" w:author="7809196g" w:date="2017-02-24T15:43:00Z"/>
                <w:rFonts w:ascii="Arial" w:eastAsia="Times New Roman" w:hAnsi="Arial" w:cs="Arial"/>
                <w:color w:val="auto"/>
                <w:sz w:val="18"/>
                <w:szCs w:val="18"/>
                <w:lang w:eastAsia="fr-FR"/>
              </w:rPr>
            </w:pPr>
            <w:ins w:id="1986" w:author="7809196g" w:date="2017-02-24T15:43:00Z">
              <w:r w:rsidRPr="000B17C7">
                <w:rPr>
                  <w:rFonts w:ascii="Arial" w:eastAsia="Times New Roman" w:hAnsi="Arial" w:cs="Arial"/>
                  <w:color w:val="auto"/>
                  <w:sz w:val="18"/>
                  <w:szCs w:val="18"/>
                  <w:lang w:eastAsia="fr-FR"/>
                </w:rPr>
                <w:t>142</w:t>
              </w:r>
            </w:ins>
          </w:p>
        </w:tc>
        <w:tc>
          <w:tcPr>
            <w:tcW w:w="1276" w:type="dxa"/>
            <w:tcBorders>
              <w:top w:val="nil"/>
              <w:left w:val="nil"/>
              <w:bottom w:val="nil"/>
              <w:right w:val="single" w:sz="8" w:space="0" w:color="C6C6C6"/>
            </w:tcBorders>
            <w:shd w:val="clear" w:color="auto" w:fill="auto"/>
            <w:vAlign w:val="center"/>
            <w:hideMark/>
            <w:tcPrChange w:id="1987" w:author="7276693Z" w:date="2017-02-24T18:31:00Z">
              <w:tcPr>
                <w:tcW w:w="1260" w:type="dxa"/>
                <w:gridSpan w:val="2"/>
                <w:tcBorders>
                  <w:top w:val="nil"/>
                  <w:left w:val="nil"/>
                  <w:bottom w:val="nil"/>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88" w:author="7809196g" w:date="2017-02-24T15:43:00Z"/>
                <w:rFonts w:ascii="Arial" w:eastAsia="Times New Roman" w:hAnsi="Arial" w:cs="Arial"/>
                <w:color w:val="auto"/>
                <w:sz w:val="18"/>
                <w:szCs w:val="18"/>
                <w:lang w:eastAsia="fr-FR"/>
              </w:rPr>
            </w:pPr>
            <w:ins w:id="1989" w:author="7809196g" w:date="2017-02-24T15:43:00Z">
              <w:r w:rsidRPr="000B17C7">
                <w:rPr>
                  <w:rFonts w:ascii="Arial" w:eastAsia="Times New Roman" w:hAnsi="Arial" w:cs="Arial"/>
                  <w:color w:val="auto"/>
                  <w:sz w:val="18"/>
                  <w:szCs w:val="18"/>
                  <w:lang w:eastAsia="fr-FR"/>
                </w:rPr>
                <w:t>129</w:t>
              </w:r>
            </w:ins>
          </w:p>
        </w:tc>
        <w:tc>
          <w:tcPr>
            <w:tcW w:w="1934" w:type="dxa"/>
            <w:tcBorders>
              <w:top w:val="nil"/>
              <w:left w:val="nil"/>
              <w:bottom w:val="nil"/>
              <w:right w:val="single" w:sz="8" w:space="0" w:color="C6C6C6"/>
            </w:tcBorders>
            <w:shd w:val="clear" w:color="auto" w:fill="auto"/>
            <w:vAlign w:val="center"/>
            <w:hideMark/>
            <w:tcPrChange w:id="1990" w:author="7276693Z" w:date="2017-02-24T18:31:00Z">
              <w:tcPr>
                <w:tcW w:w="1260" w:type="dxa"/>
                <w:tcBorders>
                  <w:top w:val="nil"/>
                  <w:left w:val="nil"/>
                  <w:bottom w:val="nil"/>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91" w:author="7809196g" w:date="2017-02-24T15:43:00Z"/>
                <w:rFonts w:ascii="Arial" w:eastAsia="Times New Roman" w:hAnsi="Arial" w:cs="Arial"/>
                <w:color w:val="auto"/>
                <w:sz w:val="18"/>
                <w:szCs w:val="18"/>
                <w:lang w:eastAsia="fr-FR"/>
              </w:rPr>
            </w:pPr>
            <w:ins w:id="1992" w:author="7809196g" w:date="2017-02-24T15:43:00Z">
              <w:r w:rsidRPr="000B17C7">
                <w:rPr>
                  <w:rFonts w:ascii="Arial" w:eastAsia="Times New Roman" w:hAnsi="Arial" w:cs="Arial"/>
                  <w:color w:val="auto"/>
                  <w:sz w:val="18"/>
                  <w:szCs w:val="18"/>
                  <w:lang w:eastAsia="fr-FR"/>
                </w:rPr>
                <w:t>129</w:t>
              </w:r>
            </w:ins>
          </w:p>
        </w:tc>
      </w:tr>
      <w:tr w:rsidR="00CD7DA3" w:rsidRPr="000B17C7" w:rsidTr="00B01443">
        <w:trPr>
          <w:trHeight w:val="495"/>
          <w:ins w:id="1993" w:author="7809196g" w:date="2017-02-24T15:43:00Z"/>
          <w:trPrChange w:id="1994" w:author="7276693Z" w:date="2017-02-24T18:31:00Z">
            <w:trPr>
              <w:trHeight w:val="495"/>
            </w:trPr>
          </w:trPrChange>
        </w:trPr>
        <w:tc>
          <w:tcPr>
            <w:tcW w:w="1720" w:type="dxa"/>
            <w:tcBorders>
              <w:top w:val="nil"/>
              <w:left w:val="single" w:sz="8" w:space="0" w:color="C6C6C6"/>
              <w:bottom w:val="single" w:sz="8" w:space="0" w:color="C6C6C6"/>
              <w:right w:val="nil"/>
            </w:tcBorders>
            <w:shd w:val="clear" w:color="auto" w:fill="auto"/>
            <w:vAlign w:val="center"/>
            <w:hideMark/>
            <w:tcPrChange w:id="1995" w:author="7276693Z" w:date="2017-02-24T18:31:00Z">
              <w:tcPr>
                <w:tcW w:w="1720" w:type="dxa"/>
                <w:tcBorders>
                  <w:top w:val="nil"/>
                  <w:left w:val="single" w:sz="8" w:space="0" w:color="C6C6C6"/>
                  <w:bottom w:val="single" w:sz="8" w:space="0" w:color="C6C6C6"/>
                  <w:right w:val="nil"/>
                </w:tcBorders>
                <w:shd w:val="clear" w:color="auto" w:fill="auto"/>
                <w:vAlign w:val="center"/>
                <w:hideMark/>
              </w:tcPr>
            </w:tcPrChange>
          </w:tcPr>
          <w:p w:rsidR="00CD7DA3" w:rsidRPr="000B17C7" w:rsidRDefault="00CD7DA3" w:rsidP="00CD7DA3">
            <w:pPr>
              <w:spacing w:line="240" w:lineRule="auto"/>
              <w:jc w:val="center"/>
              <w:rPr>
                <w:ins w:id="1996" w:author="7809196g" w:date="2017-02-24T15:43:00Z"/>
                <w:rFonts w:ascii="Arial" w:eastAsia="Times New Roman" w:hAnsi="Arial" w:cs="Arial"/>
                <w:b/>
                <w:bCs/>
                <w:color w:val="auto"/>
                <w:sz w:val="18"/>
                <w:szCs w:val="18"/>
                <w:lang w:eastAsia="fr-FR"/>
              </w:rPr>
            </w:pPr>
            <w:ins w:id="1997" w:author="7809196g" w:date="2017-02-24T15:43:00Z">
              <w:r w:rsidRPr="000B17C7">
                <w:rPr>
                  <w:rFonts w:ascii="Arial" w:eastAsia="Times New Roman" w:hAnsi="Arial" w:cs="Arial"/>
                  <w:b/>
                  <w:bCs/>
                  <w:color w:val="auto"/>
                  <w:sz w:val="18"/>
                  <w:szCs w:val="18"/>
                  <w:lang w:eastAsia="fr-FR"/>
                </w:rPr>
                <w:t> </w:t>
              </w:r>
            </w:ins>
          </w:p>
        </w:tc>
        <w:tc>
          <w:tcPr>
            <w:tcW w:w="3682" w:type="dxa"/>
            <w:tcBorders>
              <w:top w:val="single" w:sz="8" w:space="0" w:color="FF0000"/>
              <w:left w:val="single" w:sz="8" w:space="0" w:color="FF0000"/>
              <w:bottom w:val="single" w:sz="8" w:space="0" w:color="FF0000"/>
              <w:right w:val="single" w:sz="8" w:space="0" w:color="C6C6C6"/>
            </w:tcBorders>
            <w:shd w:val="clear" w:color="auto" w:fill="auto"/>
            <w:vAlign w:val="center"/>
            <w:hideMark/>
            <w:tcPrChange w:id="1998" w:author="7276693Z" w:date="2017-02-24T18:31:00Z">
              <w:tcPr>
                <w:tcW w:w="4240" w:type="dxa"/>
                <w:gridSpan w:val="2"/>
                <w:tcBorders>
                  <w:top w:val="single" w:sz="8" w:space="0" w:color="FF0000"/>
                  <w:left w:val="single" w:sz="8" w:space="0" w:color="FF0000"/>
                  <w:bottom w:val="single" w:sz="8" w:space="0" w:color="FF0000"/>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1999" w:author="7809196g" w:date="2017-02-24T15:43:00Z"/>
                <w:rFonts w:ascii="Arial" w:eastAsia="Times New Roman" w:hAnsi="Arial" w:cs="Arial"/>
                <w:color w:val="auto"/>
                <w:sz w:val="18"/>
                <w:szCs w:val="18"/>
                <w:lang w:eastAsia="fr-FR"/>
              </w:rPr>
            </w:pPr>
            <w:ins w:id="2000" w:author="7809196g" w:date="2017-02-24T15:43:00Z">
              <w:r w:rsidRPr="000B17C7">
                <w:rPr>
                  <w:rFonts w:ascii="Arial" w:eastAsia="Times New Roman" w:hAnsi="Arial" w:cs="Arial"/>
                  <w:color w:val="auto"/>
                  <w:sz w:val="18"/>
                  <w:szCs w:val="18"/>
                  <w:lang w:eastAsia="fr-FR"/>
                </w:rPr>
                <w:t>Transporteurs – Prestation de base et Transmanche</w:t>
              </w:r>
            </w:ins>
          </w:p>
        </w:tc>
        <w:tc>
          <w:tcPr>
            <w:tcW w:w="1276" w:type="dxa"/>
            <w:tcBorders>
              <w:top w:val="single" w:sz="8" w:space="0" w:color="FF0000"/>
              <w:left w:val="nil"/>
              <w:bottom w:val="single" w:sz="8" w:space="0" w:color="FF0000"/>
              <w:right w:val="single" w:sz="8" w:space="0" w:color="C6C6C6"/>
            </w:tcBorders>
            <w:shd w:val="clear" w:color="auto" w:fill="auto"/>
            <w:vAlign w:val="center"/>
            <w:hideMark/>
            <w:tcPrChange w:id="2001" w:author="7276693Z" w:date="2017-02-24T18:31:00Z">
              <w:tcPr>
                <w:tcW w:w="1200" w:type="dxa"/>
                <w:gridSpan w:val="2"/>
                <w:tcBorders>
                  <w:top w:val="single" w:sz="8" w:space="0" w:color="FF0000"/>
                  <w:left w:val="nil"/>
                  <w:bottom w:val="single" w:sz="8" w:space="0" w:color="FF0000"/>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02" w:author="7809196g" w:date="2017-02-24T15:43:00Z"/>
                <w:rFonts w:ascii="Arial" w:eastAsia="Times New Roman" w:hAnsi="Arial" w:cs="Arial"/>
                <w:color w:val="auto"/>
                <w:sz w:val="18"/>
                <w:szCs w:val="18"/>
                <w:lang w:eastAsia="fr-FR"/>
              </w:rPr>
            </w:pPr>
            <w:ins w:id="2003" w:author="7809196g" w:date="2017-02-24T15:43:00Z">
              <w:r w:rsidRPr="000B17C7">
                <w:rPr>
                  <w:rFonts w:ascii="Arial" w:eastAsia="Times New Roman" w:hAnsi="Arial" w:cs="Arial"/>
                  <w:color w:val="auto"/>
                  <w:sz w:val="18"/>
                  <w:szCs w:val="18"/>
                  <w:lang w:eastAsia="fr-FR"/>
                </w:rPr>
                <w:t>801</w:t>
              </w:r>
            </w:ins>
          </w:p>
        </w:tc>
        <w:tc>
          <w:tcPr>
            <w:tcW w:w="992" w:type="dxa"/>
            <w:tcBorders>
              <w:top w:val="single" w:sz="8" w:space="0" w:color="FF0000"/>
              <w:left w:val="nil"/>
              <w:bottom w:val="single" w:sz="8" w:space="0" w:color="FF0000"/>
              <w:right w:val="single" w:sz="8" w:space="0" w:color="C6C6C6"/>
            </w:tcBorders>
            <w:shd w:val="clear" w:color="auto" w:fill="auto"/>
            <w:vAlign w:val="center"/>
            <w:hideMark/>
            <w:tcPrChange w:id="2004" w:author="7276693Z" w:date="2017-02-24T18:31:00Z">
              <w:tcPr>
                <w:tcW w:w="1200" w:type="dxa"/>
                <w:gridSpan w:val="2"/>
                <w:tcBorders>
                  <w:top w:val="single" w:sz="8" w:space="0" w:color="FF0000"/>
                  <w:left w:val="nil"/>
                  <w:bottom w:val="single" w:sz="8" w:space="0" w:color="FF0000"/>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05" w:author="7809196g" w:date="2017-02-24T15:43:00Z"/>
                <w:rFonts w:ascii="Arial" w:eastAsia="Times New Roman" w:hAnsi="Arial" w:cs="Arial"/>
                <w:color w:val="auto"/>
                <w:sz w:val="18"/>
                <w:szCs w:val="18"/>
                <w:lang w:eastAsia="fr-FR"/>
              </w:rPr>
            </w:pPr>
            <w:ins w:id="2006" w:author="7809196g" w:date="2017-02-24T15:43:00Z">
              <w:r w:rsidRPr="000B17C7">
                <w:rPr>
                  <w:rFonts w:ascii="Arial" w:eastAsia="Times New Roman" w:hAnsi="Arial" w:cs="Arial"/>
                  <w:color w:val="auto"/>
                  <w:sz w:val="18"/>
                  <w:szCs w:val="18"/>
                  <w:lang w:eastAsia="fr-FR"/>
                </w:rPr>
                <w:t>776</w:t>
              </w:r>
            </w:ins>
          </w:p>
        </w:tc>
        <w:tc>
          <w:tcPr>
            <w:tcW w:w="1276" w:type="dxa"/>
            <w:tcBorders>
              <w:top w:val="single" w:sz="8" w:space="0" w:color="FF0000"/>
              <w:left w:val="nil"/>
              <w:bottom w:val="single" w:sz="8" w:space="0" w:color="FF0000"/>
              <w:right w:val="single" w:sz="8" w:space="0" w:color="C6C6C6"/>
            </w:tcBorders>
            <w:shd w:val="clear" w:color="auto" w:fill="auto"/>
            <w:vAlign w:val="center"/>
            <w:hideMark/>
            <w:tcPrChange w:id="2007" w:author="7276693Z" w:date="2017-02-24T18:31:00Z">
              <w:tcPr>
                <w:tcW w:w="1260" w:type="dxa"/>
                <w:gridSpan w:val="2"/>
                <w:tcBorders>
                  <w:top w:val="single" w:sz="8" w:space="0" w:color="FF0000"/>
                  <w:left w:val="nil"/>
                  <w:bottom w:val="single" w:sz="8" w:space="0" w:color="FF0000"/>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08" w:author="7809196g" w:date="2017-02-24T15:43:00Z"/>
                <w:rFonts w:ascii="Arial" w:eastAsia="Times New Roman" w:hAnsi="Arial" w:cs="Arial"/>
                <w:color w:val="auto"/>
                <w:sz w:val="18"/>
                <w:szCs w:val="18"/>
                <w:lang w:eastAsia="fr-FR"/>
              </w:rPr>
            </w:pPr>
            <w:ins w:id="2009" w:author="7809196g" w:date="2017-02-24T15:43:00Z">
              <w:r w:rsidRPr="000B17C7">
                <w:rPr>
                  <w:rFonts w:ascii="Arial" w:eastAsia="Times New Roman" w:hAnsi="Arial" w:cs="Arial"/>
                  <w:color w:val="auto"/>
                  <w:sz w:val="18"/>
                  <w:szCs w:val="18"/>
                  <w:lang w:eastAsia="fr-FR"/>
                </w:rPr>
                <w:t>783</w:t>
              </w:r>
            </w:ins>
          </w:p>
        </w:tc>
        <w:tc>
          <w:tcPr>
            <w:tcW w:w="1934" w:type="dxa"/>
            <w:tcBorders>
              <w:top w:val="single" w:sz="8" w:space="0" w:color="FF0000"/>
              <w:left w:val="nil"/>
              <w:bottom w:val="single" w:sz="8" w:space="0" w:color="FF0000"/>
              <w:right w:val="single" w:sz="8" w:space="0" w:color="FF0000"/>
            </w:tcBorders>
            <w:shd w:val="clear" w:color="auto" w:fill="auto"/>
            <w:vAlign w:val="center"/>
            <w:hideMark/>
            <w:tcPrChange w:id="2010" w:author="7276693Z" w:date="2017-02-24T18:31:00Z">
              <w:tcPr>
                <w:tcW w:w="1260" w:type="dxa"/>
                <w:tcBorders>
                  <w:top w:val="single" w:sz="8" w:space="0" w:color="FF0000"/>
                  <w:left w:val="nil"/>
                  <w:bottom w:val="single" w:sz="8" w:space="0" w:color="FF0000"/>
                  <w:right w:val="single" w:sz="8" w:space="0" w:color="FF0000"/>
                </w:tcBorders>
                <w:shd w:val="clear" w:color="auto" w:fill="auto"/>
                <w:vAlign w:val="center"/>
                <w:hideMark/>
              </w:tcPr>
            </w:tcPrChange>
          </w:tcPr>
          <w:p w:rsidR="00CD7DA3" w:rsidRPr="000B17C7" w:rsidRDefault="00CD7DA3" w:rsidP="00CD7DA3">
            <w:pPr>
              <w:spacing w:line="240" w:lineRule="auto"/>
              <w:jc w:val="center"/>
              <w:rPr>
                <w:ins w:id="2011" w:author="7809196g" w:date="2017-02-24T15:43:00Z"/>
                <w:rFonts w:ascii="Arial" w:eastAsia="Times New Roman" w:hAnsi="Arial" w:cs="Arial"/>
                <w:color w:val="auto"/>
                <w:sz w:val="18"/>
                <w:szCs w:val="18"/>
                <w:lang w:eastAsia="fr-FR"/>
              </w:rPr>
            </w:pPr>
            <w:ins w:id="2012" w:author="7809196g" w:date="2017-02-24T15:43:00Z">
              <w:r w:rsidRPr="000B17C7">
                <w:rPr>
                  <w:rFonts w:ascii="Arial" w:eastAsia="Times New Roman" w:hAnsi="Arial" w:cs="Arial"/>
                  <w:color w:val="auto"/>
                  <w:sz w:val="18"/>
                  <w:szCs w:val="18"/>
                  <w:lang w:eastAsia="fr-FR"/>
                </w:rPr>
                <w:t>775</w:t>
              </w:r>
            </w:ins>
          </w:p>
        </w:tc>
      </w:tr>
      <w:tr w:rsidR="00CD7DA3" w:rsidRPr="000B17C7" w:rsidTr="00B01443">
        <w:trPr>
          <w:trHeight w:val="315"/>
          <w:ins w:id="2013" w:author="7809196g" w:date="2017-02-24T15:43:00Z"/>
          <w:trPrChange w:id="2014" w:author="7276693Z" w:date="2017-02-24T18:31:00Z">
            <w:trPr>
              <w:trHeight w:val="315"/>
            </w:trPr>
          </w:trPrChange>
        </w:trPr>
        <w:tc>
          <w:tcPr>
            <w:tcW w:w="5402" w:type="dxa"/>
            <w:gridSpan w:val="2"/>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Change w:id="2015" w:author="7276693Z" w:date="2017-02-24T18:31:00Z">
              <w:tcPr>
                <w:tcW w:w="5960" w:type="dxa"/>
                <w:gridSpan w:val="3"/>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rPr>
                <w:ins w:id="2016" w:author="7809196g" w:date="2017-02-24T15:43:00Z"/>
                <w:rFonts w:ascii="Arial" w:eastAsia="Times New Roman" w:hAnsi="Arial" w:cs="Arial"/>
                <w:b/>
                <w:bCs/>
                <w:color w:val="auto"/>
                <w:sz w:val="18"/>
                <w:szCs w:val="18"/>
                <w:lang w:eastAsia="fr-FR"/>
              </w:rPr>
            </w:pPr>
            <w:ins w:id="2017" w:author="7809196g" w:date="2017-02-24T15:43:00Z">
              <w:r w:rsidRPr="000B17C7">
                <w:rPr>
                  <w:rFonts w:ascii="Arial" w:eastAsia="Times New Roman" w:hAnsi="Arial" w:cs="Arial"/>
                  <w:b/>
                  <w:bCs/>
                  <w:color w:val="auto"/>
                  <w:sz w:val="18"/>
                  <w:szCs w:val="18"/>
                  <w:lang w:eastAsia="fr-FR"/>
                </w:rPr>
                <w:t>Total Chiffres d’affaires (Var N / N-1)</w:t>
              </w:r>
            </w:ins>
          </w:p>
        </w:tc>
        <w:tc>
          <w:tcPr>
            <w:tcW w:w="1276" w:type="dxa"/>
            <w:tcBorders>
              <w:top w:val="nil"/>
              <w:left w:val="nil"/>
              <w:bottom w:val="single" w:sz="8" w:space="0" w:color="C6C6C6"/>
              <w:right w:val="single" w:sz="8" w:space="0" w:color="C6C6C6"/>
            </w:tcBorders>
            <w:shd w:val="clear" w:color="000000" w:fill="BAF9FF"/>
            <w:vAlign w:val="center"/>
            <w:hideMark/>
            <w:tcPrChange w:id="2018"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19" w:author="7809196g" w:date="2017-02-24T15:43:00Z"/>
                <w:rFonts w:ascii="Arial" w:eastAsia="Times New Roman" w:hAnsi="Arial" w:cs="Arial"/>
                <w:b/>
                <w:bCs/>
                <w:color w:val="auto"/>
                <w:sz w:val="18"/>
                <w:szCs w:val="18"/>
                <w:lang w:eastAsia="fr-FR"/>
              </w:rPr>
            </w:pPr>
            <w:ins w:id="2020" w:author="7809196g" w:date="2017-02-24T15:43:00Z">
              <w:r w:rsidRPr="000B17C7">
                <w:rPr>
                  <w:rFonts w:ascii="Arial" w:eastAsia="Times New Roman" w:hAnsi="Arial" w:cs="Arial"/>
                  <w:b/>
                  <w:bCs/>
                  <w:color w:val="auto"/>
                  <w:sz w:val="18"/>
                  <w:szCs w:val="18"/>
                  <w:lang w:eastAsia="fr-FR"/>
                </w:rPr>
                <w:t>1117</w:t>
              </w:r>
            </w:ins>
          </w:p>
        </w:tc>
        <w:tc>
          <w:tcPr>
            <w:tcW w:w="992" w:type="dxa"/>
            <w:tcBorders>
              <w:top w:val="nil"/>
              <w:left w:val="nil"/>
              <w:bottom w:val="single" w:sz="8" w:space="0" w:color="C6C6C6"/>
              <w:right w:val="single" w:sz="8" w:space="0" w:color="C6C6C6"/>
            </w:tcBorders>
            <w:shd w:val="clear" w:color="000000" w:fill="BAF9FF"/>
            <w:vAlign w:val="center"/>
            <w:hideMark/>
            <w:tcPrChange w:id="2021"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22" w:author="7809196g" w:date="2017-02-24T15:43:00Z"/>
                <w:rFonts w:ascii="Arial" w:eastAsia="Times New Roman" w:hAnsi="Arial" w:cs="Arial"/>
                <w:b/>
                <w:bCs/>
                <w:color w:val="auto"/>
                <w:sz w:val="18"/>
                <w:szCs w:val="18"/>
                <w:lang w:eastAsia="fr-FR"/>
              </w:rPr>
            </w:pPr>
            <w:ins w:id="2023" w:author="7809196g" w:date="2017-02-24T15:43:00Z">
              <w:r w:rsidRPr="000B17C7">
                <w:rPr>
                  <w:rFonts w:ascii="Arial" w:eastAsia="Times New Roman" w:hAnsi="Arial" w:cs="Arial"/>
                  <w:b/>
                  <w:bCs/>
                  <w:color w:val="auto"/>
                  <w:sz w:val="18"/>
                  <w:szCs w:val="18"/>
                  <w:lang w:eastAsia="fr-FR"/>
                </w:rPr>
                <w:t>1099</w:t>
              </w:r>
            </w:ins>
          </w:p>
        </w:tc>
        <w:tc>
          <w:tcPr>
            <w:tcW w:w="1276" w:type="dxa"/>
            <w:tcBorders>
              <w:top w:val="nil"/>
              <w:left w:val="nil"/>
              <w:bottom w:val="single" w:sz="8" w:space="0" w:color="C6C6C6"/>
              <w:right w:val="single" w:sz="8" w:space="0" w:color="C6C6C6"/>
            </w:tcBorders>
            <w:shd w:val="clear" w:color="000000" w:fill="BAF9FF"/>
            <w:vAlign w:val="center"/>
            <w:hideMark/>
            <w:tcPrChange w:id="2024" w:author="7276693Z" w:date="2017-02-24T18:31:00Z">
              <w:tcPr>
                <w:tcW w:w="126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25" w:author="7809196g" w:date="2017-02-24T15:43:00Z"/>
                <w:rFonts w:ascii="Arial" w:eastAsia="Times New Roman" w:hAnsi="Arial" w:cs="Arial"/>
                <w:b/>
                <w:bCs/>
                <w:color w:val="auto"/>
                <w:sz w:val="18"/>
                <w:szCs w:val="18"/>
                <w:lang w:eastAsia="fr-FR"/>
              </w:rPr>
            </w:pPr>
            <w:ins w:id="2026" w:author="7809196g" w:date="2017-02-24T15:43:00Z">
              <w:r w:rsidRPr="000B17C7">
                <w:rPr>
                  <w:rFonts w:ascii="Arial" w:eastAsia="Times New Roman" w:hAnsi="Arial" w:cs="Arial"/>
                  <w:b/>
                  <w:bCs/>
                  <w:color w:val="auto"/>
                  <w:sz w:val="18"/>
                  <w:szCs w:val="18"/>
                  <w:lang w:eastAsia="fr-FR"/>
                </w:rPr>
                <w:t>1108</w:t>
              </w:r>
            </w:ins>
          </w:p>
        </w:tc>
        <w:tc>
          <w:tcPr>
            <w:tcW w:w="1934" w:type="dxa"/>
            <w:tcBorders>
              <w:top w:val="nil"/>
              <w:left w:val="nil"/>
              <w:bottom w:val="single" w:sz="8" w:space="0" w:color="C6C6C6"/>
              <w:right w:val="single" w:sz="8" w:space="0" w:color="C6C6C6"/>
            </w:tcBorders>
            <w:shd w:val="clear" w:color="000000" w:fill="BAF9FF"/>
            <w:vAlign w:val="center"/>
            <w:hideMark/>
            <w:tcPrChange w:id="2027" w:author="7276693Z" w:date="2017-02-24T18:31:00Z">
              <w:tcPr>
                <w:tcW w:w="1260" w:type="dxa"/>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28" w:author="7809196g" w:date="2017-02-24T15:43:00Z"/>
                <w:rFonts w:ascii="Arial" w:eastAsia="Times New Roman" w:hAnsi="Arial" w:cs="Arial"/>
                <w:b/>
                <w:bCs/>
                <w:color w:val="auto"/>
                <w:sz w:val="18"/>
                <w:szCs w:val="18"/>
                <w:lang w:eastAsia="fr-FR"/>
              </w:rPr>
            </w:pPr>
            <w:ins w:id="2029" w:author="7809196g" w:date="2017-02-24T15:43:00Z">
              <w:r w:rsidRPr="000B17C7">
                <w:rPr>
                  <w:rFonts w:ascii="Arial" w:eastAsia="Times New Roman" w:hAnsi="Arial" w:cs="Arial"/>
                  <w:b/>
                  <w:bCs/>
                  <w:color w:val="auto"/>
                  <w:sz w:val="18"/>
                  <w:szCs w:val="18"/>
                  <w:lang w:eastAsia="fr-FR"/>
                </w:rPr>
                <w:t>1100</w:t>
              </w:r>
            </w:ins>
          </w:p>
        </w:tc>
      </w:tr>
      <w:tr w:rsidR="00CD7DA3" w:rsidRPr="000B17C7" w:rsidTr="00B01443">
        <w:trPr>
          <w:trHeight w:val="315"/>
          <w:ins w:id="2030" w:author="7809196g" w:date="2017-02-24T15:43:00Z"/>
          <w:trPrChange w:id="2031" w:author="7276693Z" w:date="2017-02-24T18:31:00Z">
            <w:trPr>
              <w:trHeight w:val="315"/>
            </w:trPr>
          </w:trPrChange>
        </w:trPr>
        <w:tc>
          <w:tcPr>
            <w:tcW w:w="5402" w:type="dxa"/>
            <w:gridSpan w:val="2"/>
            <w:vMerge/>
            <w:tcBorders>
              <w:top w:val="single" w:sz="8" w:space="0" w:color="C6C6C6"/>
              <w:left w:val="single" w:sz="8" w:space="0" w:color="C6C6C6"/>
              <w:bottom w:val="single" w:sz="8" w:space="0" w:color="C6C6C6"/>
              <w:right w:val="single" w:sz="8" w:space="0" w:color="C6C6C6"/>
            </w:tcBorders>
            <w:vAlign w:val="center"/>
            <w:hideMark/>
            <w:tcPrChange w:id="2032" w:author="7276693Z" w:date="2017-02-24T18:31:00Z">
              <w:tcPr>
                <w:tcW w:w="5960" w:type="dxa"/>
                <w:gridSpan w:val="3"/>
                <w:vMerge/>
                <w:tcBorders>
                  <w:top w:val="single" w:sz="8" w:space="0" w:color="C6C6C6"/>
                  <w:left w:val="single" w:sz="8" w:space="0" w:color="C6C6C6"/>
                  <w:bottom w:val="single" w:sz="8" w:space="0" w:color="C6C6C6"/>
                  <w:right w:val="single" w:sz="8" w:space="0" w:color="C6C6C6"/>
                </w:tcBorders>
                <w:vAlign w:val="center"/>
                <w:hideMark/>
              </w:tcPr>
            </w:tcPrChange>
          </w:tcPr>
          <w:p w:rsidR="00CD7DA3" w:rsidRPr="000B17C7" w:rsidRDefault="00CD7DA3" w:rsidP="00CD7DA3">
            <w:pPr>
              <w:spacing w:line="240" w:lineRule="auto"/>
              <w:rPr>
                <w:ins w:id="2033" w:author="7809196g" w:date="2017-02-24T15:43:00Z"/>
                <w:rFonts w:ascii="Arial" w:eastAsia="Times New Roman" w:hAnsi="Arial" w:cs="Arial"/>
                <w:b/>
                <w:bCs/>
                <w:color w:val="auto"/>
                <w:sz w:val="18"/>
                <w:szCs w:val="18"/>
                <w:lang w:eastAsia="fr-FR"/>
              </w:rPr>
            </w:pPr>
          </w:p>
        </w:tc>
        <w:tc>
          <w:tcPr>
            <w:tcW w:w="1276" w:type="dxa"/>
            <w:tcBorders>
              <w:top w:val="nil"/>
              <w:left w:val="nil"/>
              <w:bottom w:val="single" w:sz="8" w:space="0" w:color="C6C6C6"/>
              <w:right w:val="single" w:sz="8" w:space="0" w:color="C6C6C6"/>
            </w:tcBorders>
            <w:shd w:val="clear" w:color="000000" w:fill="BAF9FF"/>
            <w:vAlign w:val="center"/>
            <w:hideMark/>
            <w:tcPrChange w:id="2034"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35" w:author="7809196g" w:date="2017-02-24T15:43:00Z"/>
                <w:rFonts w:ascii="Arial" w:eastAsia="Times New Roman" w:hAnsi="Arial" w:cs="Arial"/>
                <w:b/>
                <w:bCs/>
                <w:color w:val="auto"/>
                <w:sz w:val="18"/>
                <w:szCs w:val="18"/>
                <w:lang w:eastAsia="fr-FR"/>
              </w:rPr>
            </w:pPr>
            <w:ins w:id="2036" w:author="7809196g" w:date="2017-02-24T15:43:00Z">
              <w:r w:rsidRPr="000B17C7">
                <w:rPr>
                  <w:rFonts w:ascii="Arial" w:eastAsia="Times New Roman" w:hAnsi="Arial" w:cs="Arial"/>
                  <w:b/>
                  <w:bCs/>
                  <w:color w:val="auto"/>
                  <w:sz w:val="18"/>
                  <w:szCs w:val="18"/>
                  <w:lang w:eastAsia="fr-FR"/>
                </w:rPr>
                <w:t> </w:t>
              </w:r>
            </w:ins>
          </w:p>
        </w:tc>
        <w:tc>
          <w:tcPr>
            <w:tcW w:w="992" w:type="dxa"/>
            <w:tcBorders>
              <w:top w:val="nil"/>
              <w:left w:val="nil"/>
              <w:bottom w:val="single" w:sz="8" w:space="0" w:color="C6C6C6"/>
              <w:right w:val="single" w:sz="8" w:space="0" w:color="C6C6C6"/>
            </w:tcBorders>
            <w:shd w:val="clear" w:color="000000" w:fill="BAF9FF"/>
            <w:vAlign w:val="center"/>
            <w:hideMark/>
            <w:tcPrChange w:id="2037"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38" w:author="7809196g" w:date="2017-02-24T15:43:00Z"/>
                <w:rFonts w:ascii="Arial" w:eastAsia="Times New Roman" w:hAnsi="Arial" w:cs="Arial"/>
                <w:b/>
                <w:bCs/>
                <w:color w:val="auto"/>
                <w:sz w:val="18"/>
                <w:szCs w:val="18"/>
                <w:lang w:eastAsia="fr-FR"/>
              </w:rPr>
            </w:pPr>
            <w:ins w:id="2039" w:author="7809196g" w:date="2017-02-24T15:43:00Z">
              <w:r w:rsidRPr="000B17C7">
                <w:rPr>
                  <w:rFonts w:ascii="Arial" w:eastAsia="Times New Roman" w:hAnsi="Arial" w:cs="Arial"/>
                  <w:b/>
                  <w:bCs/>
                  <w:color w:val="auto"/>
                  <w:sz w:val="18"/>
                  <w:szCs w:val="18"/>
                  <w:lang w:eastAsia="fr-FR"/>
                </w:rPr>
                <w:t>-1,61%</w:t>
              </w:r>
            </w:ins>
          </w:p>
        </w:tc>
        <w:tc>
          <w:tcPr>
            <w:tcW w:w="1276" w:type="dxa"/>
            <w:tcBorders>
              <w:top w:val="nil"/>
              <w:left w:val="nil"/>
              <w:bottom w:val="single" w:sz="8" w:space="0" w:color="C6C6C6"/>
              <w:right w:val="single" w:sz="8" w:space="0" w:color="C6C6C6"/>
            </w:tcBorders>
            <w:shd w:val="clear" w:color="000000" w:fill="BAF9FF"/>
            <w:vAlign w:val="center"/>
            <w:hideMark/>
            <w:tcPrChange w:id="2040" w:author="7276693Z" w:date="2017-02-24T18:31:00Z">
              <w:tcPr>
                <w:tcW w:w="126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41" w:author="7809196g" w:date="2017-02-24T15:43:00Z"/>
                <w:rFonts w:ascii="Arial" w:eastAsia="Times New Roman" w:hAnsi="Arial" w:cs="Arial"/>
                <w:b/>
                <w:bCs/>
                <w:color w:val="auto"/>
                <w:sz w:val="18"/>
                <w:szCs w:val="18"/>
                <w:lang w:eastAsia="fr-FR"/>
              </w:rPr>
            </w:pPr>
            <w:ins w:id="2042" w:author="7809196g" w:date="2017-02-24T15:43:00Z">
              <w:r w:rsidRPr="000B17C7">
                <w:rPr>
                  <w:rFonts w:ascii="Arial" w:eastAsia="Times New Roman" w:hAnsi="Arial" w:cs="Arial"/>
                  <w:b/>
                  <w:bCs/>
                  <w:color w:val="auto"/>
                  <w:sz w:val="18"/>
                  <w:szCs w:val="18"/>
                  <w:lang w:eastAsia="fr-FR"/>
                </w:rPr>
                <w:t>0,78%</w:t>
              </w:r>
            </w:ins>
          </w:p>
        </w:tc>
        <w:tc>
          <w:tcPr>
            <w:tcW w:w="1934" w:type="dxa"/>
            <w:tcBorders>
              <w:top w:val="nil"/>
              <w:left w:val="nil"/>
              <w:bottom w:val="single" w:sz="8" w:space="0" w:color="C6C6C6"/>
              <w:right w:val="single" w:sz="8" w:space="0" w:color="C6C6C6"/>
            </w:tcBorders>
            <w:shd w:val="clear" w:color="000000" w:fill="BAF9FF"/>
            <w:vAlign w:val="center"/>
            <w:hideMark/>
            <w:tcPrChange w:id="2043" w:author="7276693Z" w:date="2017-02-24T18:31:00Z">
              <w:tcPr>
                <w:tcW w:w="1260" w:type="dxa"/>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044" w:author="7809196g" w:date="2017-02-24T15:43:00Z"/>
                <w:rFonts w:ascii="Arial" w:eastAsia="Times New Roman" w:hAnsi="Arial" w:cs="Arial"/>
                <w:b/>
                <w:bCs/>
                <w:color w:val="auto"/>
                <w:sz w:val="18"/>
                <w:szCs w:val="18"/>
                <w:lang w:eastAsia="fr-FR"/>
              </w:rPr>
            </w:pPr>
            <w:ins w:id="2045" w:author="7809196g" w:date="2017-02-24T15:43:00Z">
              <w:r w:rsidRPr="000B17C7">
                <w:rPr>
                  <w:rFonts w:ascii="Arial" w:eastAsia="Times New Roman" w:hAnsi="Arial" w:cs="Arial"/>
                  <w:b/>
                  <w:bCs/>
                  <w:color w:val="auto"/>
                  <w:sz w:val="18"/>
                  <w:szCs w:val="18"/>
                  <w:lang w:eastAsia="fr-FR"/>
                </w:rPr>
                <w:t>0,09%</w:t>
              </w:r>
            </w:ins>
          </w:p>
        </w:tc>
      </w:tr>
      <w:tr w:rsidR="00CD7DA3" w:rsidRPr="000B17C7" w:rsidTr="00B01443">
        <w:trPr>
          <w:trHeight w:val="315"/>
          <w:ins w:id="2046" w:author="7809196g" w:date="2017-02-24T15:43:00Z"/>
          <w:trPrChange w:id="2047"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048"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49" w:author="7809196g" w:date="2017-02-24T15:43:00Z"/>
                <w:rFonts w:ascii="Arial" w:eastAsia="Times New Roman" w:hAnsi="Arial" w:cs="Arial"/>
                <w:b/>
                <w:bCs/>
                <w:color w:val="auto"/>
                <w:sz w:val="18"/>
                <w:szCs w:val="18"/>
                <w:lang w:eastAsia="fr-FR"/>
              </w:rPr>
            </w:pPr>
            <w:ins w:id="2050" w:author="7809196g" w:date="2017-02-24T15:43:00Z">
              <w:r w:rsidRPr="000B17C7">
                <w:rPr>
                  <w:rFonts w:ascii="Arial" w:eastAsia="Times New Roman" w:hAnsi="Arial" w:cs="Arial"/>
                  <w:b/>
                  <w:bCs/>
                  <w:color w:val="auto"/>
                  <w:sz w:val="18"/>
                  <w:szCs w:val="18"/>
                  <w:lang w:eastAsia="fr-FR"/>
                </w:rPr>
                <w:t>OPEX</w:t>
              </w:r>
            </w:ins>
          </w:p>
        </w:tc>
        <w:tc>
          <w:tcPr>
            <w:tcW w:w="3682" w:type="dxa"/>
            <w:tcBorders>
              <w:top w:val="nil"/>
              <w:left w:val="nil"/>
              <w:bottom w:val="single" w:sz="8" w:space="0" w:color="C6C6C6"/>
              <w:right w:val="single" w:sz="8" w:space="0" w:color="C6C6C6"/>
            </w:tcBorders>
            <w:shd w:val="clear" w:color="auto" w:fill="auto"/>
            <w:vAlign w:val="center"/>
            <w:hideMark/>
            <w:tcPrChange w:id="2051"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52" w:author="7809196g" w:date="2017-02-24T15:43:00Z"/>
                <w:rFonts w:ascii="Arial" w:eastAsia="Times New Roman" w:hAnsi="Arial" w:cs="Arial"/>
                <w:color w:val="auto"/>
                <w:sz w:val="18"/>
                <w:szCs w:val="18"/>
                <w:lang w:eastAsia="fr-FR"/>
              </w:rPr>
            </w:pPr>
            <w:ins w:id="2053" w:author="7809196g" w:date="2017-02-24T15:43:00Z">
              <w:r w:rsidRPr="000B17C7">
                <w:rPr>
                  <w:rFonts w:ascii="Arial" w:eastAsia="Times New Roman" w:hAnsi="Arial" w:cs="Arial"/>
                  <w:color w:val="auto"/>
                  <w:sz w:val="18"/>
                  <w:szCs w:val="18"/>
                  <w:lang w:eastAsia="fr-FR"/>
                </w:rPr>
                <w:t>Service de gare</w:t>
              </w:r>
            </w:ins>
          </w:p>
        </w:tc>
        <w:tc>
          <w:tcPr>
            <w:tcW w:w="1276" w:type="dxa"/>
            <w:tcBorders>
              <w:top w:val="nil"/>
              <w:left w:val="nil"/>
              <w:bottom w:val="single" w:sz="8" w:space="0" w:color="C6C6C6"/>
              <w:right w:val="single" w:sz="8" w:space="0" w:color="C6C6C6"/>
            </w:tcBorders>
            <w:shd w:val="clear" w:color="auto" w:fill="auto"/>
            <w:vAlign w:val="center"/>
            <w:hideMark/>
            <w:tcPrChange w:id="2054"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55" w:author="7809196g" w:date="2017-02-24T15:43:00Z"/>
                <w:rFonts w:ascii="Arial" w:eastAsia="Times New Roman" w:hAnsi="Arial" w:cs="Arial"/>
                <w:color w:val="auto"/>
                <w:sz w:val="18"/>
                <w:szCs w:val="18"/>
                <w:lang w:eastAsia="fr-FR"/>
              </w:rPr>
            </w:pPr>
            <w:ins w:id="2056" w:author="7809196g" w:date="2017-02-24T15:43:00Z">
              <w:r w:rsidRPr="000B17C7">
                <w:rPr>
                  <w:rFonts w:ascii="Arial" w:eastAsia="Times New Roman" w:hAnsi="Arial" w:cs="Arial"/>
                  <w:color w:val="auto"/>
                  <w:sz w:val="18"/>
                  <w:szCs w:val="18"/>
                  <w:lang w:eastAsia="fr-FR"/>
                </w:rPr>
                <w:t>-272</w:t>
              </w:r>
            </w:ins>
          </w:p>
        </w:tc>
        <w:tc>
          <w:tcPr>
            <w:tcW w:w="992" w:type="dxa"/>
            <w:tcBorders>
              <w:top w:val="nil"/>
              <w:left w:val="nil"/>
              <w:bottom w:val="single" w:sz="8" w:space="0" w:color="C6C6C6"/>
              <w:right w:val="single" w:sz="8" w:space="0" w:color="C6C6C6"/>
            </w:tcBorders>
            <w:shd w:val="clear" w:color="auto" w:fill="auto"/>
            <w:vAlign w:val="center"/>
            <w:hideMark/>
            <w:tcPrChange w:id="205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58" w:author="7809196g" w:date="2017-02-24T15:43:00Z"/>
                <w:rFonts w:ascii="Arial" w:eastAsia="Times New Roman" w:hAnsi="Arial" w:cs="Arial"/>
                <w:color w:val="auto"/>
                <w:sz w:val="18"/>
                <w:szCs w:val="18"/>
                <w:lang w:eastAsia="fr-FR"/>
              </w:rPr>
            </w:pPr>
            <w:ins w:id="2059" w:author="7809196g" w:date="2017-02-24T15:43:00Z">
              <w:r w:rsidRPr="000B17C7">
                <w:rPr>
                  <w:rFonts w:ascii="Arial" w:eastAsia="Times New Roman" w:hAnsi="Arial" w:cs="Arial"/>
                  <w:color w:val="auto"/>
                  <w:sz w:val="18"/>
                  <w:szCs w:val="18"/>
                  <w:lang w:eastAsia="fr-FR"/>
                </w:rPr>
                <w:t>-274</w:t>
              </w:r>
            </w:ins>
          </w:p>
        </w:tc>
        <w:tc>
          <w:tcPr>
            <w:tcW w:w="1276" w:type="dxa"/>
            <w:tcBorders>
              <w:top w:val="nil"/>
              <w:left w:val="nil"/>
              <w:bottom w:val="single" w:sz="8" w:space="0" w:color="C6C6C6"/>
              <w:right w:val="single" w:sz="8" w:space="0" w:color="C6C6C6"/>
            </w:tcBorders>
            <w:shd w:val="clear" w:color="auto" w:fill="auto"/>
            <w:vAlign w:val="center"/>
            <w:hideMark/>
            <w:tcPrChange w:id="2060"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61" w:author="7809196g" w:date="2017-02-24T15:43:00Z"/>
                <w:rFonts w:ascii="Arial" w:eastAsia="Times New Roman" w:hAnsi="Arial" w:cs="Arial"/>
                <w:color w:val="auto"/>
                <w:sz w:val="18"/>
                <w:szCs w:val="18"/>
                <w:lang w:eastAsia="fr-FR"/>
              </w:rPr>
            </w:pPr>
            <w:ins w:id="2062" w:author="7809196g" w:date="2017-02-24T15:43:00Z">
              <w:r w:rsidRPr="000B17C7">
                <w:rPr>
                  <w:rFonts w:ascii="Arial" w:eastAsia="Times New Roman" w:hAnsi="Arial" w:cs="Arial"/>
                  <w:color w:val="auto"/>
                  <w:sz w:val="18"/>
                  <w:szCs w:val="18"/>
                  <w:lang w:eastAsia="fr-FR"/>
                </w:rPr>
                <w:t>-273</w:t>
              </w:r>
            </w:ins>
          </w:p>
        </w:tc>
        <w:tc>
          <w:tcPr>
            <w:tcW w:w="1934" w:type="dxa"/>
            <w:tcBorders>
              <w:top w:val="nil"/>
              <w:left w:val="nil"/>
              <w:bottom w:val="single" w:sz="8" w:space="0" w:color="C6C6C6"/>
              <w:right w:val="single" w:sz="8" w:space="0" w:color="C6C6C6"/>
            </w:tcBorders>
            <w:shd w:val="clear" w:color="auto" w:fill="auto"/>
            <w:vAlign w:val="center"/>
            <w:hideMark/>
            <w:tcPrChange w:id="2063"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64" w:author="7809196g" w:date="2017-02-24T15:43:00Z"/>
                <w:rFonts w:ascii="Arial" w:eastAsia="Times New Roman" w:hAnsi="Arial" w:cs="Arial"/>
                <w:color w:val="auto"/>
                <w:sz w:val="18"/>
                <w:szCs w:val="18"/>
                <w:lang w:eastAsia="fr-FR"/>
              </w:rPr>
            </w:pPr>
            <w:ins w:id="2065" w:author="7809196g" w:date="2017-02-24T15:43:00Z">
              <w:r w:rsidRPr="000B17C7">
                <w:rPr>
                  <w:rFonts w:ascii="Arial" w:eastAsia="Times New Roman" w:hAnsi="Arial" w:cs="Arial"/>
                  <w:color w:val="auto"/>
                  <w:sz w:val="18"/>
                  <w:szCs w:val="18"/>
                  <w:lang w:eastAsia="fr-FR"/>
                </w:rPr>
                <w:t>-270</w:t>
              </w:r>
            </w:ins>
          </w:p>
        </w:tc>
      </w:tr>
      <w:tr w:rsidR="00CD7DA3" w:rsidRPr="000B17C7" w:rsidTr="00B01443">
        <w:trPr>
          <w:trHeight w:val="315"/>
          <w:ins w:id="2066" w:author="7809196g" w:date="2017-02-24T15:43:00Z"/>
          <w:trPrChange w:id="2067"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068"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69" w:author="7809196g" w:date="2017-02-24T15:43:00Z"/>
                <w:rFonts w:ascii="Arial" w:eastAsia="Times New Roman" w:hAnsi="Arial" w:cs="Arial"/>
                <w:b/>
                <w:bCs/>
                <w:color w:val="auto"/>
                <w:sz w:val="18"/>
                <w:szCs w:val="18"/>
                <w:lang w:eastAsia="fr-FR"/>
              </w:rPr>
            </w:pPr>
            <w:ins w:id="2070" w:author="7809196g" w:date="2017-02-24T15:43:00Z">
              <w:r w:rsidRPr="000B17C7">
                <w:rPr>
                  <w:rFonts w:ascii="Arial" w:eastAsia="Times New Roman" w:hAnsi="Arial" w:cs="Arial"/>
                  <w:b/>
                  <w:bCs/>
                  <w:color w:val="auto"/>
                  <w:sz w:val="18"/>
                  <w:szCs w:val="18"/>
                  <w:lang w:eastAsia="fr-FR"/>
                </w:rPr>
                <w:t> </w:t>
              </w:r>
            </w:ins>
          </w:p>
        </w:tc>
        <w:tc>
          <w:tcPr>
            <w:tcW w:w="3682" w:type="dxa"/>
            <w:tcBorders>
              <w:top w:val="nil"/>
              <w:left w:val="nil"/>
              <w:bottom w:val="single" w:sz="8" w:space="0" w:color="C6C6C6"/>
              <w:right w:val="single" w:sz="8" w:space="0" w:color="C6C6C6"/>
            </w:tcBorders>
            <w:shd w:val="clear" w:color="auto" w:fill="auto"/>
            <w:vAlign w:val="center"/>
            <w:hideMark/>
            <w:tcPrChange w:id="2071"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72" w:author="7809196g" w:date="2017-02-24T15:43:00Z"/>
                <w:rFonts w:ascii="Arial" w:eastAsia="Times New Roman" w:hAnsi="Arial" w:cs="Arial"/>
                <w:color w:val="auto"/>
                <w:sz w:val="18"/>
                <w:szCs w:val="18"/>
                <w:lang w:eastAsia="fr-FR"/>
              </w:rPr>
            </w:pPr>
            <w:ins w:id="2073" w:author="7809196g" w:date="2017-02-24T15:43:00Z">
              <w:r w:rsidRPr="000B17C7">
                <w:rPr>
                  <w:rFonts w:ascii="Arial" w:eastAsia="Times New Roman" w:hAnsi="Arial" w:cs="Arial"/>
                  <w:color w:val="auto"/>
                  <w:sz w:val="18"/>
                  <w:szCs w:val="18"/>
                  <w:lang w:eastAsia="fr-FR"/>
                </w:rPr>
                <w:t>Gestion de site</w:t>
              </w:r>
            </w:ins>
          </w:p>
        </w:tc>
        <w:tc>
          <w:tcPr>
            <w:tcW w:w="1276" w:type="dxa"/>
            <w:tcBorders>
              <w:top w:val="nil"/>
              <w:left w:val="nil"/>
              <w:bottom w:val="single" w:sz="8" w:space="0" w:color="C6C6C6"/>
              <w:right w:val="single" w:sz="8" w:space="0" w:color="C6C6C6"/>
            </w:tcBorders>
            <w:shd w:val="clear" w:color="auto" w:fill="auto"/>
            <w:vAlign w:val="center"/>
            <w:hideMark/>
            <w:tcPrChange w:id="2074"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75" w:author="7809196g" w:date="2017-02-24T15:43:00Z"/>
                <w:rFonts w:ascii="Arial" w:eastAsia="Times New Roman" w:hAnsi="Arial" w:cs="Arial"/>
                <w:color w:val="auto"/>
                <w:sz w:val="18"/>
                <w:szCs w:val="18"/>
                <w:lang w:eastAsia="fr-FR"/>
              </w:rPr>
            </w:pPr>
            <w:ins w:id="2076" w:author="7809196g" w:date="2017-02-24T15:43:00Z">
              <w:r w:rsidRPr="000B17C7">
                <w:rPr>
                  <w:rFonts w:ascii="Arial" w:eastAsia="Times New Roman" w:hAnsi="Arial" w:cs="Arial"/>
                  <w:color w:val="auto"/>
                  <w:sz w:val="18"/>
                  <w:szCs w:val="18"/>
                  <w:lang w:eastAsia="fr-FR"/>
                </w:rPr>
                <w:t>-479</w:t>
              </w:r>
            </w:ins>
          </w:p>
        </w:tc>
        <w:tc>
          <w:tcPr>
            <w:tcW w:w="992" w:type="dxa"/>
            <w:tcBorders>
              <w:top w:val="nil"/>
              <w:left w:val="nil"/>
              <w:bottom w:val="single" w:sz="8" w:space="0" w:color="C6C6C6"/>
              <w:right w:val="single" w:sz="8" w:space="0" w:color="C6C6C6"/>
            </w:tcBorders>
            <w:shd w:val="clear" w:color="auto" w:fill="auto"/>
            <w:vAlign w:val="center"/>
            <w:hideMark/>
            <w:tcPrChange w:id="207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78" w:author="7809196g" w:date="2017-02-24T15:43:00Z"/>
                <w:rFonts w:ascii="Arial" w:eastAsia="Times New Roman" w:hAnsi="Arial" w:cs="Arial"/>
                <w:color w:val="auto"/>
                <w:sz w:val="18"/>
                <w:szCs w:val="18"/>
                <w:lang w:eastAsia="fr-FR"/>
              </w:rPr>
            </w:pPr>
            <w:ins w:id="2079" w:author="7809196g" w:date="2017-02-24T15:43:00Z">
              <w:r w:rsidRPr="000B17C7">
                <w:rPr>
                  <w:rFonts w:ascii="Arial" w:eastAsia="Times New Roman" w:hAnsi="Arial" w:cs="Arial"/>
                  <w:color w:val="auto"/>
                  <w:sz w:val="18"/>
                  <w:szCs w:val="18"/>
                  <w:lang w:eastAsia="fr-FR"/>
                </w:rPr>
                <w:t>-472</w:t>
              </w:r>
            </w:ins>
          </w:p>
        </w:tc>
        <w:tc>
          <w:tcPr>
            <w:tcW w:w="1276" w:type="dxa"/>
            <w:tcBorders>
              <w:top w:val="nil"/>
              <w:left w:val="nil"/>
              <w:bottom w:val="single" w:sz="8" w:space="0" w:color="C6C6C6"/>
              <w:right w:val="single" w:sz="8" w:space="0" w:color="C6C6C6"/>
            </w:tcBorders>
            <w:shd w:val="clear" w:color="auto" w:fill="auto"/>
            <w:vAlign w:val="center"/>
            <w:hideMark/>
            <w:tcPrChange w:id="2080"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81" w:author="7809196g" w:date="2017-02-24T15:43:00Z"/>
                <w:rFonts w:ascii="Arial" w:eastAsia="Times New Roman" w:hAnsi="Arial" w:cs="Arial"/>
                <w:color w:val="auto"/>
                <w:sz w:val="18"/>
                <w:szCs w:val="18"/>
                <w:lang w:eastAsia="fr-FR"/>
              </w:rPr>
            </w:pPr>
            <w:ins w:id="2082" w:author="7809196g" w:date="2017-02-24T15:43:00Z">
              <w:r w:rsidRPr="000B17C7">
                <w:rPr>
                  <w:rFonts w:ascii="Arial" w:eastAsia="Times New Roman" w:hAnsi="Arial" w:cs="Arial"/>
                  <w:color w:val="auto"/>
                  <w:sz w:val="18"/>
                  <w:szCs w:val="18"/>
                  <w:lang w:eastAsia="fr-FR"/>
                </w:rPr>
                <w:t>-479</w:t>
              </w:r>
            </w:ins>
          </w:p>
        </w:tc>
        <w:tc>
          <w:tcPr>
            <w:tcW w:w="1934" w:type="dxa"/>
            <w:tcBorders>
              <w:top w:val="nil"/>
              <w:left w:val="nil"/>
              <w:bottom w:val="single" w:sz="8" w:space="0" w:color="C6C6C6"/>
              <w:right w:val="single" w:sz="8" w:space="0" w:color="C6C6C6"/>
            </w:tcBorders>
            <w:shd w:val="clear" w:color="auto" w:fill="auto"/>
            <w:vAlign w:val="center"/>
            <w:hideMark/>
            <w:tcPrChange w:id="2083"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84" w:author="7809196g" w:date="2017-02-24T15:43:00Z"/>
                <w:rFonts w:ascii="Arial" w:eastAsia="Times New Roman" w:hAnsi="Arial" w:cs="Arial"/>
                <w:color w:val="auto"/>
                <w:sz w:val="18"/>
                <w:szCs w:val="18"/>
                <w:lang w:eastAsia="fr-FR"/>
              </w:rPr>
            </w:pPr>
            <w:ins w:id="2085" w:author="7809196g" w:date="2017-02-24T15:43:00Z">
              <w:r w:rsidRPr="000B17C7">
                <w:rPr>
                  <w:rFonts w:ascii="Arial" w:eastAsia="Times New Roman" w:hAnsi="Arial" w:cs="Arial"/>
                  <w:color w:val="auto"/>
                  <w:sz w:val="18"/>
                  <w:szCs w:val="18"/>
                  <w:lang w:eastAsia="fr-FR"/>
                </w:rPr>
                <w:t>-479</w:t>
              </w:r>
            </w:ins>
          </w:p>
        </w:tc>
      </w:tr>
      <w:tr w:rsidR="00CD7DA3" w:rsidRPr="000B17C7" w:rsidTr="00B01443">
        <w:trPr>
          <w:trHeight w:val="315"/>
          <w:ins w:id="2086" w:author="7809196g" w:date="2017-02-24T15:43:00Z"/>
          <w:trPrChange w:id="2087"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088"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89" w:author="7809196g" w:date="2017-02-24T15:43:00Z"/>
                <w:rFonts w:ascii="Arial" w:eastAsia="Times New Roman" w:hAnsi="Arial" w:cs="Arial"/>
                <w:b/>
                <w:bCs/>
                <w:color w:val="auto"/>
                <w:sz w:val="18"/>
                <w:szCs w:val="18"/>
                <w:lang w:eastAsia="fr-FR"/>
              </w:rPr>
            </w:pPr>
            <w:ins w:id="2090" w:author="7809196g" w:date="2017-02-24T15:43:00Z">
              <w:r w:rsidRPr="000B17C7">
                <w:rPr>
                  <w:rFonts w:ascii="Arial" w:eastAsia="Times New Roman" w:hAnsi="Arial" w:cs="Arial"/>
                  <w:b/>
                  <w:bCs/>
                  <w:color w:val="auto"/>
                  <w:sz w:val="18"/>
                  <w:szCs w:val="18"/>
                  <w:lang w:eastAsia="fr-FR"/>
                </w:rPr>
                <w:t> </w:t>
              </w:r>
            </w:ins>
          </w:p>
        </w:tc>
        <w:tc>
          <w:tcPr>
            <w:tcW w:w="3682" w:type="dxa"/>
            <w:tcBorders>
              <w:top w:val="nil"/>
              <w:left w:val="nil"/>
              <w:bottom w:val="single" w:sz="8" w:space="0" w:color="C6C6C6"/>
              <w:right w:val="single" w:sz="8" w:space="0" w:color="C6C6C6"/>
            </w:tcBorders>
            <w:shd w:val="clear" w:color="auto" w:fill="auto"/>
            <w:vAlign w:val="center"/>
            <w:hideMark/>
            <w:tcPrChange w:id="2091"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92" w:author="7809196g" w:date="2017-02-24T15:43:00Z"/>
                <w:rFonts w:ascii="Arial" w:eastAsia="Times New Roman" w:hAnsi="Arial" w:cs="Arial"/>
                <w:color w:val="auto"/>
                <w:sz w:val="18"/>
                <w:szCs w:val="18"/>
                <w:lang w:eastAsia="fr-FR"/>
              </w:rPr>
            </w:pPr>
            <w:ins w:id="2093" w:author="7809196g" w:date="2017-02-24T15:43:00Z">
              <w:r w:rsidRPr="000B17C7">
                <w:rPr>
                  <w:rFonts w:ascii="Arial" w:eastAsia="Times New Roman" w:hAnsi="Arial" w:cs="Arial"/>
                  <w:color w:val="auto"/>
                  <w:sz w:val="18"/>
                  <w:szCs w:val="18"/>
                  <w:lang w:eastAsia="fr-FR"/>
                </w:rPr>
                <w:t>Autres charges</w:t>
              </w:r>
            </w:ins>
          </w:p>
        </w:tc>
        <w:tc>
          <w:tcPr>
            <w:tcW w:w="1276" w:type="dxa"/>
            <w:tcBorders>
              <w:top w:val="nil"/>
              <w:left w:val="nil"/>
              <w:bottom w:val="single" w:sz="8" w:space="0" w:color="C6C6C6"/>
              <w:right w:val="single" w:sz="8" w:space="0" w:color="C6C6C6"/>
            </w:tcBorders>
            <w:shd w:val="clear" w:color="auto" w:fill="auto"/>
            <w:vAlign w:val="center"/>
            <w:hideMark/>
            <w:tcPrChange w:id="2094"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95" w:author="7809196g" w:date="2017-02-24T15:43:00Z"/>
                <w:rFonts w:ascii="Arial" w:eastAsia="Times New Roman" w:hAnsi="Arial" w:cs="Arial"/>
                <w:color w:val="auto"/>
                <w:sz w:val="18"/>
                <w:szCs w:val="18"/>
                <w:lang w:eastAsia="fr-FR"/>
              </w:rPr>
            </w:pPr>
            <w:ins w:id="2096" w:author="7809196g" w:date="2017-02-24T15:43:00Z">
              <w:r w:rsidRPr="000B17C7">
                <w:rPr>
                  <w:rFonts w:ascii="Arial" w:eastAsia="Times New Roman" w:hAnsi="Arial" w:cs="Arial"/>
                  <w:color w:val="auto"/>
                  <w:sz w:val="18"/>
                  <w:szCs w:val="18"/>
                  <w:lang w:eastAsia="fr-FR"/>
                </w:rPr>
                <w:t>-138</w:t>
              </w:r>
            </w:ins>
          </w:p>
        </w:tc>
        <w:tc>
          <w:tcPr>
            <w:tcW w:w="992" w:type="dxa"/>
            <w:tcBorders>
              <w:top w:val="nil"/>
              <w:left w:val="nil"/>
              <w:bottom w:val="single" w:sz="8" w:space="0" w:color="C6C6C6"/>
              <w:right w:val="single" w:sz="8" w:space="0" w:color="C6C6C6"/>
            </w:tcBorders>
            <w:shd w:val="clear" w:color="auto" w:fill="auto"/>
            <w:vAlign w:val="center"/>
            <w:hideMark/>
            <w:tcPrChange w:id="209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098" w:author="7809196g" w:date="2017-02-24T15:43:00Z"/>
                <w:rFonts w:ascii="Arial" w:eastAsia="Times New Roman" w:hAnsi="Arial" w:cs="Arial"/>
                <w:color w:val="auto"/>
                <w:sz w:val="18"/>
                <w:szCs w:val="18"/>
                <w:lang w:eastAsia="fr-FR"/>
              </w:rPr>
            </w:pPr>
            <w:ins w:id="2099" w:author="7809196g" w:date="2017-02-24T15:43:00Z">
              <w:r w:rsidRPr="000B17C7">
                <w:rPr>
                  <w:rFonts w:ascii="Arial" w:eastAsia="Times New Roman" w:hAnsi="Arial" w:cs="Arial"/>
                  <w:color w:val="auto"/>
                  <w:sz w:val="18"/>
                  <w:szCs w:val="18"/>
                  <w:lang w:eastAsia="fr-FR"/>
                </w:rPr>
                <w:t>-142</w:t>
              </w:r>
            </w:ins>
          </w:p>
        </w:tc>
        <w:tc>
          <w:tcPr>
            <w:tcW w:w="1276" w:type="dxa"/>
            <w:tcBorders>
              <w:top w:val="nil"/>
              <w:left w:val="nil"/>
              <w:bottom w:val="single" w:sz="8" w:space="0" w:color="C6C6C6"/>
              <w:right w:val="single" w:sz="8" w:space="0" w:color="C6C6C6"/>
            </w:tcBorders>
            <w:shd w:val="clear" w:color="auto" w:fill="auto"/>
            <w:vAlign w:val="center"/>
            <w:hideMark/>
            <w:tcPrChange w:id="2100"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01" w:author="7809196g" w:date="2017-02-24T15:43:00Z"/>
                <w:rFonts w:ascii="Arial" w:eastAsia="Times New Roman" w:hAnsi="Arial" w:cs="Arial"/>
                <w:color w:val="auto"/>
                <w:sz w:val="18"/>
                <w:szCs w:val="18"/>
                <w:lang w:eastAsia="fr-FR"/>
              </w:rPr>
            </w:pPr>
            <w:ins w:id="2102" w:author="7809196g" w:date="2017-02-24T15:43:00Z">
              <w:r w:rsidRPr="000B17C7">
                <w:rPr>
                  <w:rFonts w:ascii="Arial" w:eastAsia="Times New Roman" w:hAnsi="Arial" w:cs="Arial"/>
                  <w:color w:val="auto"/>
                  <w:sz w:val="18"/>
                  <w:szCs w:val="18"/>
                  <w:lang w:eastAsia="fr-FR"/>
                </w:rPr>
                <w:t>-148</w:t>
              </w:r>
            </w:ins>
          </w:p>
        </w:tc>
        <w:tc>
          <w:tcPr>
            <w:tcW w:w="1934" w:type="dxa"/>
            <w:tcBorders>
              <w:top w:val="nil"/>
              <w:left w:val="nil"/>
              <w:bottom w:val="single" w:sz="8" w:space="0" w:color="C6C6C6"/>
              <w:right w:val="single" w:sz="8" w:space="0" w:color="C6C6C6"/>
            </w:tcBorders>
            <w:shd w:val="clear" w:color="auto" w:fill="auto"/>
            <w:vAlign w:val="center"/>
            <w:hideMark/>
            <w:tcPrChange w:id="2103"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04" w:author="7809196g" w:date="2017-02-24T15:43:00Z"/>
                <w:rFonts w:ascii="Arial" w:eastAsia="Times New Roman" w:hAnsi="Arial" w:cs="Arial"/>
                <w:color w:val="auto"/>
                <w:sz w:val="18"/>
                <w:szCs w:val="18"/>
                <w:lang w:eastAsia="fr-FR"/>
              </w:rPr>
            </w:pPr>
            <w:ins w:id="2105" w:author="7809196g" w:date="2017-02-24T15:43:00Z">
              <w:r w:rsidRPr="000B17C7">
                <w:rPr>
                  <w:rFonts w:ascii="Arial" w:eastAsia="Times New Roman" w:hAnsi="Arial" w:cs="Arial"/>
                  <w:color w:val="auto"/>
                  <w:sz w:val="18"/>
                  <w:szCs w:val="18"/>
                  <w:lang w:eastAsia="fr-FR"/>
                </w:rPr>
                <w:t>-148</w:t>
              </w:r>
            </w:ins>
          </w:p>
        </w:tc>
      </w:tr>
      <w:tr w:rsidR="00CD7DA3" w:rsidRPr="000B17C7" w:rsidTr="00B01443">
        <w:trPr>
          <w:trHeight w:val="315"/>
          <w:ins w:id="2106" w:author="7809196g" w:date="2017-02-24T15:43:00Z"/>
          <w:trPrChange w:id="2107" w:author="7276693Z" w:date="2017-02-24T18:31:00Z">
            <w:trPr>
              <w:trHeight w:val="315"/>
            </w:trPr>
          </w:trPrChange>
        </w:trPr>
        <w:tc>
          <w:tcPr>
            <w:tcW w:w="5402" w:type="dxa"/>
            <w:gridSpan w:val="2"/>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Change w:id="2108" w:author="7276693Z" w:date="2017-02-24T18:31:00Z">
              <w:tcPr>
                <w:tcW w:w="5960" w:type="dxa"/>
                <w:gridSpan w:val="3"/>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rPr>
                <w:ins w:id="2109" w:author="7809196g" w:date="2017-02-24T15:43:00Z"/>
                <w:rFonts w:ascii="Arial" w:eastAsia="Times New Roman" w:hAnsi="Arial" w:cs="Arial"/>
                <w:b/>
                <w:bCs/>
                <w:color w:val="auto"/>
                <w:sz w:val="18"/>
                <w:szCs w:val="18"/>
                <w:lang w:eastAsia="fr-FR"/>
              </w:rPr>
            </w:pPr>
            <w:ins w:id="2110" w:author="7809196g" w:date="2017-02-24T15:43:00Z">
              <w:r w:rsidRPr="000B17C7">
                <w:rPr>
                  <w:rFonts w:ascii="Arial" w:eastAsia="Times New Roman" w:hAnsi="Arial" w:cs="Arial"/>
                  <w:b/>
                  <w:bCs/>
                  <w:color w:val="auto"/>
                  <w:sz w:val="18"/>
                  <w:szCs w:val="18"/>
                  <w:lang w:eastAsia="fr-FR"/>
                </w:rPr>
                <w:t>Total OPEX (Var N / N-1)</w:t>
              </w:r>
            </w:ins>
          </w:p>
        </w:tc>
        <w:tc>
          <w:tcPr>
            <w:tcW w:w="1276" w:type="dxa"/>
            <w:tcBorders>
              <w:top w:val="nil"/>
              <w:left w:val="nil"/>
              <w:bottom w:val="single" w:sz="8" w:space="0" w:color="C6C6C6"/>
              <w:right w:val="single" w:sz="8" w:space="0" w:color="C6C6C6"/>
            </w:tcBorders>
            <w:shd w:val="clear" w:color="000000" w:fill="BAF9FF"/>
            <w:vAlign w:val="center"/>
            <w:hideMark/>
            <w:tcPrChange w:id="2111"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12" w:author="7809196g" w:date="2017-02-24T15:43:00Z"/>
                <w:rFonts w:ascii="Arial" w:eastAsia="Times New Roman" w:hAnsi="Arial" w:cs="Arial"/>
                <w:b/>
                <w:bCs/>
                <w:color w:val="auto"/>
                <w:sz w:val="18"/>
                <w:szCs w:val="18"/>
                <w:lang w:eastAsia="fr-FR"/>
              </w:rPr>
            </w:pPr>
            <w:ins w:id="2113" w:author="7809196g" w:date="2017-02-24T15:43:00Z">
              <w:r w:rsidRPr="000B17C7">
                <w:rPr>
                  <w:rFonts w:ascii="Arial" w:eastAsia="Times New Roman" w:hAnsi="Arial" w:cs="Arial"/>
                  <w:b/>
                  <w:bCs/>
                  <w:color w:val="auto"/>
                  <w:sz w:val="18"/>
                  <w:szCs w:val="18"/>
                  <w:lang w:eastAsia="fr-FR"/>
                </w:rPr>
                <w:t>-889</w:t>
              </w:r>
            </w:ins>
          </w:p>
        </w:tc>
        <w:tc>
          <w:tcPr>
            <w:tcW w:w="992" w:type="dxa"/>
            <w:tcBorders>
              <w:top w:val="nil"/>
              <w:left w:val="nil"/>
              <w:bottom w:val="single" w:sz="8" w:space="0" w:color="C6C6C6"/>
              <w:right w:val="single" w:sz="8" w:space="0" w:color="C6C6C6"/>
            </w:tcBorders>
            <w:shd w:val="clear" w:color="000000" w:fill="BAF9FF"/>
            <w:vAlign w:val="center"/>
            <w:hideMark/>
            <w:tcPrChange w:id="2114"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15" w:author="7809196g" w:date="2017-02-24T15:43:00Z"/>
                <w:rFonts w:ascii="Arial" w:eastAsia="Times New Roman" w:hAnsi="Arial" w:cs="Arial"/>
                <w:b/>
                <w:bCs/>
                <w:color w:val="auto"/>
                <w:sz w:val="18"/>
                <w:szCs w:val="18"/>
                <w:lang w:eastAsia="fr-FR"/>
              </w:rPr>
            </w:pPr>
            <w:ins w:id="2116" w:author="7809196g" w:date="2017-02-24T15:43:00Z">
              <w:r w:rsidRPr="000B17C7">
                <w:rPr>
                  <w:rFonts w:ascii="Arial" w:eastAsia="Times New Roman" w:hAnsi="Arial" w:cs="Arial"/>
                  <w:b/>
                  <w:bCs/>
                  <w:color w:val="auto"/>
                  <w:sz w:val="18"/>
                  <w:szCs w:val="18"/>
                  <w:lang w:eastAsia="fr-FR"/>
                </w:rPr>
                <w:t>-888</w:t>
              </w:r>
            </w:ins>
          </w:p>
        </w:tc>
        <w:tc>
          <w:tcPr>
            <w:tcW w:w="1276" w:type="dxa"/>
            <w:tcBorders>
              <w:top w:val="nil"/>
              <w:left w:val="nil"/>
              <w:bottom w:val="single" w:sz="8" w:space="0" w:color="C6C6C6"/>
              <w:right w:val="single" w:sz="8" w:space="0" w:color="C6C6C6"/>
            </w:tcBorders>
            <w:shd w:val="clear" w:color="000000" w:fill="BAF9FF"/>
            <w:vAlign w:val="center"/>
            <w:hideMark/>
            <w:tcPrChange w:id="2117" w:author="7276693Z" w:date="2017-02-24T18:31:00Z">
              <w:tcPr>
                <w:tcW w:w="126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18" w:author="7809196g" w:date="2017-02-24T15:43:00Z"/>
                <w:rFonts w:ascii="Arial" w:eastAsia="Times New Roman" w:hAnsi="Arial" w:cs="Arial"/>
                <w:b/>
                <w:bCs/>
                <w:color w:val="auto"/>
                <w:sz w:val="18"/>
                <w:szCs w:val="18"/>
                <w:lang w:eastAsia="fr-FR"/>
              </w:rPr>
            </w:pPr>
            <w:ins w:id="2119" w:author="7809196g" w:date="2017-02-24T15:43:00Z">
              <w:r w:rsidRPr="000B17C7">
                <w:rPr>
                  <w:rFonts w:ascii="Arial" w:eastAsia="Times New Roman" w:hAnsi="Arial" w:cs="Arial"/>
                  <w:b/>
                  <w:bCs/>
                  <w:color w:val="auto"/>
                  <w:sz w:val="18"/>
                  <w:szCs w:val="18"/>
                  <w:lang w:eastAsia="fr-FR"/>
                </w:rPr>
                <w:t>-900</w:t>
              </w:r>
            </w:ins>
          </w:p>
        </w:tc>
        <w:tc>
          <w:tcPr>
            <w:tcW w:w="1934" w:type="dxa"/>
            <w:tcBorders>
              <w:top w:val="nil"/>
              <w:left w:val="nil"/>
              <w:bottom w:val="single" w:sz="8" w:space="0" w:color="C6C6C6"/>
              <w:right w:val="single" w:sz="8" w:space="0" w:color="C6C6C6"/>
            </w:tcBorders>
            <w:shd w:val="clear" w:color="000000" w:fill="BAF9FF"/>
            <w:vAlign w:val="center"/>
            <w:hideMark/>
            <w:tcPrChange w:id="2120" w:author="7276693Z" w:date="2017-02-24T18:31:00Z">
              <w:tcPr>
                <w:tcW w:w="1260" w:type="dxa"/>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21" w:author="7809196g" w:date="2017-02-24T15:43:00Z"/>
                <w:rFonts w:ascii="Arial" w:eastAsia="Times New Roman" w:hAnsi="Arial" w:cs="Arial"/>
                <w:b/>
                <w:bCs/>
                <w:color w:val="auto"/>
                <w:sz w:val="18"/>
                <w:szCs w:val="18"/>
                <w:lang w:eastAsia="fr-FR"/>
              </w:rPr>
            </w:pPr>
            <w:ins w:id="2122" w:author="7809196g" w:date="2017-02-24T15:43:00Z">
              <w:r w:rsidRPr="000B17C7">
                <w:rPr>
                  <w:rFonts w:ascii="Arial" w:eastAsia="Times New Roman" w:hAnsi="Arial" w:cs="Arial"/>
                  <w:b/>
                  <w:bCs/>
                  <w:color w:val="auto"/>
                  <w:sz w:val="18"/>
                  <w:szCs w:val="18"/>
                  <w:lang w:eastAsia="fr-FR"/>
                </w:rPr>
                <w:t>-897</w:t>
              </w:r>
            </w:ins>
          </w:p>
        </w:tc>
      </w:tr>
      <w:tr w:rsidR="00CD7DA3" w:rsidRPr="000B17C7" w:rsidTr="00B01443">
        <w:trPr>
          <w:trHeight w:val="315"/>
          <w:ins w:id="2123" w:author="7809196g" w:date="2017-02-24T15:43:00Z"/>
          <w:trPrChange w:id="2124" w:author="7276693Z" w:date="2017-02-24T18:31:00Z">
            <w:trPr>
              <w:trHeight w:val="315"/>
            </w:trPr>
          </w:trPrChange>
        </w:trPr>
        <w:tc>
          <w:tcPr>
            <w:tcW w:w="5402" w:type="dxa"/>
            <w:gridSpan w:val="2"/>
            <w:vMerge/>
            <w:tcBorders>
              <w:top w:val="single" w:sz="8" w:space="0" w:color="C6C6C6"/>
              <w:left w:val="single" w:sz="8" w:space="0" w:color="C6C6C6"/>
              <w:bottom w:val="single" w:sz="8" w:space="0" w:color="C6C6C6"/>
              <w:right w:val="single" w:sz="8" w:space="0" w:color="C6C6C6"/>
            </w:tcBorders>
            <w:vAlign w:val="center"/>
            <w:hideMark/>
            <w:tcPrChange w:id="2125" w:author="7276693Z" w:date="2017-02-24T18:31:00Z">
              <w:tcPr>
                <w:tcW w:w="5960" w:type="dxa"/>
                <w:gridSpan w:val="3"/>
                <w:vMerge/>
                <w:tcBorders>
                  <w:top w:val="single" w:sz="8" w:space="0" w:color="C6C6C6"/>
                  <w:left w:val="single" w:sz="8" w:space="0" w:color="C6C6C6"/>
                  <w:bottom w:val="single" w:sz="8" w:space="0" w:color="C6C6C6"/>
                  <w:right w:val="single" w:sz="8" w:space="0" w:color="C6C6C6"/>
                </w:tcBorders>
                <w:vAlign w:val="center"/>
                <w:hideMark/>
              </w:tcPr>
            </w:tcPrChange>
          </w:tcPr>
          <w:p w:rsidR="00CD7DA3" w:rsidRPr="000B17C7" w:rsidRDefault="00CD7DA3" w:rsidP="00CD7DA3">
            <w:pPr>
              <w:spacing w:line="240" w:lineRule="auto"/>
              <w:rPr>
                <w:ins w:id="2126" w:author="7809196g" w:date="2017-02-24T15:43:00Z"/>
                <w:rFonts w:ascii="Arial" w:eastAsia="Times New Roman" w:hAnsi="Arial" w:cs="Arial"/>
                <w:b/>
                <w:bCs/>
                <w:color w:val="auto"/>
                <w:sz w:val="18"/>
                <w:szCs w:val="18"/>
                <w:lang w:eastAsia="fr-FR"/>
              </w:rPr>
            </w:pPr>
          </w:p>
        </w:tc>
        <w:tc>
          <w:tcPr>
            <w:tcW w:w="1276" w:type="dxa"/>
            <w:tcBorders>
              <w:top w:val="nil"/>
              <w:left w:val="nil"/>
              <w:bottom w:val="single" w:sz="8" w:space="0" w:color="C6C6C6"/>
              <w:right w:val="single" w:sz="8" w:space="0" w:color="C6C6C6"/>
            </w:tcBorders>
            <w:shd w:val="clear" w:color="000000" w:fill="BAF9FF"/>
            <w:vAlign w:val="center"/>
            <w:hideMark/>
            <w:tcPrChange w:id="2127"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28" w:author="7809196g" w:date="2017-02-24T15:43:00Z"/>
                <w:rFonts w:ascii="Arial" w:eastAsia="Times New Roman" w:hAnsi="Arial" w:cs="Arial"/>
                <w:b/>
                <w:bCs/>
                <w:color w:val="auto"/>
                <w:sz w:val="18"/>
                <w:szCs w:val="18"/>
                <w:lang w:eastAsia="fr-FR"/>
              </w:rPr>
            </w:pPr>
            <w:ins w:id="2129" w:author="7809196g" w:date="2017-02-24T15:43:00Z">
              <w:r w:rsidRPr="000B17C7">
                <w:rPr>
                  <w:rFonts w:ascii="Arial" w:eastAsia="Times New Roman" w:hAnsi="Arial" w:cs="Arial"/>
                  <w:b/>
                  <w:bCs/>
                  <w:color w:val="auto"/>
                  <w:sz w:val="18"/>
                  <w:szCs w:val="18"/>
                  <w:lang w:eastAsia="fr-FR"/>
                </w:rPr>
                <w:t>-</w:t>
              </w:r>
            </w:ins>
          </w:p>
        </w:tc>
        <w:tc>
          <w:tcPr>
            <w:tcW w:w="992" w:type="dxa"/>
            <w:tcBorders>
              <w:top w:val="nil"/>
              <w:left w:val="nil"/>
              <w:bottom w:val="single" w:sz="8" w:space="0" w:color="C6C6C6"/>
              <w:right w:val="single" w:sz="8" w:space="0" w:color="C6C6C6"/>
            </w:tcBorders>
            <w:shd w:val="clear" w:color="000000" w:fill="BAF9FF"/>
            <w:vAlign w:val="center"/>
            <w:hideMark/>
            <w:tcPrChange w:id="2130"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31" w:author="7809196g" w:date="2017-02-24T15:43:00Z"/>
                <w:rFonts w:ascii="Arial" w:eastAsia="Times New Roman" w:hAnsi="Arial" w:cs="Arial"/>
                <w:b/>
                <w:bCs/>
                <w:color w:val="auto"/>
                <w:sz w:val="18"/>
                <w:szCs w:val="18"/>
                <w:lang w:eastAsia="fr-FR"/>
              </w:rPr>
            </w:pPr>
            <w:ins w:id="2132" w:author="7809196g" w:date="2017-02-24T15:43:00Z">
              <w:r w:rsidRPr="000B17C7">
                <w:rPr>
                  <w:rFonts w:ascii="Arial" w:eastAsia="Times New Roman" w:hAnsi="Arial" w:cs="Arial"/>
                  <w:b/>
                  <w:bCs/>
                  <w:color w:val="auto"/>
                  <w:sz w:val="18"/>
                  <w:szCs w:val="18"/>
                  <w:lang w:eastAsia="fr-FR"/>
                </w:rPr>
                <w:t>-0,11%</w:t>
              </w:r>
            </w:ins>
          </w:p>
        </w:tc>
        <w:tc>
          <w:tcPr>
            <w:tcW w:w="1276" w:type="dxa"/>
            <w:tcBorders>
              <w:top w:val="nil"/>
              <w:left w:val="nil"/>
              <w:bottom w:val="single" w:sz="8" w:space="0" w:color="C6C6C6"/>
              <w:right w:val="single" w:sz="8" w:space="0" w:color="C6C6C6"/>
            </w:tcBorders>
            <w:shd w:val="clear" w:color="000000" w:fill="BAF9FF"/>
            <w:vAlign w:val="center"/>
            <w:hideMark/>
            <w:tcPrChange w:id="2133" w:author="7276693Z" w:date="2017-02-24T18:31:00Z">
              <w:tcPr>
                <w:tcW w:w="126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34" w:author="7809196g" w:date="2017-02-24T15:43:00Z"/>
                <w:rFonts w:ascii="Arial" w:eastAsia="Times New Roman" w:hAnsi="Arial" w:cs="Arial"/>
                <w:b/>
                <w:bCs/>
                <w:color w:val="auto"/>
                <w:sz w:val="18"/>
                <w:szCs w:val="18"/>
                <w:lang w:eastAsia="fr-FR"/>
              </w:rPr>
            </w:pPr>
            <w:ins w:id="2135" w:author="7809196g" w:date="2017-02-24T15:43:00Z">
              <w:r w:rsidRPr="000B17C7">
                <w:rPr>
                  <w:rFonts w:ascii="Arial" w:eastAsia="Times New Roman" w:hAnsi="Arial" w:cs="Arial"/>
                  <w:b/>
                  <w:bCs/>
                  <w:color w:val="auto"/>
                  <w:sz w:val="18"/>
                  <w:szCs w:val="18"/>
                  <w:lang w:eastAsia="fr-FR"/>
                </w:rPr>
                <w:t>1,37%</w:t>
              </w:r>
            </w:ins>
          </w:p>
        </w:tc>
        <w:tc>
          <w:tcPr>
            <w:tcW w:w="1934" w:type="dxa"/>
            <w:tcBorders>
              <w:top w:val="nil"/>
              <w:left w:val="nil"/>
              <w:bottom w:val="single" w:sz="8" w:space="0" w:color="C6C6C6"/>
              <w:right w:val="single" w:sz="8" w:space="0" w:color="C6C6C6"/>
            </w:tcBorders>
            <w:shd w:val="clear" w:color="000000" w:fill="BAF9FF"/>
            <w:vAlign w:val="center"/>
            <w:hideMark/>
            <w:tcPrChange w:id="2136" w:author="7276693Z" w:date="2017-02-24T18:31:00Z">
              <w:tcPr>
                <w:tcW w:w="1260" w:type="dxa"/>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137" w:author="7809196g" w:date="2017-02-24T15:43:00Z"/>
                <w:rFonts w:ascii="Arial" w:eastAsia="Times New Roman" w:hAnsi="Arial" w:cs="Arial"/>
                <w:b/>
                <w:bCs/>
                <w:color w:val="auto"/>
                <w:sz w:val="18"/>
                <w:szCs w:val="18"/>
                <w:lang w:eastAsia="fr-FR"/>
              </w:rPr>
            </w:pPr>
            <w:ins w:id="2138" w:author="7809196g" w:date="2017-02-24T15:43:00Z">
              <w:r w:rsidRPr="000B17C7">
                <w:rPr>
                  <w:rFonts w:ascii="Arial" w:eastAsia="Times New Roman" w:hAnsi="Arial" w:cs="Arial"/>
                  <w:b/>
                  <w:bCs/>
                  <w:color w:val="auto"/>
                  <w:sz w:val="18"/>
                  <w:szCs w:val="18"/>
                  <w:lang w:eastAsia="fr-FR"/>
                </w:rPr>
                <w:t>1,01%</w:t>
              </w:r>
            </w:ins>
          </w:p>
        </w:tc>
      </w:tr>
      <w:tr w:rsidR="00CD7DA3" w:rsidRPr="000B17C7" w:rsidTr="00B01443">
        <w:trPr>
          <w:trHeight w:val="315"/>
          <w:ins w:id="2139" w:author="7809196g" w:date="2017-02-24T15:43:00Z"/>
          <w:trPrChange w:id="2140"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141"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42" w:author="7809196g" w:date="2017-02-24T15:43:00Z"/>
                <w:rFonts w:ascii="Arial" w:eastAsia="Times New Roman" w:hAnsi="Arial" w:cs="Arial"/>
                <w:b/>
                <w:bCs/>
                <w:color w:val="auto"/>
                <w:sz w:val="18"/>
                <w:szCs w:val="18"/>
                <w:lang w:eastAsia="fr-FR"/>
              </w:rPr>
            </w:pPr>
            <w:ins w:id="2143" w:author="7809196g" w:date="2017-02-24T15:43:00Z">
              <w:r w:rsidRPr="000B17C7">
                <w:rPr>
                  <w:rFonts w:ascii="Arial" w:eastAsia="Times New Roman" w:hAnsi="Arial" w:cs="Arial"/>
                  <w:b/>
                  <w:bCs/>
                  <w:color w:val="auto"/>
                  <w:sz w:val="18"/>
                  <w:szCs w:val="18"/>
                  <w:lang w:eastAsia="fr-FR"/>
                </w:rPr>
                <w:t>Autres charges</w:t>
              </w:r>
            </w:ins>
          </w:p>
        </w:tc>
        <w:tc>
          <w:tcPr>
            <w:tcW w:w="3682" w:type="dxa"/>
            <w:tcBorders>
              <w:top w:val="nil"/>
              <w:left w:val="nil"/>
              <w:bottom w:val="single" w:sz="8" w:space="0" w:color="C6C6C6"/>
              <w:right w:val="single" w:sz="8" w:space="0" w:color="C6C6C6"/>
            </w:tcBorders>
            <w:shd w:val="clear" w:color="auto" w:fill="auto"/>
            <w:vAlign w:val="center"/>
            <w:hideMark/>
            <w:tcPrChange w:id="2144"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45" w:author="7809196g" w:date="2017-02-24T15:43:00Z"/>
                <w:rFonts w:ascii="Arial" w:eastAsia="Times New Roman" w:hAnsi="Arial" w:cs="Arial"/>
                <w:color w:val="auto"/>
                <w:sz w:val="18"/>
                <w:szCs w:val="18"/>
                <w:lang w:eastAsia="fr-FR"/>
              </w:rPr>
            </w:pPr>
            <w:ins w:id="2146" w:author="7809196g" w:date="2017-02-24T15:43:00Z">
              <w:r w:rsidRPr="000B17C7">
                <w:rPr>
                  <w:rFonts w:ascii="Arial" w:eastAsia="Times New Roman" w:hAnsi="Arial" w:cs="Arial"/>
                  <w:color w:val="auto"/>
                  <w:sz w:val="18"/>
                  <w:szCs w:val="18"/>
                  <w:lang w:eastAsia="fr-FR"/>
                </w:rPr>
                <w:t>Autres produits et charges</w:t>
              </w:r>
            </w:ins>
          </w:p>
        </w:tc>
        <w:tc>
          <w:tcPr>
            <w:tcW w:w="1276" w:type="dxa"/>
            <w:tcBorders>
              <w:top w:val="nil"/>
              <w:left w:val="nil"/>
              <w:bottom w:val="single" w:sz="8" w:space="0" w:color="C6C6C6"/>
              <w:right w:val="single" w:sz="8" w:space="0" w:color="C6C6C6"/>
            </w:tcBorders>
            <w:shd w:val="clear" w:color="auto" w:fill="auto"/>
            <w:vAlign w:val="center"/>
            <w:hideMark/>
            <w:tcPrChange w:id="214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48" w:author="7809196g" w:date="2017-02-24T15:43:00Z"/>
                <w:rFonts w:ascii="Arial" w:eastAsia="Times New Roman" w:hAnsi="Arial" w:cs="Arial"/>
                <w:color w:val="auto"/>
                <w:sz w:val="18"/>
                <w:szCs w:val="18"/>
                <w:lang w:eastAsia="fr-FR"/>
              </w:rPr>
            </w:pPr>
            <w:ins w:id="2149" w:author="7809196g" w:date="2017-02-24T15:43:00Z">
              <w:r w:rsidRPr="000B17C7">
                <w:rPr>
                  <w:rFonts w:ascii="Arial" w:eastAsia="Times New Roman" w:hAnsi="Arial" w:cs="Arial"/>
                  <w:color w:val="auto"/>
                  <w:sz w:val="18"/>
                  <w:szCs w:val="18"/>
                  <w:lang w:eastAsia="fr-FR"/>
                </w:rPr>
                <w:t>0</w:t>
              </w:r>
            </w:ins>
          </w:p>
        </w:tc>
        <w:tc>
          <w:tcPr>
            <w:tcW w:w="992" w:type="dxa"/>
            <w:tcBorders>
              <w:top w:val="nil"/>
              <w:left w:val="nil"/>
              <w:bottom w:val="single" w:sz="8" w:space="0" w:color="C6C6C6"/>
              <w:right w:val="single" w:sz="8" w:space="0" w:color="C6C6C6"/>
            </w:tcBorders>
            <w:shd w:val="clear" w:color="auto" w:fill="auto"/>
            <w:vAlign w:val="center"/>
            <w:hideMark/>
            <w:tcPrChange w:id="2150"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51" w:author="7809196g" w:date="2017-02-24T15:43:00Z"/>
                <w:rFonts w:ascii="Arial" w:eastAsia="Times New Roman" w:hAnsi="Arial" w:cs="Arial"/>
                <w:color w:val="auto"/>
                <w:sz w:val="18"/>
                <w:szCs w:val="18"/>
                <w:lang w:eastAsia="fr-FR"/>
              </w:rPr>
            </w:pPr>
            <w:ins w:id="2152" w:author="7809196g" w:date="2017-02-24T15:43:00Z">
              <w:r w:rsidRPr="000B17C7">
                <w:rPr>
                  <w:rFonts w:ascii="Arial" w:eastAsia="Times New Roman" w:hAnsi="Arial" w:cs="Arial"/>
                  <w:color w:val="auto"/>
                  <w:sz w:val="18"/>
                  <w:szCs w:val="18"/>
                  <w:lang w:eastAsia="fr-FR"/>
                </w:rPr>
                <w:t>0</w:t>
              </w:r>
            </w:ins>
          </w:p>
        </w:tc>
        <w:tc>
          <w:tcPr>
            <w:tcW w:w="1276" w:type="dxa"/>
            <w:tcBorders>
              <w:top w:val="nil"/>
              <w:left w:val="nil"/>
              <w:bottom w:val="single" w:sz="8" w:space="0" w:color="C6C6C6"/>
              <w:right w:val="single" w:sz="8" w:space="0" w:color="C6C6C6"/>
            </w:tcBorders>
            <w:shd w:val="clear" w:color="auto" w:fill="auto"/>
            <w:vAlign w:val="center"/>
            <w:hideMark/>
            <w:tcPrChange w:id="2153"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54" w:author="7809196g" w:date="2017-02-24T15:43:00Z"/>
                <w:rFonts w:ascii="Arial" w:eastAsia="Times New Roman" w:hAnsi="Arial" w:cs="Arial"/>
                <w:color w:val="auto"/>
                <w:sz w:val="18"/>
                <w:szCs w:val="18"/>
                <w:lang w:eastAsia="fr-FR"/>
              </w:rPr>
            </w:pPr>
            <w:ins w:id="2155" w:author="7809196g" w:date="2017-02-24T15:43:00Z">
              <w:r w:rsidRPr="000B17C7">
                <w:rPr>
                  <w:rFonts w:ascii="Arial" w:eastAsia="Times New Roman" w:hAnsi="Arial" w:cs="Arial"/>
                  <w:color w:val="auto"/>
                  <w:sz w:val="18"/>
                  <w:szCs w:val="18"/>
                  <w:lang w:eastAsia="fr-FR"/>
                </w:rPr>
                <w:t>0</w:t>
              </w:r>
            </w:ins>
          </w:p>
        </w:tc>
        <w:tc>
          <w:tcPr>
            <w:tcW w:w="1934" w:type="dxa"/>
            <w:tcBorders>
              <w:top w:val="nil"/>
              <w:left w:val="nil"/>
              <w:bottom w:val="single" w:sz="8" w:space="0" w:color="C6C6C6"/>
              <w:right w:val="single" w:sz="8" w:space="0" w:color="C6C6C6"/>
            </w:tcBorders>
            <w:shd w:val="clear" w:color="auto" w:fill="auto"/>
            <w:vAlign w:val="center"/>
            <w:hideMark/>
            <w:tcPrChange w:id="2156"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57" w:author="7809196g" w:date="2017-02-24T15:43:00Z"/>
                <w:rFonts w:ascii="Arial" w:eastAsia="Times New Roman" w:hAnsi="Arial" w:cs="Arial"/>
                <w:color w:val="auto"/>
                <w:sz w:val="18"/>
                <w:szCs w:val="18"/>
                <w:lang w:eastAsia="fr-FR"/>
              </w:rPr>
            </w:pPr>
            <w:ins w:id="2158" w:author="7809196g" w:date="2017-02-24T15:43:00Z">
              <w:r w:rsidRPr="000B17C7">
                <w:rPr>
                  <w:rFonts w:ascii="Arial" w:eastAsia="Times New Roman" w:hAnsi="Arial" w:cs="Arial"/>
                  <w:color w:val="auto"/>
                  <w:sz w:val="18"/>
                  <w:szCs w:val="18"/>
                  <w:lang w:eastAsia="fr-FR"/>
                </w:rPr>
                <w:t>0</w:t>
              </w:r>
            </w:ins>
          </w:p>
        </w:tc>
      </w:tr>
      <w:tr w:rsidR="00CD7DA3" w:rsidRPr="000B17C7" w:rsidTr="00B01443">
        <w:trPr>
          <w:trHeight w:val="315"/>
          <w:ins w:id="2159" w:author="7809196g" w:date="2017-02-24T15:43:00Z"/>
          <w:trPrChange w:id="2160"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161"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62" w:author="7809196g" w:date="2017-02-24T15:43:00Z"/>
                <w:rFonts w:ascii="Arial" w:eastAsia="Times New Roman" w:hAnsi="Arial" w:cs="Arial"/>
                <w:b/>
                <w:bCs/>
                <w:color w:val="auto"/>
                <w:sz w:val="18"/>
                <w:szCs w:val="18"/>
                <w:lang w:eastAsia="fr-FR"/>
              </w:rPr>
            </w:pPr>
            <w:ins w:id="2163" w:author="7809196g" w:date="2017-02-24T15:43:00Z">
              <w:r w:rsidRPr="000B17C7">
                <w:rPr>
                  <w:rFonts w:ascii="Arial" w:eastAsia="Times New Roman" w:hAnsi="Arial" w:cs="Arial"/>
                  <w:b/>
                  <w:bCs/>
                  <w:color w:val="auto"/>
                  <w:sz w:val="18"/>
                  <w:szCs w:val="18"/>
                  <w:lang w:eastAsia="fr-FR"/>
                </w:rPr>
                <w:t> </w:t>
              </w:r>
            </w:ins>
          </w:p>
        </w:tc>
        <w:tc>
          <w:tcPr>
            <w:tcW w:w="3682" w:type="dxa"/>
            <w:tcBorders>
              <w:top w:val="nil"/>
              <w:left w:val="nil"/>
              <w:bottom w:val="single" w:sz="8" w:space="0" w:color="C6C6C6"/>
              <w:right w:val="single" w:sz="8" w:space="0" w:color="C6C6C6"/>
            </w:tcBorders>
            <w:shd w:val="clear" w:color="auto" w:fill="auto"/>
            <w:vAlign w:val="center"/>
            <w:hideMark/>
            <w:tcPrChange w:id="2164"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65" w:author="7809196g" w:date="2017-02-24T15:43:00Z"/>
                <w:rFonts w:ascii="Arial" w:eastAsia="Times New Roman" w:hAnsi="Arial" w:cs="Arial"/>
                <w:color w:val="auto"/>
                <w:sz w:val="18"/>
                <w:szCs w:val="18"/>
                <w:lang w:eastAsia="fr-FR"/>
              </w:rPr>
            </w:pPr>
            <w:ins w:id="2166" w:author="7809196g" w:date="2017-02-24T15:43:00Z">
              <w:r w:rsidRPr="000B17C7">
                <w:rPr>
                  <w:rFonts w:ascii="Arial" w:eastAsia="Times New Roman" w:hAnsi="Arial" w:cs="Arial"/>
                  <w:color w:val="auto"/>
                  <w:sz w:val="18"/>
                  <w:szCs w:val="18"/>
                  <w:lang w:eastAsia="fr-FR"/>
                </w:rPr>
                <w:t>Impôts et taxes</w:t>
              </w:r>
            </w:ins>
          </w:p>
        </w:tc>
        <w:tc>
          <w:tcPr>
            <w:tcW w:w="1276" w:type="dxa"/>
            <w:tcBorders>
              <w:top w:val="nil"/>
              <w:left w:val="nil"/>
              <w:bottom w:val="single" w:sz="8" w:space="0" w:color="C6C6C6"/>
              <w:right w:val="single" w:sz="8" w:space="0" w:color="C6C6C6"/>
            </w:tcBorders>
            <w:shd w:val="clear" w:color="auto" w:fill="auto"/>
            <w:vAlign w:val="center"/>
            <w:hideMark/>
            <w:tcPrChange w:id="216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68" w:author="7809196g" w:date="2017-02-24T15:43:00Z"/>
                <w:rFonts w:ascii="Arial" w:eastAsia="Times New Roman" w:hAnsi="Arial" w:cs="Arial"/>
                <w:color w:val="auto"/>
                <w:sz w:val="18"/>
                <w:szCs w:val="18"/>
                <w:lang w:eastAsia="fr-FR"/>
              </w:rPr>
            </w:pPr>
            <w:ins w:id="2169" w:author="7809196g" w:date="2017-02-24T15:43:00Z">
              <w:r w:rsidRPr="000B17C7">
                <w:rPr>
                  <w:rFonts w:ascii="Arial" w:eastAsia="Times New Roman" w:hAnsi="Arial" w:cs="Arial"/>
                  <w:color w:val="auto"/>
                  <w:sz w:val="18"/>
                  <w:szCs w:val="18"/>
                  <w:lang w:eastAsia="fr-FR"/>
                </w:rPr>
                <w:t>-48</w:t>
              </w:r>
            </w:ins>
          </w:p>
        </w:tc>
        <w:tc>
          <w:tcPr>
            <w:tcW w:w="992" w:type="dxa"/>
            <w:tcBorders>
              <w:top w:val="nil"/>
              <w:left w:val="nil"/>
              <w:bottom w:val="single" w:sz="8" w:space="0" w:color="C6C6C6"/>
              <w:right w:val="single" w:sz="8" w:space="0" w:color="C6C6C6"/>
            </w:tcBorders>
            <w:shd w:val="clear" w:color="auto" w:fill="auto"/>
            <w:vAlign w:val="center"/>
            <w:hideMark/>
            <w:tcPrChange w:id="2170"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71" w:author="7809196g" w:date="2017-02-24T15:43:00Z"/>
                <w:rFonts w:ascii="Arial" w:eastAsia="Times New Roman" w:hAnsi="Arial" w:cs="Arial"/>
                <w:color w:val="auto"/>
                <w:sz w:val="18"/>
                <w:szCs w:val="18"/>
                <w:lang w:eastAsia="fr-FR"/>
              </w:rPr>
            </w:pPr>
            <w:ins w:id="2172" w:author="7809196g" w:date="2017-02-24T15:43:00Z">
              <w:r w:rsidRPr="000B17C7">
                <w:rPr>
                  <w:rFonts w:ascii="Arial" w:eastAsia="Times New Roman" w:hAnsi="Arial" w:cs="Arial"/>
                  <w:color w:val="auto"/>
                  <w:sz w:val="18"/>
                  <w:szCs w:val="18"/>
                  <w:lang w:eastAsia="fr-FR"/>
                </w:rPr>
                <w:t>-49</w:t>
              </w:r>
            </w:ins>
          </w:p>
        </w:tc>
        <w:tc>
          <w:tcPr>
            <w:tcW w:w="1276" w:type="dxa"/>
            <w:tcBorders>
              <w:top w:val="nil"/>
              <w:left w:val="nil"/>
              <w:bottom w:val="single" w:sz="8" w:space="0" w:color="C6C6C6"/>
              <w:right w:val="single" w:sz="8" w:space="0" w:color="C6C6C6"/>
            </w:tcBorders>
            <w:shd w:val="clear" w:color="auto" w:fill="auto"/>
            <w:vAlign w:val="center"/>
            <w:hideMark/>
            <w:tcPrChange w:id="2173"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74" w:author="7809196g" w:date="2017-02-24T15:43:00Z"/>
                <w:rFonts w:ascii="Arial" w:eastAsia="Times New Roman" w:hAnsi="Arial" w:cs="Arial"/>
                <w:color w:val="auto"/>
                <w:sz w:val="18"/>
                <w:szCs w:val="18"/>
                <w:lang w:eastAsia="fr-FR"/>
              </w:rPr>
            </w:pPr>
            <w:ins w:id="2175" w:author="7809196g" w:date="2017-02-24T15:43:00Z">
              <w:r w:rsidRPr="000B17C7">
                <w:rPr>
                  <w:rFonts w:ascii="Arial" w:eastAsia="Times New Roman" w:hAnsi="Arial" w:cs="Arial"/>
                  <w:color w:val="auto"/>
                  <w:sz w:val="18"/>
                  <w:szCs w:val="18"/>
                  <w:lang w:eastAsia="fr-FR"/>
                </w:rPr>
                <w:t>-49</w:t>
              </w:r>
            </w:ins>
          </w:p>
        </w:tc>
        <w:tc>
          <w:tcPr>
            <w:tcW w:w="1934" w:type="dxa"/>
            <w:tcBorders>
              <w:top w:val="nil"/>
              <w:left w:val="nil"/>
              <w:bottom w:val="single" w:sz="8" w:space="0" w:color="C6C6C6"/>
              <w:right w:val="single" w:sz="8" w:space="0" w:color="C6C6C6"/>
            </w:tcBorders>
            <w:shd w:val="clear" w:color="auto" w:fill="auto"/>
            <w:vAlign w:val="center"/>
            <w:hideMark/>
            <w:tcPrChange w:id="2176"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77" w:author="7809196g" w:date="2017-02-24T15:43:00Z"/>
                <w:rFonts w:ascii="Arial" w:eastAsia="Times New Roman" w:hAnsi="Arial" w:cs="Arial"/>
                <w:color w:val="auto"/>
                <w:sz w:val="18"/>
                <w:szCs w:val="18"/>
                <w:lang w:eastAsia="fr-FR"/>
              </w:rPr>
            </w:pPr>
            <w:ins w:id="2178" w:author="7809196g" w:date="2017-02-24T15:43:00Z">
              <w:r w:rsidRPr="000B17C7">
                <w:rPr>
                  <w:rFonts w:ascii="Arial" w:eastAsia="Times New Roman" w:hAnsi="Arial" w:cs="Arial"/>
                  <w:color w:val="auto"/>
                  <w:sz w:val="18"/>
                  <w:szCs w:val="18"/>
                  <w:lang w:eastAsia="fr-FR"/>
                </w:rPr>
                <w:t>-49</w:t>
              </w:r>
            </w:ins>
          </w:p>
        </w:tc>
      </w:tr>
      <w:tr w:rsidR="00CD7DA3" w:rsidRPr="000B17C7" w:rsidTr="00B01443">
        <w:trPr>
          <w:trHeight w:val="315"/>
          <w:ins w:id="2179" w:author="7809196g" w:date="2017-02-24T15:43:00Z"/>
          <w:trPrChange w:id="2180" w:author="7276693Z" w:date="2017-02-24T18:31:00Z">
            <w:trPr>
              <w:trHeight w:val="315"/>
            </w:trPr>
          </w:trPrChange>
        </w:trPr>
        <w:tc>
          <w:tcPr>
            <w:tcW w:w="1720" w:type="dxa"/>
            <w:tcBorders>
              <w:top w:val="nil"/>
              <w:left w:val="single" w:sz="8" w:space="0" w:color="C6C6C6"/>
              <w:bottom w:val="single" w:sz="8" w:space="0" w:color="C6C6C6"/>
              <w:right w:val="single" w:sz="8" w:space="0" w:color="C6C6C6"/>
            </w:tcBorders>
            <w:shd w:val="clear" w:color="auto" w:fill="auto"/>
            <w:vAlign w:val="center"/>
            <w:hideMark/>
            <w:tcPrChange w:id="2181" w:author="7276693Z" w:date="2017-02-24T18:31:00Z">
              <w:tcPr>
                <w:tcW w:w="1720" w:type="dxa"/>
                <w:tcBorders>
                  <w:top w:val="nil"/>
                  <w:left w:val="single" w:sz="8" w:space="0" w:color="C6C6C6"/>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82" w:author="7809196g" w:date="2017-02-24T15:43:00Z"/>
                <w:rFonts w:ascii="Arial" w:eastAsia="Times New Roman" w:hAnsi="Arial" w:cs="Arial"/>
                <w:b/>
                <w:bCs/>
                <w:color w:val="auto"/>
                <w:sz w:val="18"/>
                <w:szCs w:val="18"/>
                <w:lang w:eastAsia="fr-FR"/>
              </w:rPr>
            </w:pPr>
            <w:ins w:id="2183" w:author="7809196g" w:date="2017-02-24T15:43:00Z">
              <w:r w:rsidRPr="000B17C7">
                <w:rPr>
                  <w:rFonts w:ascii="Arial" w:eastAsia="Times New Roman" w:hAnsi="Arial" w:cs="Arial"/>
                  <w:b/>
                  <w:bCs/>
                  <w:color w:val="auto"/>
                  <w:sz w:val="18"/>
                  <w:szCs w:val="18"/>
                  <w:lang w:eastAsia="fr-FR"/>
                </w:rPr>
                <w:t> </w:t>
              </w:r>
            </w:ins>
          </w:p>
        </w:tc>
        <w:tc>
          <w:tcPr>
            <w:tcW w:w="3682" w:type="dxa"/>
            <w:tcBorders>
              <w:top w:val="nil"/>
              <w:left w:val="nil"/>
              <w:bottom w:val="single" w:sz="8" w:space="0" w:color="C6C6C6"/>
              <w:right w:val="single" w:sz="8" w:space="0" w:color="C6C6C6"/>
            </w:tcBorders>
            <w:shd w:val="clear" w:color="auto" w:fill="auto"/>
            <w:vAlign w:val="center"/>
            <w:hideMark/>
            <w:tcPrChange w:id="2184" w:author="7276693Z" w:date="2017-02-24T18:31:00Z">
              <w:tcPr>
                <w:tcW w:w="424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85" w:author="7809196g" w:date="2017-02-24T15:43:00Z"/>
                <w:rFonts w:ascii="Arial" w:eastAsia="Times New Roman" w:hAnsi="Arial" w:cs="Arial"/>
                <w:color w:val="auto"/>
                <w:sz w:val="18"/>
                <w:szCs w:val="18"/>
                <w:lang w:eastAsia="fr-FR"/>
              </w:rPr>
            </w:pPr>
            <w:ins w:id="2186" w:author="7809196g" w:date="2017-02-24T15:43:00Z">
              <w:r w:rsidRPr="000B17C7">
                <w:rPr>
                  <w:rFonts w:ascii="Arial" w:eastAsia="Times New Roman" w:hAnsi="Arial" w:cs="Arial"/>
                  <w:color w:val="auto"/>
                  <w:sz w:val="18"/>
                  <w:szCs w:val="18"/>
                  <w:lang w:eastAsia="fr-FR"/>
                </w:rPr>
                <w:t>Amortissements</w:t>
              </w:r>
            </w:ins>
          </w:p>
        </w:tc>
        <w:tc>
          <w:tcPr>
            <w:tcW w:w="1276" w:type="dxa"/>
            <w:tcBorders>
              <w:top w:val="nil"/>
              <w:left w:val="nil"/>
              <w:bottom w:val="single" w:sz="8" w:space="0" w:color="C6C6C6"/>
              <w:right w:val="single" w:sz="8" w:space="0" w:color="C6C6C6"/>
            </w:tcBorders>
            <w:shd w:val="clear" w:color="auto" w:fill="auto"/>
            <w:vAlign w:val="center"/>
            <w:hideMark/>
            <w:tcPrChange w:id="2187"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88" w:author="7809196g" w:date="2017-02-24T15:43:00Z"/>
                <w:rFonts w:ascii="Arial" w:eastAsia="Times New Roman" w:hAnsi="Arial" w:cs="Arial"/>
                <w:color w:val="auto"/>
                <w:sz w:val="18"/>
                <w:szCs w:val="18"/>
                <w:lang w:eastAsia="fr-FR"/>
              </w:rPr>
            </w:pPr>
            <w:ins w:id="2189" w:author="7809196g" w:date="2017-02-24T15:43:00Z">
              <w:r w:rsidRPr="000B17C7">
                <w:rPr>
                  <w:rFonts w:ascii="Arial" w:eastAsia="Times New Roman" w:hAnsi="Arial" w:cs="Arial"/>
                  <w:color w:val="auto"/>
                  <w:sz w:val="18"/>
                  <w:szCs w:val="18"/>
                  <w:lang w:eastAsia="fr-FR"/>
                </w:rPr>
                <w:t>-131</w:t>
              </w:r>
            </w:ins>
          </w:p>
        </w:tc>
        <w:tc>
          <w:tcPr>
            <w:tcW w:w="992" w:type="dxa"/>
            <w:tcBorders>
              <w:top w:val="nil"/>
              <w:left w:val="nil"/>
              <w:bottom w:val="single" w:sz="8" w:space="0" w:color="C6C6C6"/>
              <w:right w:val="single" w:sz="8" w:space="0" w:color="C6C6C6"/>
            </w:tcBorders>
            <w:shd w:val="clear" w:color="auto" w:fill="auto"/>
            <w:vAlign w:val="center"/>
            <w:hideMark/>
            <w:tcPrChange w:id="2190" w:author="7276693Z" w:date="2017-02-24T18:31:00Z">
              <w:tcPr>
                <w:tcW w:w="120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91" w:author="7809196g" w:date="2017-02-24T15:43:00Z"/>
                <w:rFonts w:ascii="Arial" w:eastAsia="Times New Roman" w:hAnsi="Arial" w:cs="Arial"/>
                <w:color w:val="auto"/>
                <w:sz w:val="18"/>
                <w:szCs w:val="18"/>
                <w:lang w:eastAsia="fr-FR"/>
              </w:rPr>
            </w:pPr>
            <w:ins w:id="2192" w:author="7809196g" w:date="2017-02-24T15:43:00Z">
              <w:r w:rsidRPr="000B17C7">
                <w:rPr>
                  <w:rFonts w:ascii="Arial" w:eastAsia="Times New Roman" w:hAnsi="Arial" w:cs="Arial"/>
                  <w:color w:val="auto"/>
                  <w:sz w:val="18"/>
                  <w:szCs w:val="18"/>
                  <w:lang w:eastAsia="fr-FR"/>
                </w:rPr>
                <w:t>-133</w:t>
              </w:r>
            </w:ins>
          </w:p>
        </w:tc>
        <w:tc>
          <w:tcPr>
            <w:tcW w:w="1276" w:type="dxa"/>
            <w:tcBorders>
              <w:top w:val="nil"/>
              <w:left w:val="nil"/>
              <w:bottom w:val="single" w:sz="8" w:space="0" w:color="C6C6C6"/>
              <w:right w:val="single" w:sz="8" w:space="0" w:color="C6C6C6"/>
            </w:tcBorders>
            <w:shd w:val="clear" w:color="auto" w:fill="auto"/>
            <w:vAlign w:val="center"/>
            <w:hideMark/>
            <w:tcPrChange w:id="2193" w:author="7276693Z" w:date="2017-02-24T18:31:00Z">
              <w:tcPr>
                <w:tcW w:w="1260" w:type="dxa"/>
                <w:gridSpan w:val="2"/>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94" w:author="7809196g" w:date="2017-02-24T15:43:00Z"/>
                <w:rFonts w:ascii="Arial" w:eastAsia="Times New Roman" w:hAnsi="Arial" w:cs="Arial"/>
                <w:color w:val="auto"/>
                <w:sz w:val="18"/>
                <w:szCs w:val="18"/>
                <w:lang w:eastAsia="fr-FR"/>
              </w:rPr>
            </w:pPr>
            <w:ins w:id="2195" w:author="7809196g" w:date="2017-02-24T15:43:00Z">
              <w:r w:rsidRPr="000B17C7">
                <w:rPr>
                  <w:rFonts w:ascii="Arial" w:eastAsia="Times New Roman" w:hAnsi="Arial" w:cs="Arial"/>
                  <w:color w:val="auto"/>
                  <w:sz w:val="18"/>
                  <w:szCs w:val="18"/>
                  <w:lang w:eastAsia="fr-FR"/>
                </w:rPr>
                <w:t>-133</w:t>
              </w:r>
            </w:ins>
          </w:p>
        </w:tc>
        <w:tc>
          <w:tcPr>
            <w:tcW w:w="1934" w:type="dxa"/>
            <w:tcBorders>
              <w:top w:val="nil"/>
              <w:left w:val="nil"/>
              <w:bottom w:val="single" w:sz="8" w:space="0" w:color="C6C6C6"/>
              <w:right w:val="single" w:sz="8" w:space="0" w:color="C6C6C6"/>
            </w:tcBorders>
            <w:shd w:val="clear" w:color="auto" w:fill="auto"/>
            <w:vAlign w:val="center"/>
            <w:hideMark/>
            <w:tcPrChange w:id="2196" w:author="7276693Z" w:date="2017-02-24T18:31:00Z">
              <w:tcPr>
                <w:tcW w:w="1260" w:type="dxa"/>
                <w:tcBorders>
                  <w:top w:val="nil"/>
                  <w:left w:val="nil"/>
                  <w:bottom w:val="single" w:sz="8" w:space="0" w:color="C6C6C6"/>
                  <w:right w:val="single" w:sz="8" w:space="0" w:color="C6C6C6"/>
                </w:tcBorders>
                <w:shd w:val="clear" w:color="auto" w:fill="auto"/>
                <w:vAlign w:val="center"/>
                <w:hideMark/>
              </w:tcPr>
            </w:tcPrChange>
          </w:tcPr>
          <w:p w:rsidR="00CD7DA3" w:rsidRPr="000B17C7" w:rsidRDefault="00CD7DA3" w:rsidP="00CD7DA3">
            <w:pPr>
              <w:spacing w:line="240" w:lineRule="auto"/>
              <w:jc w:val="center"/>
              <w:rPr>
                <w:ins w:id="2197" w:author="7809196g" w:date="2017-02-24T15:43:00Z"/>
                <w:rFonts w:ascii="Arial" w:eastAsia="Times New Roman" w:hAnsi="Arial" w:cs="Arial"/>
                <w:color w:val="auto"/>
                <w:sz w:val="18"/>
                <w:szCs w:val="18"/>
                <w:lang w:eastAsia="fr-FR"/>
              </w:rPr>
            </w:pPr>
            <w:ins w:id="2198" w:author="7809196g" w:date="2017-02-24T15:43:00Z">
              <w:r w:rsidRPr="000B17C7">
                <w:rPr>
                  <w:rFonts w:ascii="Arial" w:eastAsia="Times New Roman" w:hAnsi="Arial" w:cs="Arial"/>
                  <w:color w:val="auto"/>
                  <w:sz w:val="18"/>
                  <w:szCs w:val="18"/>
                  <w:lang w:eastAsia="fr-FR"/>
                </w:rPr>
                <w:t>-133</w:t>
              </w:r>
            </w:ins>
          </w:p>
        </w:tc>
      </w:tr>
      <w:tr w:rsidR="00CD7DA3" w:rsidRPr="000B17C7" w:rsidTr="00B01443">
        <w:trPr>
          <w:trHeight w:val="315"/>
          <w:ins w:id="2199" w:author="7809196g" w:date="2017-02-24T15:43:00Z"/>
          <w:trPrChange w:id="2200" w:author="7276693Z" w:date="2017-02-24T18:31:00Z">
            <w:trPr>
              <w:trHeight w:val="315"/>
            </w:trPr>
          </w:trPrChange>
        </w:trPr>
        <w:tc>
          <w:tcPr>
            <w:tcW w:w="5402" w:type="dxa"/>
            <w:gridSpan w:val="2"/>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Change w:id="2201" w:author="7276693Z" w:date="2017-02-24T18:31:00Z">
              <w:tcPr>
                <w:tcW w:w="5960" w:type="dxa"/>
                <w:gridSpan w:val="3"/>
                <w:vMerge w:val="restart"/>
                <w:tcBorders>
                  <w:top w:val="single" w:sz="8" w:space="0" w:color="C6C6C6"/>
                  <w:left w:val="single" w:sz="8" w:space="0" w:color="C6C6C6"/>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rPr>
                <w:ins w:id="2202" w:author="7809196g" w:date="2017-02-24T15:43:00Z"/>
                <w:rFonts w:ascii="Arial" w:eastAsia="Times New Roman" w:hAnsi="Arial" w:cs="Arial"/>
                <w:b/>
                <w:bCs/>
                <w:color w:val="auto"/>
                <w:sz w:val="18"/>
                <w:szCs w:val="18"/>
                <w:lang w:eastAsia="fr-FR"/>
              </w:rPr>
            </w:pPr>
            <w:ins w:id="2203" w:author="7809196g" w:date="2017-02-24T15:43:00Z">
              <w:r w:rsidRPr="000B17C7">
                <w:rPr>
                  <w:rFonts w:ascii="Arial" w:eastAsia="Times New Roman" w:hAnsi="Arial" w:cs="Arial"/>
                  <w:b/>
                  <w:bCs/>
                  <w:color w:val="auto"/>
                  <w:sz w:val="18"/>
                  <w:szCs w:val="18"/>
                  <w:lang w:eastAsia="fr-FR"/>
                </w:rPr>
                <w:t>Total Autres charges (Var N / N-1)</w:t>
              </w:r>
            </w:ins>
          </w:p>
        </w:tc>
        <w:tc>
          <w:tcPr>
            <w:tcW w:w="1276" w:type="dxa"/>
            <w:tcBorders>
              <w:top w:val="nil"/>
              <w:left w:val="nil"/>
              <w:bottom w:val="single" w:sz="8" w:space="0" w:color="C6C6C6"/>
              <w:right w:val="single" w:sz="8" w:space="0" w:color="C6C6C6"/>
            </w:tcBorders>
            <w:shd w:val="clear" w:color="000000" w:fill="BAF9FF"/>
            <w:vAlign w:val="center"/>
            <w:hideMark/>
            <w:tcPrChange w:id="2204"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205" w:author="7809196g" w:date="2017-02-24T15:43:00Z"/>
                <w:rFonts w:ascii="Arial" w:eastAsia="Times New Roman" w:hAnsi="Arial" w:cs="Arial"/>
                <w:b/>
                <w:bCs/>
                <w:color w:val="auto"/>
                <w:sz w:val="18"/>
                <w:szCs w:val="18"/>
                <w:lang w:eastAsia="fr-FR"/>
              </w:rPr>
            </w:pPr>
            <w:ins w:id="2206" w:author="7809196g" w:date="2017-02-24T15:43:00Z">
              <w:r w:rsidRPr="000B17C7">
                <w:rPr>
                  <w:rFonts w:ascii="Arial" w:eastAsia="Times New Roman" w:hAnsi="Arial" w:cs="Arial"/>
                  <w:b/>
                  <w:bCs/>
                  <w:color w:val="auto"/>
                  <w:sz w:val="18"/>
                  <w:szCs w:val="18"/>
                  <w:lang w:eastAsia="fr-FR"/>
                </w:rPr>
                <w:t>-179</w:t>
              </w:r>
            </w:ins>
          </w:p>
        </w:tc>
        <w:tc>
          <w:tcPr>
            <w:tcW w:w="992" w:type="dxa"/>
            <w:tcBorders>
              <w:top w:val="nil"/>
              <w:left w:val="nil"/>
              <w:bottom w:val="single" w:sz="8" w:space="0" w:color="C6C6C6"/>
              <w:right w:val="single" w:sz="8" w:space="0" w:color="C6C6C6"/>
            </w:tcBorders>
            <w:shd w:val="clear" w:color="000000" w:fill="BAF9FF"/>
            <w:vAlign w:val="center"/>
            <w:hideMark/>
            <w:tcPrChange w:id="2207" w:author="7276693Z" w:date="2017-02-24T18:31:00Z">
              <w:tcPr>
                <w:tcW w:w="120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208" w:author="7809196g" w:date="2017-02-24T15:43:00Z"/>
                <w:rFonts w:ascii="Arial" w:eastAsia="Times New Roman" w:hAnsi="Arial" w:cs="Arial"/>
                <w:b/>
                <w:bCs/>
                <w:color w:val="auto"/>
                <w:sz w:val="18"/>
                <w:szCs w:val="18"/>
                <w:lang w:eastAsia="fr-FR"/>
              </w:rPr>
            </w:pPr>
            <w:ins w:id="2209" w:author="7809196g" w:date="2017-02-24T15:43:00Z">
              <w:r w:rsidRPr="000B17C7">
                <w:rPr>
                  <w:rFonts w:ascii="Arial" w:eastAsia="Times New Roman" w:hAnsi="Arial" w:cs="Arial"/>
                  <w:b/>
                  <w:bCs/>
                  <w:color w:val="auto"/>
                  <w:sz w:val="18"/>
                  <w:szCs w:val="18"/>
                  <w:lang w:eastAsia="fr-FR"/>
                </w:rPr>
                <w:t>-182</w:t>
              </w:r>
            </w:ins>
          </w:p>
        </w:tc>
        <w:tc>
          <w:tcPr>
            <w:tcW w:w="1276" w:type="dxa"/>
            <w:tcBorders>
              <w:top w:val="nil"/>
              <w:left w:val="nil"/>
              <w:bottom w:val="single" w:sz="8" w:space="0" w:color="C6C6C6"/>
              <w:right w:val="single" w:sz="8" w:space="0" w:color="C6C6C6"/>
            </w:tcBorders>
            <w:shd w:val="clear" w:color="000000" w:fill="BAF9FF"/>
            <w:vAlign w:val="center"/>
            <w:hideMark/>
            <w:tcPrChange w:id="2210" w:author="7276693Z" w:date="2017-02-24T18:31:00Z">
              <w:tcPr>
                <w:tcW w:w="1260" w:type="dxa"/>
                <w:gridSpan w:val="2"/>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211" w:author="7809196g" w:date="2017-02-24T15:43:00Z"/>
                <w:rFonts w:ascii="Arial" w:eastAsia="Times New Roman" w:hAnsi="Arial" w:cs="Arial"/>
                <w:b/>
                <w:bCs/>
                <w:color w:val="auto"/>
                <w:sz w:val="18"/>
                <w:szCs w:val="18"/>
                <w:lang w:eastAsia="fr-FR"/>
              </w:rPr>
            </w:pPr>
            <w:ins w:id="2212" w:author="7809196g" w:date="2017-02-24T15:43:00Z">
              <w:r w:rsidRPr="000B17C7">
                <w:rPr>
                  <w:rFonts w:ascii="Arial" w:eastAsia="Times New Roman" w:hAnsi="Arial" w:cs="Arial"/>
                  <w:b/>
                  <w:bCs/>
                  <w:color w:val="auto"/>
                  <w:sz w:val="18"/>
                  <w:szCs w:val="18"/>
                  <w:lang w:eastAsia="fr-FR"/>
                </w:rPr>
                <w:t>-182</w:t>
              </w:r>
            </w:ins>
          </w:p>
        </w:tc>
        <w:tc>
          <w:tcPr>
            <w:tcW w:w="1934" w:type="dxa"/>
            <w:tcBorders>
              <w:top w:val="nil"/>
              <w:left w:val="nil"/>
              <w:bottom w:val="single" w:sz="8" w:space="0" w:color="C6C6C6"/>
              <w:right w:val="single" w:sz="8" w:space="0" w:color="C6C6C6"/>
            </w:tcBorders>
            <w:shd w:val="clear" w:color="000000" w:fill="BAF9FF"/>
            <w:vAlign w:val="center"/>
            <w:hideMark/>
            <w:tcPrChange w:id="2213" w:author="7276693Z" w:date="2017-02-24T18:31:00Z">
              <w:tcPr>
                <w:tcW w:w="1260" w:type="dxa"/>
                <w:tcBorders>
                  <w:top w:val="nil"/>
                  <w:left w:val="nil"/>
                  <w:bottom w:val="single" w:sz="8" w:space="0" w:color="C6C6C6"/>
                  <w:right w:val="single" w:sz="8" w:space="0" w:color="C6C6C6"/>
                </w:tcBorders>
                <w:shd w:val="clear" w:color="000000" w:fill="BAF9FF"/>
                <w:vAlign w:val="center"/>
                <w:hideMark/>
              </w:tcPr>
            </w:tcPrChange>
          </w:tcPr>
          <w:p w:rsidR="00CD7DA3" w:rsidRPr="000B17C7" w:rsidRDefault="00CD7DA3" w:rsidP="00CD7DA3">
            <w:pPr>
              <w:spacing w:line="240" w:lineRule="auto"/>
              <w:jc w:val="center"/>
              <w:rPr>
                <w:ins w:id="2214" w:author="7809196g" w:date="2017-02-24T15:43:00Z"/>
                <w:rFonts w:ascii="Arial" w:eastAsia="Times New Roman" w:hAnsi="Arial" w:cs="Arial"/>
                <w:b/>
                <w:bCs/>
                <w:color w:val="auto"/>
                <w:sz w:val="18"/>
                <w:szCs w:val="18"/>
                <w:lang w:eastAsia="fr-FR"/>
              </w:rPr>
            </w:pPr>
            <w:ins w:id="2215" w:author="7809196g" w:date="2017-02-24T15:43:00Z">
              <w:r w:rsidRPr="000B17C7">
                <w:rPr>
                  <w:rFonts w:ascii="Arial" w:eastAsia="Times New Roman" w:hAnsi="Arial" w:cs="Arial"/>
                  <w:b/>
                  <w:bCs/>
                  <w:color w:val="auto"/>
                  <w:sz w:val="18"/>
                  <w:szCs w:val="18"/>
                  <w:lang w:eastAsia="fr-FR"/>
                </w:rPr>
                <w:t>-182</w:t>
              </w:r>
            </w:ins>
          </w:p>
        </w:tc>
      </w:tr>
      <w:tr w:rsidR="00CD7DA3" w:rsidRPr="000B17C7" w:rsidTr="00BB6FB1">
        <w:trPr>
          <w:trHeight w:val="315"/>
          <w:ins w:id="2216" w:author="7809196g" w:date="2017-02-24T15:43:00Z"/>
        </w:trPr>
        <w:tc>
          <w:tcPr>
            <w:tcW w:w="5402" w:type="dxa"/>
            <w:gridSpan w:val="2"/>
            <w:vMerge/>
            <w:tcBorders>
              <w:top w:val="single" w:sz="8" w:space="0" w:color="C6C6C6"/>
              <w:left w:val="single" w:sz="8" w:space="0" w:color="C6C6C6"/>
              <w:bottom w:val="single" w:sz="8" w:space="0" w:color="C6C6C6"/>
              <w:right w:val="single" w:sz="8" w:space="0" w:color="C6C6C6"/>
            </w:tcBorders>
            <w:vAlign w:val="center"/>
            <w:hideMark/>
          </w:tcPr>
          <w:p w:rsidR="00CD7DA3" w:rsidRPr="000B17C7" w:rsidRDefault="00CD7DA3" w:rsidP="00CD7DA3">
            <w:pPr>
              <w:spacing w:line="240" w:lineRule="auto"/>
              <w:rPr>
                <w:ins w:id="2217" w:author="7809196g" w:date="2017-02-24T15:43:00Z"/>
                <w:rFonts w:ascii="Arial" w:eastAsia="Times New Roman" w:hAnsi="Arial" w:cs="Arial"/>
                <w:b/>
                <w:bCs/>
                <w:color w:val="auto"/>
                <w:sz w:val="18"/>
                <w:szCs w:val="18"/>
                <w:lang w:eastAsia="fr-FR"/>
              </w:rPr>
            </w:pPr>
          </w:p>
        </w:tc>
        <w:tc>
          <w:tcPr>
            <w:tcW w:w="1276" w:type="dxa"/>
            <w:tcBorders>
              <w:top w:val="nil"/>
              <w:left w:val="nil"/>
              <w:bottom w:val="single" w:sz="8" w:space="0" w:color="C6C6C6"/>
              <w:right w:val="single" w:sz="8" w:space="0" w:color="C6C6C6"/>
            </w:tcBorders>
            <w:shd w:val="clear" w:color="000000" w:fill="BAF9FF"/>
            <w:vAlign w:val="center"/>
            <w:hideMark/>
          </w:tcPr>
          <w:p w:rsidR="00CD7DA3" w:rsidRPr="000B17C7" w:rsidRDefault="00CD7DA3" w:rsidP="00CD7DA3">
            <w:pPr>
              <w:spacing w:line="240" w:lineRule="auto"/>
              <w:jc w:val="center"/>
              <w:rPr>
                <w:ins w:id="2218" w:author="7809196g" w:date="2017-02-24T15:43:00Z"/>
                <w:rFonts w:ascii="Arial" w:eastAsia="Times New Roman" w:hAnsi="Arial" w:cs="Arial"/>
                <w:b/>
                <w:bCs/>
                <w:color w:val="auto"/>
                <w:sz w:val="18"/>
                <w:szCs w:val="18"/>
                <w:lang w:eastAsia="fr-FR"/>
              </w:rPr>
            </w:pPr>
            <w:ins w:id="2219" w:author="7809196g" w:date="2017-02-24T15:43:00Z">
              <w:r w:rsidRPr="000B17C7">
                <w:rPr>
                  <w:rFonts w:ascii="Arial" w:eastAsia="Times New Roman" w:hAnsi="Arial" w:cs="Arial"/>
                  <w:b/>
                  <w:bCs/>
                  <w:color w:val="auto"/>
                  <w:sz w:val="18"/>
                  <w:szCs w:val="18"/>
                  <w:lang w:eastAsia="fr-FR"/>
                </w:rPr>
                <w:t>-</w:t>
              </w:r>
            </w:ins>
          </w:p>
        </w:tc>
        <w:tc>
          <w:tcPr>
            <w:tcW w:w="992" w:type="dxa"/>
            <w:tcBorders>
              <w:top w:val="nil"/>
              <w:left w:val="nil"/>
              <w:bottom w:val="single" w:sz="8" w:space="0" w:color="C6C6C6"/>
              <w:right w:val="single" w:sz="8" w:space="0" w:color="C6C6C6"/>
            </w:tcBorders>
            <w:shd w:val="clear" w:color="000000" w:fill="BAF9FF"/>
            <w:vAlign w:val="center"/>
            <w:hideMark/>
          </w:tcPr>
          <w:p w:rsidR="00CD7DA3" w:rsidRPr="000B17C7" w:rsidRDefault="00CD7DA3" w:rsidP="00CD7DA3">
            <w:pPr>
              <w:spacing w:line="240" w:lineRule="auto"/>
              <w:jc w:val="center"/>
              <w:rPr>
                <w:ins w:id="2220" w:author="7809196g" w:date="2017-02-24T15:43:00Z"/>
                <w:rFonts w:ascii="Arial" w:eastAsia="Times New Roman" w:hAnsi="Arial" w:cs="Arial"/>
                <w:b/>
                <w:bCs/>
                <w:color w:val="auto"/>
                <w:sz w:val="18"/>
                <w:szCs w:val="18"/>
                <w:lang w:eastAsia="fr-FR"/>
              </w:rPr>
            </w:pPr>
            <w:ins w:id="2221" w:author="7809196g" w:date="2017-02-24T15:43:00Z">
              <w:r w:rsidRPr="000B17C7">
                <w:rPr>
                  <w:rFonts w:ascii="Arial" w:eastAsia="Times New Roman" w:hAnsi="Arial" w:cs="Arial"/>
                  <w:b/>
                  <w:bCs/>
                  <w:color w:val="auto"/>
                  <w:sz w:val="18"/>
                  <w:szCs w:val="18"/>
                  <w:lang w:eastAsia="fr-FR"/>
                </w:rPr>
                <w:t>-0,11%</w:t>
              </w:r>
            </w:ins>
          </w:p>
        </w:tc>
        <w:tc>
          <w:tcPr>
            <w:tcW w:w="1276" w:type="dxa"/>
            <w:tcBorders>
              <w:top w:val="nil"/>
              <w:left w:val="nil"/>
              <w:bottom w:val="single" w:sz="8" w:space="0" w:color="C6C6C6"/>
              <w:right w:val="single" w:sz="8" w:space="0" w:color="C6C6C6"/>
            </w:tcBorders>
            <w:shd w:val="clear" w:color="000000" w:fill="BAF9FF"/>
            <w:vAlign w:val="center"/>
            <w:hideMark/>
          </w:tcPr>
          <w:p w:rsidR="00CD7DA3" w:rsidRPr="000B17C7" w:rsidRDefault="00BB6FB1" w:rsidP="00CD7DA3">
            <w:pPr>
              <w:spacing w:line="240" w:lineRule="auto"/>
              <w:jc w:val="center"/>
              <w:rPr>
                <w:ins w:id="2222" w:author="7809196g" w:date="2017-02-24T15:43:00Z"/>
                <w:rFonts w:ascii="Arial" w:eastAsia="Times New Roman" w:hAnsi="Arial" w:cs="Arial"/>
                <w:b/>
                <w:bCs/>
                <w:color w:val="auto"/>
                <w:sz w:val="18"/>
                <w:szCs w:val="18"/>
                <w:lang w:eastAsia="fr-FR"/>
              </w:rPr>
            </w:pPr>
            <w:r>
              <w:rPr>
                <w:rFonts w:ascii="Arial" w:eastAsia="Times New Roman" w:hAnsi="Arial" w:cs="Arial"/>
                <w:b/>
                <w:bCs/>
                <w:color w:val="auto"/>
                <w:sz w:val="18"/>
                <w:szCs w:val="18"/>
                <w:lang w:eastAsia="fr-FR"/>
              </w:rPr>
              <w:t xml:space="preserve"> </w:t>
            </w:r>
            <w:ins w:id="2223" w:author="7276693Z" w:date="2017-02-27T18:51:00Z">
              <w:r>
                <w:rPr>
                  <w:rFonts w:ascii="Arial" w:eastAsia="Times New Roman" w:hAnsi="Arial" w:cs="Arial"/>
                  <w:b/>
                  <w:bCs/>
                  <w:color w:val="auto"/>
                  <w:sz w:val="18"/>
                  <w:szCs w:val="18"/>
                  <w:lang w:eastAsia="fr-FR"/>
                </w:rPr>
                <w:t>0,00</w:t>
              </w:r>
            </w:ins>
            <w:ins w:id="2224" w:author="7809196g" w:date="2017-02-24T15:43:00Z">
              <w:r w:rsidR="00CD7DA3" w:rsidRPr="000B17C7">
                <w:rPr>
                  <w:rFonts w:ascii="Arial" w:eastAsia="Times New Roman" w:hAnsi="Arial" w:cs="Arial"/>
                  <w:b/>
                  <w:bCs/>
                  <w:color w:val="auto"/>
                  <w:sz w:val="18"/>
                  <w:szCs w:val="18"/>
                  <w:lang w:eastAsia="fr-FR"/>
                </w:rPr>
                <w:t>%</w:t>
              </w:r>
            </w:ins>
          </w:p>
        </w:tc>
        <w:tc>
          <w:tcPr>
            <w:tcW w:w="1934" w:type="dxa"/>
            <w:tcBorders>
              <w:top w:val="nil"/>
              <w:left w:val="nil"/>
              <w:bottom w:val="single" w:sz="8" w:space="0" w:color="C6C6C6"/>
              <w:right w:val="single" w:sz="8" w:space="0" w:color="C6C6C6"/>
            </w:tcBorders>
            <w:shd w:val="clear" w:color="000000" w:fill="BAF9FF"/>
            <w:vAlign w:val="center"/>
            <w:hideMark/>
          </w:tcPr>
          <w:p w:rsidR="00CD7DA3" w:rsidRPr="000B17C7" w:rsidRDefault="00CD7DA3" w:rsidP="00CD7DA3">
            <w:pPr>
              <w:spacing w:line="240" w:lineRule="auto"/>
              <w:jc w:val="center"/>
              <w:rPr>
                <w:ins w:id="2225" w:author="7809196g" w:date="2017-02-24T15:43:00Z"/>
                <w:rFonts w:ascii="Arial" w:eastAsia="Times New Roman" w:hAnsi="Arial" w:cs="Arial"/>
                <w:b/>
                <w:bCs/>
                <w:color w:val="auto"/>
                <w:sz w:val="18"/>
                <w:szCs w:val="18"/>
                <w:lang w:eastAsia="fr-FR"/>
              </w:rPr>
            </w:pPr>
            <w:ins w:id="2226" w:author="7809196g" w:date="2017-02-24T15:43:00Z">
              <w:r w:rsidRPr="000B17C7">
                <w:rPr>
                  <w:rFonts w:ascii="Arial" w:eastAsia="Times New Roman" w:hAnsi="Arial" w:cs="Arial"/>
                  <w:b/>
                  <w:bCs/>
                  <w:color w:val="auto"/>
                  <w:sz w:val="18"/>
                  <w:szCs w:val="18"/>
                  <w:lang w:eastAsia="fr-FR"/>
                </w:rPr>
                <w:t>0,00%</w:t>
              </w:r>
            </w:ins>
          </w:p>
        </w:tc>
      </w:tr>
      <w:tr w:rsidR="00CD7DA3" w:rsidRPr="000B17C7" w:rsidTr="00B01443">
        <w:trPr>
          <w:trHeight w:val="315"/>
          <w:ins w:id="2227" w:author="7809196g" w:date="2017-02-24T15:43:00Z"/>
          <w:trPrChange w:id="2228" w:author="7276693Z" w:date="2017-02-24T18:31:00Z">
            <w:trPr>
              <w:trHeight w:val="315"/>
            </w:trPr>
          </w:trPrChange>
        </w:trPr>
        <w:tc>
          <w:tcPr>
            <w:tcW w:w="5402" w:type="dxa"/>
            <w:gridSpan w:val="2"/>
            <w:vMerge w:val="restart"/>
            <w:tcBorders>
              <w:top w:val="single" w:sz="8" w:space="0" w:color="C6C6C6"/>
              <w:left w:val="single" w:sz="8" w:space="0" w:color="C6C6C6"/>
              <w:bottom w:val="single" w:sz="8" w:space="0" w:color="C6C6C6"/>
              <w:right w:val="single" w:sz="8" w:space="0" w:color="C6C6C6"/>
            </w:tcBorders>
            <w:shd w:val="clear" w:color="000000" w:fill="75F4FF"/>
            <w:vAlign w:val="center"/>
            <w:hideMark/>
            <w:tcPrChange w:id="2229" w:author="7276693Z" w:date="2017-02-24T18:31:00Z">
              <w:tcPr>
                <w:tcW w:w="5960" w:type="dxa"/>
                <w:gridSpan w:val="3"/>
                <w:vMerge w:val="restart"/>
                <w:tcBorders>
                  <w:top w:val="single" w:sz="8" w:space="0" w:color="C6C6C6"/>
                  <w:left w:val="single" w:sz="8" w:space="0" w:color="C6C6C6"/>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rPr>
                <w:ins w:id="2230" w:author="7809196g" w:date="2017-02-24T15:43:00Z"/>
                <w:rFonts w:ascii="Arial" w:eastAsia="Times New Roman" w:hAnsi="Arial" w:cs="Arial"/>
                <w:b/>
                <w:bCs/>
                <w:color w:val="auto"/>
                <w:sz w:val="18"/>
                <w:szCs w:val="18"/>
                <w:lang w:eastAsia="fr-FR"/>
              </w:rPr>
            </w:pPr>
            <w:ins w:id="2231" w:author="7809196g" w:date="2017-02-24T15:43:00Z">
              <w:r w:rsidRPr="000B17C7">
                <w:rPr>
                  <w:rFonts w:ascii="Arial" w:eastAsia="Times New Roman" w:hAnsi="Arial" w:cs="Arial"/>
                  <w:b/>
                  <w:bCs/>
                  <w:color w:val="auto"/>
                  <w:sz w:val="18"/>
                  <w:szCs w:val="18"/>
                  <w:lang w:eastAsia="fr-FR"/>
                </w:rPr>
                <w:t>Résultat opérationnel (Var N / N-1)</w:t>
              </w:r>
            </w:ins>
          </w:p>
        </w:tc>
        <w:tc>
          <w:tcPr>
            <w:tcW w:w="1276" w:type="dxa"/>
            <w:tcBorders>
              <w:top w:val="nil"/>
              <w:left w:val="nil"/>
              <w:bottom w:val="single" w:sz="8" w:space="0" w:color="C6C6C6"/>
              <w:right w:val="single" w:sz="8" w:space="0" w:color="C6C6C6"/>
            </w:tcBorders>
            <w:shd w:val="clear" w:color="000000" w:fill="75F4FF"/>
            <w:vAlign w:val="center"/>
            <w:hideMark/>
            <w:tcPrChange w:id="2232" w:author="7276693Z" w:date="2017-02-24T18:31:00Z">
              <w:tcPr>
                <w:tcW w:w="120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33" w:author="7809196g" w:date="2017-02-24T15:43:00Z"/>
                <w:rFonts w:ascii="Arial" w:eastAsia="Times New Roman" w:hAnsi="Arial" w:cs="Arial"/>
                <w:b/>
                <w:bCs/>
                <w:color w:val="auto"/>
                <w:sz w:val="18"/>
                <w:szCs w:val="18"/>
                <w:lang w:eastAsia="fr-FR"/>
              </w:rPr>
            </w:pPr>
            <w:ins w:id="2234" w:author="7809196g" w:date="2017-02-24T15:43:00Z">
              <w:r w:rsidRPr="000B17C7">
                <w:rPr>
                  <w:rFonts w:ascii="Arial" w:eastAsia="Times New Roman" w:hAnsi="Arial" w:cs="Arial"/>
                  <w:b/>
                  <w:bCs/>
                  <w:color w:val="auto"/>
                  <w:sz w:val="18"/>
                  <w:szCs w:val="18"/>
                  <w:lang w:eastAsia="fr-FR"/>
                </w:rPr>
                <w:t>49</w:t>
              </w:r>
            </w:ins>
          </w:p>
        </w:tc>
        <w:tc>
          <w:tcPr>
            <w:tcW w:w="992" w:type="dxa"/>
            <w:tcBorders>
              <w:top w:val="nil"/>
              <w:left w:val="nil"/>
              <w:bottom w:val="single" w:sz="8" w:space="0" w:color="C6C6C6"/>
              <w:right w:val="single" w:sz="8" w:space="0" w:color="C6C6C6"/>
            </w:tcBorders>
            <w:shd w:val="clear" w:color="000000" w:fill="75F4FF"/>
            <w:vAlign w:val="center"/>
            <w:hideMark/>
            <w:tcPrChange w:id="2235" w:author="7276693Z" w:date="2017-02-24T18:31:00Z">
              <w:tcPr>
                <w:tcW w:w="120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36" w:author="7809196g" w:date="2017-02-24T15:43:00Z"/>
                <w:rFonts w:ascii="Arial" w:eastAsia="Times New Roman" w:hAnsi="Arial" w:cs="Arial"/>
                <w:b/>
                <w:bCs/>
                <w:color w:val="auto"/>
                <w:sz w:val="18"/>
                <w:szCs w:val="18"/>
                <w:lang w:eastAsia="fr-FR"/>
              </w:rPr>
            </w:pPr>
            <w:ins w:id="2237" w:author="7809196g" w:date="2017-02-24T15:43:00Z">
              <w:r w:rsidRPr="000B17C7">
                <w:rPr>
                  <w:rFonts w:ascii="Arial" w:eastAsia="Times New Roman" w:hAnsi="Arial" w:cs="Arial"/>
                  <w:b/>
                  <w:bCs/>
                  <w:color w:val="auto"/>
                  <w:sz w:val="18"/>
                  <w:szCs w:val="18"/>
                  <w:lang w:eastAsia="fr-FR"/>
                </w:rPr>
                <w:t>29</w:t>
              </w:r>
            </w:ins>
          </w:p>
        </w:tc>
        <w:tc>
          <w:tcPr>
            <w:tcW w:w="1276" w:type="dxa"/>
            <w:tcBorders>
              <w:top w:val="nil"/>
              <w:left w:val="nil"/>
              <w:bottom w:val="single" w:sz="8" w:space="0" w:color="C6C6C6"/>
              <w:right w:val="single" w:sz="8" w:space="0" w:color="C6C6C6"/>
            </w:tcBorders>
            <w:shd w:val="clear" w:color="000000" w:fill="75F4FF"/>
            <w:vAlign w:val="center"/>
            <w:hideMark/>
            <w:tcPrChange w:id="2238" w:author="7276693Z" w:date="2017-02-24T18:31:00Z">
              <w:tcPr>
                <w:tcW w:w="126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39" w:author="7809196g" w:date="2017-02-24T15:43:00Z"/>
                <w:rFonts w:ascii="Arial" w:eastAsia="Times New Roman" w:hAnsi="Arial" w:cs="Arial"/>
                <w:b/>
                <w:bCs/>
                <w:color w:val="auto"/>
                <w:sz w:val="18"/>
                <w:szCs w:val="18"/>
                <w:lang w:eastAsia="fr-FR"/>
              </w:rPr>
            </w:pPr>
            <w:ins w:id="2240" w:author="7809196g" w:date="2017-02-24T15:43:00Z">
              <w:r w:rsidRPr="000B17C7">
                <w:rPr>
                  <w:rFonts w:ascii="Arial" w:eastAsia="Times New Roman" w:hAnsi="Arial" w:cs="Arial"/>
                  <w:b/>
                  <w:bCs/>
                  <w:color w:val="auto"/>
                  <w:sz w:val="18"/>
                  <w:szCs w:val="18"/>
                  <w:lang w:eastAsia="fr-FR"/>
                </w:rPr>
                <w:t>26</w:t>
              </w:r>
            </w:ins>
          </w:p>
        </w:tc>
        <w:tc>
          <w:tcPr>
            <w:tcW w:w="1934" w:type="dxa"/>
            <w:tcBorders>
              <w:top w:val="nil"/>
              <w:left w:val="nil"/>
              <w:bottom w:val="single" w:sz="8" w:space="0" w:color="C6C6C6"/>
              <w:right w:val="single" w:sz="8" w:space="0" w:color="C6C6C6"/>
            </w:tcBorders>
            <w:shd w:val="clear" w:color="000000" w:fill="75F4FF"/>
            <w:vAlign w:val="center"/>
            <w:hideMark/>
            <w:tcPrChange w:id="2241" w:author="7276693Z" w:date="2017-02-24T18:31:00Z">
              <w:tcPr>
                <w:tcW w:w="1260" w:type="dxa"/>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42" w:author="7809196g" w:date="2017-02-24T15:43:00Z"/>
                <w:rFonts w:ascii="Arial" w:eastAsia="Times New Roman" w:hAnsi="Arial" w:cs="Arial"/>
                <w:b/>
                <w:bCs/>
                <w:color w:val="auto"/>
                <w:sz w:val="18"/>
                <w:szCs w:val="18"/>
                <w:lang w:eastAsia="fr-FR"/>
              </w:rPr>
            </w:pPr>
            <w:ins w:id="2243" w:author="7809196g" w:date="2017-02-24T15:43:00Z">
              <w:r w:rsidRPr="000B17C7">
                <w:rPr>
                  <w:rFonts w:ascii="Arial" w:eastAsia="Times New Roman" w:hAnsi="Arial" w:cs="Arial"/>
                  <w:b/>
                  <w:bCs/>
                  <w:color w:val="auto"/>
                  <w:sz w:val="18"/>
                  <w:szCs w:val="18"/>
                  <w:lang w:eastAsia="fr-FR"/>
                </w:rPr>
                <w:t>20</w:t>
              </w:r>
            </w:ins>
          </w:p>
        </w:tc>
      </w:tr>
      <w:tr w:rsidR="00CD7DA3" w:rsidRPr="000B17C7" w:rsidTr="00B01443">
        <w:trPr>
          <w:trHeight w:val="315"/>
          <w:ins w:id="2244" w:author="7809196g" w:date="2017-02-24T15:43:00Z"/>
          <w:trPrChange w:id="2245" w:author="7276693Z" w:date="2017-02-24T18:31:00Z">
            <w:trPr>
              <w:trHeight w:val="315"/>
            </w:trPr>
          </w:trPrChange>
        </w:trPr>
        <w:tc>
          <w:tcPr>
            <w:tcW w:w="5402" w:type="dxa"/>
            <w:gridSpan w:val="2"/>
            <w:vMerge/>
            <w:tcBorders>
              <w:top w:val="single" w:sz="8" w:space="0" w:color="C6C6C6"/>
              <w:left w:val="single" w:sz="8" w:space="0" w:color="C6C6C6"/>
              <w:bottom w:val="single" w:sz="8" w:space="0" w:color="C6C6C6"/>
              <w:right w:val="single" w:sz="8" w:space="0" w:color="C6C6C6"/>
            </w:tcBorders>
            <w:vAlign w:val="center"/>
            <w:hideMark/>
            <w:tcPrChange w:id="2246" w:author="7276693Z" w:date="2017-02-24T18:31:00Z">
              <w:tcPr>
                <w:tcW w:w="5960" w:type="dxa"/>
                <w:gridSpan w:val="3"/>
                <w:vMerge/>
                <w:tcBorders>
                  <w:top w:val="single" w:sz="8" w:space="0" w:color="C6C6C6"/>
                  <w:left w:val="single" w:sz="8" w:space="0" w:color="C6C6C6"/>
                  <w:bottom w:val="single" w:sz="8" w:space="0" w:color="C6C6C6"/>
                  <w:right w:val="single" w:sz="8" w:space="0" w:color="C6C6C6"/>
                </w:tcBorders>
                <w:vAlign w:val="center"/>
                <w:hideMark/>
              </w:tcPr>
            </w:tcPrChange>
          </w:tcPr>
          <w:p w:rsidR="00CD7DA3" w:rsidRPr="000B17C7" w:rsidRDefault="00CD7DA3" w:rsidP="00CD7DA3">
            <w:pPr>
              <w:spacing w:line="240" w:lineRule="auto"/>
              <w:rPr>
                <w:ins w:id="2247" w:author="7809196g" w:date="2017-02-24T15:43:00Z"/>
                <w:rFonts w:ascii="Arial" w:eastAsia="Times New Roman" w:hAnsi="Arial" w:cs="Arial"/>
                <w:b/>
                <w:bCs/>
                <w:color w:val="auto"/>
                <w:sz w:val="18"/>
                <w:szCs w:val="18"/>
                <w:lang w:eastAsia="fr-FR"/>
              </w:rPr>
            </w:pPr>
          </w:p>
        </w:tc>
        <w:tc>
          <w:tcPr>
            <w:tcW w:w="1276" w:type="dxa"/>
            <w:tcBorders>
              <w:top w:val="nil"/>
              <w:left w:val="nil"/>
              <w:bottom w:val="single" w:sz="8" w:space="0" w:color="C6C6C6"/>
              <w:right w:val="single" w:sz="8" w:space="0" w:color="C6C6C6"/>
            </w:tcBorders>
            <w:shd w:val="clear" w:color="000000" w:fill="75F4FF"/>
            <w:vAlign w:val="center"/>
            <w:hideMark/>
            <w:tcPrChange w:id="2248" w:author="7276693Z" w:date="2017-02-24T18:31:00Z">
              <w:tcPr>
                <w:tcW w:w="120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49" w:author="7809196g" w:date="2017-02-24T15:43:00Z"/>
                <w:rFonts w:ascii="Arial" w:eastAsia="Times New Roman" w:hAnsi="Arial" w:cs="Arial"/>
                <w:b/>
                <w:bCs/>
                <w:color w:val="auto"/>
                <w:sz w:val="18"/>
                <w:szCs w:val="18"/>
                <w:lang w:eastAsia="fr-FR"/>
              </w:rPr>
            </w:pPr>
            <w:ins w:id="2250" w:author="7809196g" w:date="2017-02-24T15:43:00Z">
              <w:r w:rsidRPr="000B17C7">
                <w:rPr>
                  <w:rFonts w:ascii="Arial" w:eastAsia="Times New Roman" w:hAnsi="Arial" w:cs="Arial"/>
                  <w:b/>
                  <w:bCs/>
                  <w:color w:val="auto"/>
                  <w:sz w:val="18"/>
                  <w:szCs w:val="18"/>
                  <w:lang w:eastAsia="fr-FR"/>
                </w:rPr>
                <w:t> </w:t>
              </w:r>
            </w:ins>
          </w:p>
        </w:tc>
        <w:tc>
          <w:tcPr>
            <w:tcW w:w="992" w:type="dxa"/>
            <w:tcBorders>
              <w:top w:val="nil"/>
              <w:left w:val="nil"/>
              <w:bottom w:val="single" w:sz="8" w:space="0" w:color="C6C6C6"/>
              <w:right w:val="single" w:sz="8" w:space="0" w:color="C6C6C6"/>
            </w:tcBorders>
            <w:shd w:val="clear" w:color="000000" w:fill="75F4FF"/>
            <w:vAlign w:val="center"/>
            <w:hideMark/>
            <w:tcPrChange w:id="2251" w:author="7276693Z" w:date="2017-02-24T18:31:00Z">
              <w:tcPr>
                <w:tcW w:w="120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52" w:author="7809196g" w:date="2017-02-24T15:43:00Z"/>
                <w:rFonts w:ascii="Arial" w:eastAsia="Times New Roman" w:hAnsi="Arial" w:cs="Arial"/>
                <w:b/>
                <w:bCs/>
                <w:color w:val="auto"/>
                <w:sz w:val="18"/>
                <w:szCs w:val="18"/>
                <w:lang w:eastAsia="fr-FR"/>
              </w:rPr>
            </w:pPr>
            <w:ins w:id="2253" w:author="7809196g" w:date="2017-02-24T15:43:00Z">
              <w:r w:rsidRPr="000B17C7">
                <w:rPr>
                  <w:rFonts w:ascii="Arial" w:eastAsia="Times New Roman" w:hAnsi="Arial" w:cs="Arial"/>
                  <w:b/>
                  <w:bCs/>
                  <w:color w:val="auto"/>
                  <w:sz w:val="18"/>
                  <w:szCs w:val="18"/>
                  <w:lang w:eastAsia="fr-FR"/>
                </w:rPr>
                <w:t>-41%</w:t>
              </w:r>
            </w:ins>
          </w:p>
        </w:tc>
        <w:tc>
          <w:tcPr>
            <w:tcW w:w="1276" w:type="dxa"/>
            <w:tcBorders>
              <w:top w:val="nil"/>
              <w:left w:val="nil"/>
              <w:bottom w:val="single" w:sz="8" w:space="0" w:color="C6C6C6"/>
              <w:right w:val="single" w:sz="8" w:space="0" w:color="C6C6C6"/>
            </w:tcBorders>
            <w:shd w:val="clear" w:color="000000" w:fill="75F4FF"/>
            <w:vAlign w:val="center"/>
            <w:hideMark/>
            <w:tcPrChange w:id="2254" w:author="7276693Z" w:date="2017-02-24T18:31:00Z">
              <w:tcPr>
                <w:tcW w:w="1260" w:type="dxa"/>
                <w:gridSpan w:val="2"/>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55" w:author="7809196g" w:date="2017-02-24T15:43:00Z"/>
                <w:rFonts w:ascii="Arial" w:eastAsia="Times New Roman" w:hAnsi="Arial" w:cs="Arial"/>
                <w:b/>
                <w:bCs/>
                <w:color w:val="auto"/>
                <w:sz w:val="18"/>
                <w:szCs w:val="18"/>
                <w:lang w:eastAsia="fr-FR"/>
              </w:rPr>
            </w:pPr>
            <w:ins w:id="2256" w:author="7809196g" w:date="2017-02-24T15:43:00Z">
              <w:r w:rsidRPr="000B17C7">
                <w:rPr>
                  <w:rFonts w:ascii="Arial" w:eastAsia="Times New Roman" w:hAnsi="Arial" w:cs="Arial"/>
                  <w:b/>
                  <w:bCs/>
                  <w:color w:val="auto"/>
                  <w:sz w:val="18"/>
                  <w:szCs w:val="18"/>
                  <w:lang w:eastAsia="fr-FR"/>
                </w:rPr>
                <w:t>-10%</w:t>
              </w:r>
            </w:ins>
          </w:p>
        </w:tc>
        <w:tc>
          <w:tcPr>
            <w:tcW w:w="1934" w:type="dxa"/>
            <w:tcBorders>
              <w:top w:val="nil"/>
              <w:left w:val="nil"/>
              <w:bottom w:val="single" w:sz="8" w:space="0" w:color="C6C6C6"/>
              <w:right w:val="single" w:sz="8" w:space="0" w:color="C6C6C6"/>
            </w:tcBorders>
            <w:shd w:val="clear" w:color="000000" w:fill="75F4FF"/>
            <w:vAlign w:val="center"/>
            <w:hideMark/>
            <w:tcPrChange w:id="2257" w:author="7276693Z" w:date="2017-02-24T18:31:00Z">
              <w:tcPr>
                <w:tcW w:w="1260" w:type="dxa"/>
                <w:tcBorders>
                  <w:top w:val="nil"/>
                  <w:left w:val="nil"/>
                  <w:bottom w:val="single" w:sz="8" w:space="0" w:color="C6C6C6"/>
                  <w:right w:val="single" w:sz="8" w:space="0" w:color="C6C6C6"/>
                </w:tcBorders>
                <w:shd w:val="clear" w:color="000000" w:fill="75F4FF"/>
                <w:vAlign w:val="center"/>
                <w:hideMark/>
              </w:tcPr>
            </w:tcPrChange>
          </w:tcPr>
          <w:p w:rsidR="00CD7DA3" w:rsidRPr="000B17C7" w:rsidRDefault="00CD7DA3" w:rsidP="00CD7DA3">
            <w:pPr>
              <w:spacing w:line="240" w:lineRule="auto"/>
              <w:jc w:val="center"/>
              <w:rPr>
                <w:ins w:id="2258" w:author="7809196g" w:date="2017-02-24T15:43:00Z"/>
                <w:rFonts w:ascii="Arial" w:eastAsia="Times New Roman" w:hAnsi="Arial" w:cs="Arial"/>
                <w:b/>
                <w:bCs/>
                <w:color w:val="auto"/>
                <w:sz w:val="18"/>
                <w:szCs w:val="18"/>
                <w:lang w:eastAsia="fr-FR"/>
              </w:rPr>
            </w:pPr>
            <w:ins w:id="2259" w:author="7809196g" w:date="2017-02-24T15:43:00Z">
              <w:r w:rsidRPr="000B17C7">
                <w:rPr>
                  <w:rFonts w:ascii="Arial" w:eastAsia="Times New Roman" w:hAnsi="Arial" w:cs="Arial"/>
                  <w:b/>
                  <w:bCs/>
                  <w:color w:val="auto"/>
                  <w:sz w:val="18"/>
                  <w:szCs w:val="18"/>
                  <w:lang w:eastAsia="fr-FR"/>
                </w:rPr>
                <w:t>-31%</w:t>
              </w:r>
            </w:ins>
          </w:p>
        </w:tc>
      </w:tr>
    </w:tbl>
    <w:p w:rsidR="00CD7DA3" w:rsidRPr="00D35536" w:rsidRDefault="00CD7DA3" w:rsidP="003F6B33">
      <w:pPr>
        <w:pStyle w:val="Textedesaisie"/>
        <w:jc w:val="center"/>
        <w:rPr>
          <w:color w:val="auto"/>
          <w:sz w:val="16"/>
        </w:rPr>
      </w:pPr>
    </w:p>
    <w:p w:rsidR="003F6B33" w:rsidRPr="00D35536" w:rsidRDefault="001F4567" w:rsidP="003F6B33">
      <w:pPr>
        <w:pStyle w:val="Textedesaisie"/>
        <w:jc w:val="center"/>
        <w:rPr>
          <w:color w:val="auto"/>
          <w:sz w:val="16"/>
        </w:rPr>
      </w:pPr>
      <w:del w:id="2260" w:author="7276693Z" w:date="2017-02-24T17:46:00Z">
        <w:r w:rsidRPr="00D35536" w:rsidDel="00D35536">
          <w:rPr>
            <w:color w:val="auto"/>
            <w:sz w:val="16"/>
          </w:rPr>
          <w:delText xml:space="preserve"> </w:delText>
        </w:r>
      </w:del>
      <w:r w:rsidR="005211D1" w:rsidRPr="00D35536">
        <w:rPr>
          <w:color w:val="auto"/>
          <w:sz w:val="16"/>
        </w:rPr>
        <w:t>(*2015_GRT_ETU_29) (*2016_GRT_ETU_29)(*2017_GRT_GRT_ETU_</w:t>
      </w:r>
      <w:r w:rsidR="009C49A9" w:rsidRPr="00D35536">
        <w:rPr>
          <w:color w:val="auto"/>
          <w:sz w:val="16"/>
        </w:rPr>
        <w:t>11</w:t>
      </w:r>
      <w:r w:rsidR="005211D1" w:rsidRPr="00D35536">
        <w:rPr>
          <w:color w:val="auto"/>
          <w:sz w:val="16"/>
        </w:rPr>
        <w:t>)</w:t>
      </w:r>
      <w:proofErr w:type="gramStart"/>
      <w:ins w:id="2261" w:author="7809196g" w:date="2017-02-23T11:48:00Z">
        <w:r w:rsidR="009C49A9" w:rsidRPr="00D35536">
          <w:rPr>
            <w:color w:val="auto"/>
            <w:sz w:val="16"/>
          </w:rPr>
          <w:t>( *</w:t>
        </w:r>
        <w:proofErr w:type="gramEnd"/>
        <w:r w:rsidR="009C49A9" w:rsidRPr="00D35536">
          <w:rPr>
            <w:color w:val="auto"/>
            <w:sz w:val="16"/>
          </w:rPr>
          <w:t>2017_GRT_GRT_ETU_20)</w:t>
        </w:r>
      </w:ins>
    </w:p>
    <w:p w:rsidR="009B33E8" w:rsidRPr="00D35536" w:rsidRDefault="009B33E8" w:rsidP="009B33E8">
      <w:pPr>
        <w:pStyle w:val="Textedesaisie"/>
        <w:jc w:val="both"/>
        <w:rPr>
          <w:ins w:id="2262" w:author="7276693Z" w:date="2017-02-23T12:33:00Z"/>
          <w:color w:val="auto"/>
          <w:sz w:val="14"/>
        </w:rPr>
      </w:pPr>
      <w:ins w:id="2263" w:author="7276693Z" w:date="2017-02-23T12:33:00Z">
        <w:r w:rsidRPr="00D35536">
          <w:rPr>
            <w:color w:val="auto"/>
            <w:sz w:val="14"/>
          </w:rPr>
          <w:t xml:space="preserve">NB : </w:t>
        </w:r>
      </w:ins>
      <w:ins w:id="2264" w:author="7276693Z" w:date="2017-02-23T12:34:00Z">
        <w:r w:rsidRPr="00D35536">
          <w:rPr>
            <w:color w:val="auto"/>
            <w:sz w:val="14"/>
          </w:rPr>
          <w:t>L</w:t>
        </w:r>
      </w:ins>
      <w:ins w:id="2265" w:author="7276693Z" w:date="2017-02-23T12:33:00Z">
        <w:r w:rsidRPr="00D35536">
          <w:rPr>
            <w:color w:val="auto"/>
            <w:sz w:val="14"/>
          </w:rPr>
          <w:t xml:space="preserve">e CA et les charges de la prestation de sûreté pour certains trains à destination </w:t>
        </w:r>
      </w:ins>
      <w:ins w:id="2266" w:author="7276693Z" w:date="2017-02-23T12:34:00Z">
        <w:r w:rsidRPr="00D35536">
          <w:rPr>
            <w:color w:val="auto"/>
            <w:sz w:val="14"/>
          </w:rPr>
          <w:t xml:space="preserve">de la Belgique et </w:t>
        </w:r>
      </w:ins>
      <w:ins w:id="2267" w:author="7276693Z" w:date="2017-02-23T12:33:00Z">
        <w:r w:rsidRPr="00D35536">
          <w:rPr>
            <w:color w:val="auto"/>
            <w:sz w:val="14"/>
          </w:rPr>
          <w:t>des</w:t>
        </w:r>
      </w:ins>
      <w:ins w:id="2268" w:author="7276693Z" w:date="2017-02-24T18:19:00Z">
        <w:r w:rsidR="00DD1009">
          <w:rPr>
            <w:color w:val="auto"/>
            <w:sz w:val="14"/>
          </w:rPr>
          <w:t xml:space="preserve"> Pays</w:t>
        </w:r>
      </w:ins>
      <w:ins w:id="2269" w:author="7276693Z" w:date="2017-02-23T12:33:00Z">
        <w:r w:rsidRPr="00D35536">
          <w:rPr>
            <w:color w:val="auto"/>
            <w:sz w:val="14"/>
          </w:rPr>
          <w:t>-Bas ne figurent pas dans ce tableau dans un sou</w:t>
        </w:r>
      </w:ins>
      <w:ins w:id="2270" w:author="7276693Z" w:date="2017-02-24T18:19:00Z">
        <w:r w:rsidR="00DD1009">
          <w:rPr>
            <w:color w:val="auto"/>
            <w:sz w:val="14"/>
          </w:rPr>
          <w:t>ci</w:t>
        </w:r>
      </w:ins>
      <w:ins w:id="2271" w:author="7276693Z" w:date="2017-02-23T12:33:00Z">
        <w:r w:rsidRPr="00D35536">
          <w:rPr>
            <w:color w:val="auto"/>
            <w:sz w:val="14"/>
          </w:rPr>
          <w:t xml:space="preserve"> de comparabilité des données.</w:t>
        </w:r>
      </w:ins>
    </w:p>
    <w:p w:rsidR="00A90D3B" w:rsidRPr="00D35536" w:rsidRDefault="00A90D3B" w:rsidP="004F23CB">
      <w:pPr>
        <w:pStyle w:val="Textedesaisie"/>
        <w:jc w:val="both"/>
        <w:rPr>
          <w:ins w:id="2272" w:author="7276693Z" w:date="2017-02-17T10:33:00Z"/>
          <w:color w:val="auto"/>
          <w:sz w:val="14"/>
        </w:rPr>
      </w:pPr>
    </w:p>
    <w:p w:rsidR="00513F30" w:rsidRPr="00D35536" w:rsidDel="00560C85" w:rsidRDefault="00513F30" w:rsidP="003F6B33">
      <w:pPr>
        <w:pStyle w:val="Textedesaisie"/>
        <w:jc w:val="both"/>
        <w:rPr>
          <w:del w:id="2273" w:author="7276693Z" w:date="2017-02-23T16:18:00Z"/>
          <w:color w:val="747678"/>
        </w:rPr>
        <w:sectPr w:rsidR="00513F30" w:rsidRPr="00D35536" w:rsidDel="00560C85" w:rsidSect="00472908">
          <w:type w:val="continuous"/>
          <w:pgSz w:w="11906" w:h="16838" w:code="9"/>
          <w:pgMar w:top="567" w:right="1134" w:bottom="567" w:left="1134" w:header="567" w:footer="567" w:gutter="0"/>
          <w:cols w:space="708"/>
          <w:titlePg/>
          <w:docGrid w:linePitch="360"/>
        </w:sectPr>
      </w:pPr>
    </w:p>
    <w:p w:rsidR="00CD7DA3" w:rsidRPr="00D35536" w:rsidRDefault="003F6B33" w:rsidP="00BF248D">
      <w:pPr>
        <w:pStyle w:val="Textedesaisie"/>
        <w:rPr>
          <w:ins w:id="2274" w:author="7809196g" w:date="2017-02-24T15:44:00Z"/>
          <w:color w:val="747678"/>
        </w:rPr>
      </w:pPr>
      <w:r w:rsidRPr="00D35536">
        <w:rPr>
          <w:color w:val="747678"/>
        </w:rPr>
        <w:t xml:space="preserve">Les prestations facturées aux transporteurs (prestation de base et prestation transmanche) </w:t>
      </w:r>
      <w:r w:rsidR="000230EB" w:rsidRPr="00D35536">
        <w:rPr>
          <w:color w:val="747678"/>
        </w:rPr>
        <w:t xml:space="preserve">sont </w:t>
      </w:r>
      <w:del w:id="2275" w:author="7276693Z" w:date="2017-02-23T12:34:00Z">
        <w:r w:rsidR="000230EB" w:rsidRPr="00D35536" w:rsidDel="009B33E8">
          <w:rPr>
            <w:color w:val="747678"/>
          </w:rPr>
          <w:delText>à la</w:delText>
        </w:r>
      </w:del>
      <w:del w:id="2276" w:author="7276693Z" w:date="2017-02-23T12:35:00Z">
        <w:r w:rsidR="000230EB" w:rsidRPr="00D35536" w:rsidDel="009B33E8">
          <w:rPr>
            <w:color w:val="747678"/>
          </w:rPr>
          <w:delText xml:space="preserve"> hausse (+7M€)</w:delText>
        </w:r>
        <w:r w:rsidR="006B5C4B" w:rsidRPr="00D35536" w:rsidDel="009B33E8">
          <w:rPr>
            <w:color w:val="747678"/>
          </w:rPr>
          <w:delText xml:space="preserve"> </w:delText>
        </w:r>
      </w:del>
      <w:ins w:id="2277" w:author="7276693Z" w:date="2017-02-23T12:35:00Z">
        <w:r w:rsidR="009B33E8" w:rsidRPr="00D35536">
          <w:rPr>
            <w:color w:val="747678"/>
          </w:rPr>
          <w:t xml:space="preserve">en baisse (-1M€) </w:t>
        </w:r>
      </w:ins>
      <w:r w:rsidR="006B5C4B" w:rsidRPr="00D35536">
        <w:rPr>
          <w:color w:val="747678"/>
        </w:rPr>
        <w:t xml:space="preserve">entre 2016 et 2017, à </w:t>
      </w:r>
      <w:del w:id="2278" w:author="7809196g" w:date="2016-12-13T11:30:00Z">
        <w:r w:rsidR="000230EB" w:rsidRPr="00D35536" w:rsidDel="005651B8">
          <w:rPr>
            <w:color w:val="747678"/>
          </w:rPr>
          <w:delText xml:space="preserve">783 </w:delText>
        </w:r>
      </w:del>
      <w:ins w:id="2279" w:author="7276693Z" w:date="2017-02-23T12:35:00Z">
        <w:r w:rsidR="009B33E8" w:rsidRPr="00D35536">
          <w:rPr>
            <w:color w:val="747678"/>
          </w:rPr>
          <w:t>775</w:t>
        </w:r>
      </w:ins>
      <w:ins w:id="2280" w:author="7809196g" w:date="2016-12-13T11:30:00Z">
        <w:r w:rsidR="005651B8" w:rsidRPr="00D35536">
          <w:rPr>
            <w:color w:val="747678"/>
          </w:rPr>
          <w:t xml:space="preserve"> </w:t>
        </w:r>
      </w:ins>
      <w:r w:rsidRPr="00D35536">
        <w:rPr>
          <w:color w:val="747678"/>
        </w:rPr>
        <w:t>M€.</w:t>
      </w:r>
      <w:r w:rsidR="00AF5F2E" w:rsidRPr="00D35536">
        <w:rPr>
          <w:color w:val="747678"/>
        </w:rPr>
        <w:t xml:space="preserve"> </w:t>
      </w:r>
    </w:p>
    <w:p w:rsidR="003F6B33" w:rsidRPr="00D35536" w:rsidRDefault="003F6B33" w:rsidP="00BF248D">
      <w:pPr>
        <w:pStyle w:val="Textedesaisie"/>
        <w:rPr>
          <w:color w:val="747678"/>
        </w:rPr>
      </w:pPr>
      <w:r w:rsidRPr="00D35536">
        <w:rPr>
          <w:color w:val="747678"/>
        </w:rPr>
        <w:t xml:space="preserve">Les charges </w:t>
      </w:r>
      <w:r w:rsidR="006B5C4B" w:rsidRPr="00D35536">
        <w:rPr>
          <w:color w:val="747678"/>
        </w:rPr>
        <w:t xml:space="preserve">évoluent de la manière suivante </w:t>
      </w:r>
      <w:ins w:id="2281" w:author="7809196g" w:date="2017-02-24T15:44:00Z">
        <w:r w:rsidR="00CD7DA3" w:rsidRPr="00D35536">
          <w:rPr>
            <w:color w:val="747678"/>
          </w:rPr>
          <w:t xml:space="preserve">par rapport au DRG 2016 </w:t>
        </w:r>
      </w:ins>
      <w:r w:rsidRPr="00D35536">
        <w:rPr>
          <w:color w:val="747678"/>
        </w:rPr>
        <w:t xml:space="preserve">: </w:t>
      </w:r>
    </w:p>
    <w:p w:rsidR="003F6B33" w:rsidRPr="00D35536" w:rsidDel="006E36B8" w:rsidRDefault="003F6B33" w:rsidP="00BF248D">
      <w:pPr>
        <w:pStyle w:val="Textedesaisie"/>
        <w:numPr>
          <w:ilvl w:val="0"/>
          <w:numId w:val="202"/>
        </w:numPr>
        <w:rPr>
          <w:del w:id="2282" w:author="7276693Z" w:date="2017-02-24T18:02:00Z"/>
          <w:color w:val="747678"/>
        </w:rPr>
      </w:pPr>
      <w:del w:id="2283" w:author="7276693Z" w:date="2017-02-24T18:02:00Z">
        <w:r w:rsidRPr="00D35536" w:rsidDel="006E36B8">
          <w:rPr>
            <w:color w:val="747678"/>
          </w:rPr>
          <w:delText>le service de gare, entièrement financé par la redevance gare</w:delText>
        </w:r>
        <w:r w:rsidR="00C028EC" w:rsidRPr="00D35536" w:rsidDel="006E36B8">
          <w:rPr>
            <w:color w:val="747678"/>
          </w:rPr>
          <w:delText xml:space="preserve"> des transporteurs, baisse de 1</w:delText>
        </w:r>
        <w:r w:rsidRPr="00D35536" w:rsidDel="006E36B8">
          <w:rPr>
            <w:color w:val="747678"/>
          </w:rPr>
          <w:delText xml:space="preserve">M€, </w:delText>
        </w:r>
        <w:r w:rsidR="00F62A31" w:rsidRPr="00D35536" w:rsidDel="006E36B8">
          <w:rPr>
            <w:color w:val="747678"/>
          </w:rPr>
          <w:delText>soit - 0,4</w:delText>
        </w:r>
      </w:del>
      <w:ins w:id="2284" w:author="7809196g" w:date="2016-12-13T11:31:00Z">
        <w:del w:id="2285" w:author="7276693Z" w:date="2017-02-24T18:02:00Z">
          <w:r w:rsidR="005651B8" w:rsidRPr="00D35536" w:rsidDel="006E36B8">
            <w:rPr>
              <w:color w:val="747678"/>
            </w:rPr>
            <w:delText>2</w:delText>
          </w:r>
        </w:del>
      </w:ins>
      <w:del w:id="2286" w:author="7276693Z" w:date="2017-02-24T18:02:00Z">
        <w:r w:rsidR="000230EB" w:rsidRPr="00D35536" w:rsidDel="006E36B8">
          <w:rPr>
            <w:color w:val="747678"/>
          </w:rPr>
          <w:delText>Les efforts d’homogénéisation du service demandés par le shéma directeur d</w:delText>
        </w:r>
        <w:r w:rsidR="00A764DE" w:rsidRPr="00D35536" w:rsidDel="006E36B8">
          <w:rPr>
            <w:color w:val="747678"/>
          </w:rPr>
          <w:delText>d’optimisation de l</w:delText>
        </w:r>
        <w:r w:rsidR="000230EB" w:rsidRPr="00D35536" w:rsidDel="006E36B8">
          <w:rPr>
            <w:color w:val="747678"/>
          </w:rPr>
          <w:delText>’accueil général permettent</w:delText>
        </w:r>
        <w:r w:rsidR="00A764DE" w:rsidRPr="00D35536" w:rsidDel="006E36B8">
          <w:rPr>
            <w:color w:val="747678"/>
          </w:rPr>
          <w:delText xml:space="preserve"> à </w:delText>
        </w:r>
        <w:r w:rsidR="000230EB" w:rsidRPr="00D35536" w:rsidDel="006E36B8">
          <w:rPr>
            <w:color w:val="747678"/>
          </w:rPr>
          <w:delText xml:space="preserve"> la maitrise des charges malgré la forte croissance des prestations d’assistance aux personnes handicapées et aux PMR (+2,7M</w:delText>
        </w:r>
        <w:r w:rsidR="00F62A31" w:rsidRPr="00D35536" w:rsidDel="006E36B8">
          <w:rPr>
            <w:color w:val="747678"/>
          </w:rPr>
          <w:delText xml:space="preserve"> </w:delText>
        </w:r>
        <w:r w:rsidRPr="00D35536" w:rsidDel="006E36B8">
          <w:rPr>
            <w:color w:val="747678"/>
          </w:rPr>
          <w:delText>;</w:delText>
        </w:r>
      </w:del>
    </w:p>
    <w:p w:rsidR="003F6B33" w:rsidRPr="00D35536" w:rsidDel="006E36B8" w:rsidRDefault="003F6B33" w:rsidP="00BF248D">
      <w:pPr>
        <w:pStyle w:val="Textedesaisie"/>
        <w:numPr>
          <w:ilvl w:val="0"/>
          <w:numId w:val="202"/>
        </w:numPr>
        <w:rPr>
          <w:ins w:id="2287" w:author="7809196g" w:date="2017-02-23T11:56:00Z"/>
          <w:del w:id="2288" w:author="7276693Z" w:date="2017-02-24T18:02:00Z"/>
          <w:color w:val="747678"/>
        </w:rPr>
      </w:pPr>
      <w:del w:id="2289" w:author="7276693Z" w:date="2017-02-24T18:02:00Z">
        <w:r w:rsidRPr="00D35536" w:rsidDel="006E36B8">
          <w:rPr>
            <w:color w:val="747678"/>
          </w:rPr>
          <w:delText>les charges de gestion de site</w:delText>
        </w:r>
        <w:r w:rsidR="000230EB" w:rsidRPr="00D35536" w:rsidDel="006E36B8">
          <w:rPr>
            <w:color w:val="747678"/>
          </w:rPr>
          <w:delText xml:space="preserve"> affectées aux transporteurs</w:delText>
        </w:r>
        <w:r w:rsidRPr="00D35536" w:rsidDel="006E36B8">
          <w:rPr>
            <w:color w:val="747678"/>
          </w:rPr>
          <w:delText xml:space="preserve"> augmentent</w:delText>
        </w:r>
        <w:r w:rsidR="000230EB" w:rsidRPr="00D35536" w:rsidDel="006E36B8">
          <w:rPr>
            <w:color w:val="747678"/>
          </w:rPr>
          <w:delText xml:space="preserve"> </w:delText>
        </w:r>
      </w:del>
      <w:del w:id="2290" w:author="7276693Z" w:date="2017-02-17T10:06:00Z">
        <w:r w:rsidR="000230EB" w:rsidRPr="00D35536" w:rsidDel="006F5301">
          <w:rPr>
            <w:color w:val="747678"/>
          </w:rPr>
          <w:delText>fortement (</w:delText>
        </w:r>
      </w:del>
      <w:del w:id="2291" w:author="7276693Z" w:date="2017-02-24T18:02:00Z">
        <w:r w:rsidR="000230EB" w:rsidRPr="00D35536" w:rsidDel="006E36B8">
          <w:rPr>
            <w:color w:val="747678"/>
          </w:rPr>
          <w:delText>+7</w:delText>
        </w:r>
        <w:r w:rsidRPr="00D35536" w:rsidDel="006E36B8">
          <w:rPr>
            <w:color w:val="747678"/>
          </w:rPr>
          <w:delText>M</w:delText>
        </w:r>
        <w:r w:rsidR="000230EB" w:rsidRPr="00D35536" w:rsidDel="006E36B8">
          <w:rPr>
            <w:color w:val="747678"/>
          </w:rPr>
          <w:delText>Cette augmentation est partiellement compensée par la baisse des charges de maintenance SI Voyageurs et des charges de nettoyage.</w:delText>
        </w:r>
      </w:del>
    </w:p>
    <w:p w:rsidR="003F6B33" w:rsidRPr="00D35536" w:rsidDel="006E36B8" w:rsidRDefault="003F6B33" w:rsidP="00BF248D">
      <w:pPr>
        <w:pStyle w:val="Textedesaisie"/>
        <w:numPr>
          <w:ilvl w:val="0"/>
          <w:numId w:val="202"/>
        </w:numPr>
        <w:rPr>
          <w:del w:id="2292" w:author="7276693Z" w:date="2017-02-24T18:02:00Z"/>
          <w:color w:val="747678"/>
        </w:rPr>
      </w:pPr>
      <w:del w:id="2293" w:author="7276693Z" w:date="2017-02-24T18:02:00Z">
        <w:r w:rsidRPr="00D35536" w:rsidDel="006E36B8">
          <w:rPr>
            <w:color w:val="747678"/>
          </w:rPr>
          <w:delText xml:space="preserve">les charges </w:delText>
        </w:r>
        <w:r w:rsidR="00167B97" w:rsidRPr="00D35536" w:rsidDel="006E36B8">
          <w:rPr>
            <w:color w:val="747678"/>
          </w:rPr>
          <w:delText>d’amortissement baissent légèrement de 0</w:delText>
        </w:r>
        <w:r w:rsidR="006B5C4B" w:rsidRPr="00D35536" w:rsidDel="006E36B8">
          <w:rPr>
            <w:color w:val="747678"/>
          </w:rPr>
          <w:delText>,2</w:delText>
        </w:r>
        <w:r w:rsidRPr="00D35536" w:rsidDel="006E36B8">
          <w:rPr>
            <w:color w:val="747678"/>
          </w:rPr>
          <w:delText>M€.</w:delText>
        </w:r>
      </w:del>
    </w:p>
    <w:p w:rsidR="006E36B8" w:rsidRPr="00D35536" w:rsidRDefault="006E36B8" w:rsidP="006E36B8">
      <w:pPr>
        <w:pStyle w:val="Textedesaisie"/>
        <w:numPr>
          <w:ilvl w:val="0"/>
          <w:numId w:val="202"/>
        </w:numPr>
        <w:rPr>
          <w:ins w:id="2294" w:author="7276693Z" w:date="2017-02-24T18:02:00Z"/>
          <w:color w:val="747678"/>
        </w:rPr>
      </w:pPr>
      <w:ins w:id="2295" w:author="7276693Z" w:date="2017-02-24T18:02:00Z">
        <w:r w:rsidRPr="00D35536">
          <w:rPr>
            <w:color w:val="747678"/>
          </w:rPr>
          <w:t xml:space="preserve">le service de gare, baisse de 4M€, soit - 2%. Cette baisse bénéficie entièrement aux transporteurs.  Les efforts d’optimisation de l’accueil général concourent à la maitrise des charges malgré la forte croissance des prestations d’assistance aux personnes handicapées et aux PMR (+2,7M€). De plus, sont déduites du service de gare les charges des annonces sonores de quai, </w:t>
        </w:r>
        <w:r w:rsidRPr="008873C3">
          <w:rPr>
            <w:color w:val="747678"/>
          </w:rPr>
          <w:t>désormais</w:t>
        </w:r>
        <w:r w:rsidRPr="00D35536">
          <w:rPr>
            <w:color w:val="747678"/>
          </w:rPr>
          <w:t xml:space="preserve"> imputées à SNCF Réseau dans le cadre de la CSG (et qui viennent donc renchérir, la redevance Quai) (impact : 2.3M€) ;</w:t>
        </w:r>
      </w:ins>
    </w:p>
    <w:p w:rsidR="006E36B8" w:rsidRPr="00D35536" w:rsidRDefault="006E36B8" w:rsidP="006E36B8">
      <w:pPr>
        <w:pStyle w:val="Textedesaisie"/>
        <w:numPr>
          <w:ilvl w:val="0"/>
          <w:numId w:val="202"/>
        </w:numPr>
        <w:rPr>
          <w:ins w:id="2296" w:author="7276693Z" w:date="2017-02-24T18:02:00Z"/>
          <w:color w:val="747678"/>
        </w:rPr>
      </w:pPr>
      <w:ins w:id="2297" w:author="7276693Z" w:date="2017-02-24T18:02:00Z">
        <w:r w:rsidRPr="00D35536">
          <w:rPr>
            <w:color w:val="747678"/>
          </w:rPr>
          <w:t>les charges de gestion de site affectées aux transporteurs augmentent de +7M€, soit +1.5% intégralement imputable à la hausse des charges de sûreté. Cette augmentation est partiellement compensée par la baisse des charges de maintenance SI Voyageurs et des charges de nettoyage.</w:t>
        </w:r>
      </w:ins>
    </w:p>
    <w:p w:rsidR="006E36B8" w:rsidRPr="00D35536" w:rsidRDefault="006E36B8" w:rsidP="006E36B8">
      <w:pPr>
        <w:pStyle w:val="Textedesaisie"/>
        <w:numPr>
          <w:ilvl w:val="0"/>
          <w:numId w:val="202"/>
        </w:numPr>
        <w:rPr>
          <w:ins w:id="2298" w:author="7276693Z" w:date="2017-02-24T18:02:00Z"/>
          <w:color w:val="747678"/>
        </w:rPr>
      </w:pPr>
      <w:ins w:id="2299" w:author="7276693Z" w:date="2017-02-24T18:02:00Z">
        <w:r w:rsidRPr="00D35536">
          <w:rPr>
            <w:color w:val="747678"/>
          </w:rPr>
          <w:t xml:space="preserve">Les autres charges sont en augmentation en raison </w:t>
        </w:r>
        <w:r>
          <w:rPr>
            <w:color w:val="747678"/>
          </w:rPr>
          <w:t xml:space="preserve">principalement </w:t>
        </w:r>
        <w:r w:rsidRPr="00D35536">
          <w:rPr>
            <w:color w:val="747678"/>
          </w:rPr>
          <w:t>de deux effets :</w:t>
        </w:r>
      </w:ins>
    </w:p>
    <w:p w:rsidR="006E36B8" w:rsidRPr="00D35536" w:rsidRDefault="006E36B8" w:rsidP="006E36B8">
      <w:pPr>
        <w:pStyle w:val="Textedesaisie"/>
        <w:numPr>
          <w:ilvl w:val="1"/>
          <w:numId w:val="202"/>
        </w:numPr>
        <w:rPr>
          <w:ins w:id="2300" w:author="7276693Z" w:date="2017-02-24T18:02:00Z"/>
          <w:color w:val="747678"/>
        </w:rPr>
      </w:pPr>
      <w:ins w:id="2301" w:author="7276693Z" w:date="2017-02-24T18:02:00Z">
        <w:r w:rsidRPr="00D35536">
          <w:rPr>
            <w:color w:val="747678"/>
          </w:rPr>
          <w:t xml:space="preserve">d’une part l’augmentation des rémunérations du mandataire en </w:t>
        </w:r>
        <w:r>
          <w:rPr>
            <w:color w:val="747678"/>
          </w:rPr>
          <w:t xml:space="preserve"> lien</w:t>
        </w:r>
        <w:r w:rsidRPr="00D35536">
          <w:rPr>
            <w:color w:val="747678"/>
          </w:rPr>
          <w:t xml:space="preserve"> avec l’augmentation du chiffre d’affaires des concessions (+2M€) (Charges affectées aux activités non régulées)</w:t>
        </w:r>
      </w:ins>
    </w:p>
    <w:p w:rsidR="006E36B8" w:rsidRPr="00D35536" w:rsidRDefault="006E36B8" w:rsidP="006E36B8">
      <w:pPr>
        <w:pStyle w:val="Textedesaisie"/>
        <w:numPr>
          <w:ilvl w:val="1"/>
          <w:numId w:val="202"/>
        </w:numPr>
        <w:rPr>
          <w:ins w:id="2302" w:author="7276693Z" w:date="2017-02-24T18:02:00Z"/>
          <w:color w:val="747678"/>
        </w:rPr>
      </w:pPr>
      <w:ins w:id="2303" w:author="7276693Z" w:date="2017-02-24T18:02:00Z">
        <w:r w:rsidRPr="00D35536">
          <w:rPr>
            <w:color w:val="747678"/>
          </w:rPr>
          <w:t xml:space="preserve">d’autre part l’augmentation des charges environnementales liées principalement aux frais de désamiantage, de dépollution et de démolition </w:t>
        </w:r>
        <w:r w:rsidRPr="00AE0AEC">
          <w:rPr>
            <w:color w:val="747678"/>
          </w:rPr>
          <w:t>(+3M€</w:t>
        </w:r>
        <w:r>
          <w:rPr>
            <w:color w:val="747678"/>
          </w:rPr>
          <w:t xml:space="preserve"> par rapport au DRG 2016</w:t>
        </w:r>
        <w:r w:rsidRPr="00AE0AEC">
          <w:rPr>
            <w:color w:val="747678"/>
          </w:rPr>
          <w:t>)</w:t>
        </w:r>
        <w:r w:rsidRPr="004D13EA">
          <w:rPr>
            <w:color w:val="747678"/>
          </w:rPr>
          <w:t xml:space="preserve"> </w:t>
        </w:r>
        <w:r w:rsidRPr="00D35536">
          <w:rPr>
            <w:color w:val="747678"/>
          </w:rPr>
          <w:t>(recalage sur la base des coûts constatés en 2014 et 2015)</w:t>
        </w:r>
        <w:r w:rsidRPr="004D13EA">
          <w:rPr>
            <w:color w:val="747678"/>
          </w:rPr>
          <w:t>.</w:t>
        </w:r>
      </w:ins>
    </w:p>
    <w:p w:rsidR="00F62A31" w:rsidRPr="00D35536" w:rsidRDefault="00F62A31" w:rsidP="00BF248D">
      <w:pPr>
        <w:pStyle w:val="Textedesaisie"/>
        <w:rPr>
          <w:color w:val="747678"/>
        </w:rPr>
      </w:pPr>
    </w:p>
    <w:p w:rsidR="00F62A31" w:rsidRPr="000B17C7" w:rsidRDefault="00F62A31" w:rsidP="00BF248D">
      <w:pPr>
        <w:pStyle w:val="Titre4"/>
      </w:pPr>
      <w:r w:rsidRPr="000B17C7">
        <w:t xml:space="preserve">7.2.2 </w:t>
      </w:r>
      <w:del w:id="2304" w:author="7276693Z" w:date="2017-02-23T16:20:00Z">
        <w:r w:rsidRPr="000B17C7" w:rsidDel="00560C85">
          <w:delText>Mesures de la p</w:delText>
        </w:r>
      </w:del>
      <w:del w:id="2305" w:author="7276693Z" w:date="2017-02-24T18:04:00Z">
        <w:r w:rsidRPr="000B17C7" w:rsidDel="006E36B8">
          <w:delText xml:space="preserve">roductivité et </w:delText>
        </w:r>
      </w:del>
      <w:del w:id="2306" w:author="7276693Z" w:date="2017-02-23T16:20:00Z">
        <w:r w:rsidRPr="000B17C7" w:rsidDel="00560C85">
          <w:delText xml:space="preserve">de la </w:delText>
        </w:r>
      </w:del>
      <w:del w:id="2307" w:author="7276693Z" w:date="2017-02-24T18:04:00Z">
        <w:r w:rsidRPr="000B17C7" w:rsidDel="006E36B8">
          <w:delText>performance économique</w:delText>
        </w:r>
      </w:del>
      <w:del w:id="2308" w:author="7276693Z" w:date="2017-02-23T16:20:00Z">
        <w:r w:rsidR="00FD17C4" w:rsidRPr="000B17C7" w:rsidDel="00560C85">
          <w:delText xml:space="preserve"> </w:delText>
        </w:r>
      </w:del>
      <w:ins w:id="2309" w:author="7276693Z" w:date="2017-02-24T18:04:00Z">
        <w:r w:rsidR="006E36B8" w:rsidRPr="000B17C7">
          <w:t>Productivité et performance économique</w:t>
        </w:r>
      </w:ins>
    </w:p>
    <w:p w:rsidR="00F62A31" w:rsidRPr="00D35536" w:rsidRDefault="00F62A31" w:rsidP="00BF248D">
      <w:pPr>
        <w:rPr>
          <w:color w:val="747678"/>
        </w:rPr>
      </w:pPr>
    </w:p>
    <w:p w:rsidR="00AF2901" w:rsidRPr="00D35536" w:rsidRDefault="00F62A31" w:rsidP="00BF248D">
      <w:pPr>
        <w:pStyle w:val="Textedesaisie"/>
        <w:rPr>
          <w:ins w:id="2310" w:author="7276693Z" w:date="2017-02-17T10:39:00Z"/>
          <w:color w:val="747678"/>
        </w:rPr>
      </w:pPr>
      <w:r w:rsidRPr="00D35536">
        <w:rPr>
          <w:color w:val="747678"/>
        </w:rPr>
        <w:t>Les tarifs 2017 ont été construits avec un objectif de stabilité, en euros courants, du niveau de charges globales</w:t>
      </w:r>
      <w:ins w:id="2311" w:author="7276693Z" w:date="2017-02-17T10:38:00Z">
        <w:r w:rsidR="00AF2901" w:rsidRPr="00D35536">
          <w:rPr>
            <w:color w:val="747678"/>
          </w:rPr>
          <w:t xml:space="preserve"> ce qui représente un effort de productivité global au moins égal à l’inflation, et m</w:t>
        </w:r>
      </w:ins>
      <w:ins w:id="2312" w:author="7276693Z" w:date="2017-02-17T10:39:00Z">
        <w:r w:rsidR="00AF2901" w:rsidRPr="00D35536">
          <w:rPr>
            <w:color w:val="747678"/>
          </w:rPr>
          <w:t>ême supérieur sur les charges ma</w:t>
        </w:r>
      </w:ins>
      <w:ins w:id="2313" w:author="7276693Z" w:date="2017-02-17T10:41:00Z">
        <w:r w:rsidR="00AF2901" w:rsidRPr="00D35536">
          <w:rPr>
            <w:color w:val="747678"/>
          </w:rPr>
          <w:t>î</w:t>
        </w:r>
      </w:ins>
      <w:ins w:id="2314" w:author="7276693Z" w:date="2017-02-17T10:39:00Z">
        <w:r w:rsidR="00AF2901" w:rsidRPr="00D35536">
          <w:rPr>
            <w:color w:val="747678"/>
          </w:rPr>
          <w:t>trisables compte tenu :</w:t>
        </w:r>
      </w:ins>
    </w:p>
    <w:p w:rsidR="00D35536" w:rsidRPr="00575252" w:rsidRDefault="00D35536" w:rsidP="00D35536">
      <w:pPr>
        <w:pStyle w:val="Textedesaisie"/>
        <w:numPr>
          <w:ilvl w:val="0"/>
          <w:numId w:val="168"/>
        </w:numPr>
        <w:rPr>
          <w:ins w:id="2315" w:author="7276693Z" w:date="2017-02-24T17:47:00Z"/>
          <w:color w:val="747678"/>
        </w:rPr>
      </w:pPr>
      <w:ins w:id="2316" w:author="7276693Z" w:date="2017-02-24T17:47:00Z">
        <w:r w:rsidRPr="00D35536">
          <w:rPr>
            <w:color w:val="747678"/>
          </w:rPr>
          <w:t>de la part importante de la masse salariale dans</w:t>
        </w:r>
        <w:r>
          <w:rPr>
            <w:color w:val="747678"/>
          </w:rPr>
          <w:t xml:space="preserve"> les charges, qui évoluent de 1,</w:t>
        </w:r>
        <w:r w:rsidRPr="00D35536">
          <w:rPr>
            <w:color w:val="747678"/>
          </w:rPr>
          <w:t xml:space="preserve">72% par an en raison </w:t>
        </w:r>
        <w:r>
          <w:rPr>
            <w:color w:val="747678"/>
          </w:rPr>
          <w:t xml:space="preserve">notamment </w:t>
        </w:r>
        <w:r w:rsidRPr="00575252">
          <w:rPr>
            <w:color w:val="747678"/>
          </w:rPr>
          <w:t>d</w:t>
        </w:r>
        <w:r>
          <w:rPr>
            <w:color w:val="747678"/>
          </w:rPr>
          <w:t xml:space="preserve">u </w:t>
        </w:r>
        <w:r w:rsidRPr="00575252">
          <w:rPr>
            <w:color w:val="747678"/>
          </w:rPr>
          <w:t xml:space="preserve">Glissement </w:t>
        </w:r>
        <w:r w:rsidRPr="004D13EA">
          <w:rPr>
            <w:color w:val="747678"/>
          </w:rPr>
          <w:t>Vieill</w:t>
        </w:r>
        <w:r>
          <w:rPr>
            <w:color w:val="747678"/>
          </w:rPr>
          <w:t>e</w:t>
        </w:r>
        <w:r w:rsidRPr="004D13EA">
          <w:rPr>
            <w:color w:val="747678"/>
          </w:rPr>
          <w:t>sse</w:t>
        </w:r>
        <w:r>
          <w:rPr>
            <w:color w:val="747678"/>
          </w:rPr>
          <w:t>-</w:t>
        </w:r>
        <w:r w:rsidRPr="004D13EA">
          <w:rPr>
            <w:color w:val="747678"/>
          </w:rPr>
          <w:t xml:space="preserve"> </w:t>
        </w:r>
        <w:r w:rsidRPr="00575252">
          <w:rPr>
            <w:color w:val="747678"/>
          </w:rPr>
          <w:t xml:space="preserve">Technicité </w:t>
        </w:r>
      </w:ins>
    </w:p>
    <w:p w:rsidR="00D35536" w:rsidRPr="00575252" w:rsidRDefault="00D35536" w:rsidP="00D35536">
      <w:pPr>
        <w:pStyle w:val="Textedesaisie"/>
        <w:numPr>
          <w:ilvl w:val="0"/>
          <w:numId w:val="168"/>
        </w:numPr>
        <w:rPr>
          <w:ins w:id="2317" w:author="7276693Z" w:date="2017-02-24T17:47:00Z"/>
          <w:color w:val="747678"/>
        </w:rPr>
      </w:pPr>
      <w:ins w:id="2318" w:author="7276693Z" w:date="2017-02-24T17:47:00Z">
        <w:r w:rsidRPr="00575252">
          <w:rPr>
            <w:color w:val="747678"/>
          </w:rPr>
          <w:t xml:space="preserve">du caractère incompressible, </w:t>
        </w:r>
        <w:r>
          <w:rPr>
            <w:color w:val="747678"/>
          </w:rPr>
          <w:t xml:space="preserve">et </w:t>
        </w:r>
        <w:r w:rsidRPr="00575252">
          <w:rPr>
            <w:color w:val="747678"/>
          </w:rPr>
          <w:t xml:space="preserve"> croissant, de certaines charges (impôts et taxes</w:t>
        </w:r>
        <w:r>
          <w:rPr>
            <w:color w:val="747678"/>
          </w:rPr>
          <w:t>, sûreté, …</w:t>
        </w:r>
        <w:r w:rsidRPr="00575252">
          <w:rPr>
            <w:color w:val="747678"/>
          </w:rPr>
          <w:t>).</w:t>
        </w:r>
      </w:ins>
    </w:p>
    <w:p w:rsidR="00DD55FC" w:rsidRDefault="00F62A31" w:rsidP="00D35536">
      <w:pPr>
        <w:pStyle w:val="Textedesaisie"/>
        <w:rPr>
          <w:ins w:id="2319" w:author="7276693Z" w:date="2017-02-24T17:55:00Z"/>
          <w:color w:val="747678"/>
        </w:rPr>
      </w:pPr>
      <w:del w:id="2320" w:author="7276693Z" w:date="2017-02-17T10:41:00Z">
        <w:r w:rsidRPr="00D35536" w:rsidDel="00AF2901">
          <w:rPr>
            <w:color w:val="747678"/>
          </w:rPr>
          <w:delText xml:space="preserve">. </w:delText>
        </w:r>
      </w:del>
      <w:del w:id="2321" w:author="7276693Z" w:date="2017-02-24T17:55:00Z">
        <w:r w:rsidRPr="00D35536" w:rsidDel="00DD55FC">
          <w:rPr>
            <w:color w:val="747678"/>
          </w:rPr>
          <w:delText xml:space="preserve">Pour cela, SNCF Gares &amp; Connexions a agi </w:delText>
        </w:r>
      </w:del>
      <w:del w:id="2322" w:author="7276693Z" w:date="2017-02-17T10:19:00Z">
        <w:r w:rsidRPr="00D35536" w:rsidDel="003B731B">
          <w:rPr>
            <w:color w:val="747678"/>
          </w:rPr>
          <w:delText xml:space="preserve">plus particulièrement </w:delText>
        </w:r>
      </w:del>
      <w:del w:id="2323" w:author="7276693Z" w:date="2017-02-24T17:55:00Z">
        <w:r w:rsidRPr="00D35536" w:rsidDel="00DD55FC">
          <w:rPr>
            <w:color w:val="747678"/>
          </w:rPr>
          <w:delText xml:space="preserve">sur les charges d’exploitation liées au service de gare et </w:delText>
        </w:r>
        <w:r w:rsidR="006B5C4B" w:rsidRPr="00D35536" w:rsidDel="00DD55FC">
          <w:rPr>
            <w:color w:val="747678"/>
          </w:rPr>
          <w:delText xml:space="preserve">à </w:delText>
        </w:r>
        <w:r w:rsidR="009F0C2F" w:rsidRPr="00D35536" w:rsidDel="00DD55FC">
          <w:rPr>
            <w:color w:val="747678"/>
          </w:rPr>
          <w:delText xml:space="preserve">la gestion de site. </w:delText>
        </w:r>
        <w:r w:rsidRPr="00D35536" w:rsidDel="00DD55FC">
          <w:rPr>
            <w:color w:val="747678"/>
          </w:rPr>
          <w:delText xml:space="preserve">En 2017, ces deux postes représentent </w:delText>
        </w:r>
        <w:r w:rsidR="007C1AF4" w:rsidRPr="00D35536" w:rsidDel="00DD55FC">
          <w:rPr>
            <w:color w:val="747678"/>
          </w:rPr>
          <w:delText>752</w:delText>
        </w:r>
        <w:r w:rsidR="00C84CB4" w:rsidRPr="00D35536" w:rsidDel="00DD55FC">
          <w:rPr>
            <w:color w:val="747678"/>
          </w:rPr>
          <w:delText xml:space="preserve">M€ soit </w:delText>
        </w:r>
        <w:r w:rsidR="007C1AF4" w:rsidRPr="00D35536" w:rsidDel="00DD55FC">
          <w:rPr>
            <w:color w:val="747678"/>
          </w:rPr>
          <w:delText>69</w:delText>
        </w:r>
        <w:r w:rsidRPr="00D35536" w:rsidDel="00DD55FC">
          <w:rPr>
            <w:color w:val="747678"/>
          </w:rPr>
          <w:delText>% de l’ensemble des charges</w:delText>
        </w:r>
        <w:r w:rsidR="00C84CB4" w:rsidRPr="00D35536" w:rsidDel="00DD55FC">
          <w:rPr>
            <w:color w:val="747678"/>
          </w:rPr>
          <w:delText>.</w:delText>
        </w:r>
        <w:r w:rsidR="00916FD8" w:rsidRPr="00D35536" w:rsidDel="00DD55FC">
          <w:rPr>
            <w:color w:val="747678"/>
          </w:rPr>
          <w:delText xml:space="preserve"> Si cet objectif de coût </w:delText>
        </w:r>
        <w:r w:rsidR="00820880" w:rsidDel="00DD55FC">
          <w:rPr>
            <w:color w:val="747678"/>
          </w:rPr>
          <w:delText xml:space="preserve">maîtrise </w:delText>
        </w:r>
      </w:del>
      <w:del w:id="2324" w:author="7276693Z" w:date="2017-02-17T10:42:00Z">
        <w:r w:rsidR="00916FD8" w:rsidRPr="00D35536" w:rsidDel="00AF2901">
          <w:rPr>
            <w:color w:val="747678"/>
          </w:rPr>
          <w:delText xml:space="preserve">n’était </w:delText>
        </w:r>
      </w:del>
      <w:del w:id="2325" w:author="7276693Z" w:date="2017-02-24T17:55:00Z">
        <w:r w:rsidR="00916FD8" w:rsidRPr="00D35536" w:rsidDel="00DD55FC">
          <w:rPr>
            <w:color w:val="747678"/>
          </w:rPr>
          <w:delText xml:space="preserve">pas tenu, SNCF Gares &amp; Connexions assumera tout surcoût financier sans </w:delText>
        </w:r>
        <w:r w:rsidR="004D13EA" w:rsidDel="00DD55FC">
          <w:rPr>
            <w:color w:val="747678"/>
          </w:rPr>
          <w:delText xml:space="preserve">impact sur </w:delText>
        </w:r>
        <w:r w:rsidR="000B1153" w:rsidRPr="00D35536" w:rsidDel="00DD55FC">
          <w:rPr>
            <w:color w:val="747678"/>
          </w:rPr>
          <w:delText xml:space="preserve">modifier les tarifs de </w:delText>
        </w:r>
      </w:del>
      <w:del w:id="2326" w:author="7276693Z" w:date="2017-02-17T10:42:00Z">
        <w:r w:rsidR="000B1153" w:rsidRPr="00D35536" w:rsidDel="00AF2901">
          <w:rPr>
            <w:color w:val="747678"/>
          </w:rPr>
          <w:delText xml:space="preserve">la </w:delText>
        </w:r>
      </w:del>
      <w:del w:id="2327" w:author="7276693Z" w:date="2017-02-24T17:55:00Z">
        <w:r w:rsidR="000B1153" w:rsidRPr="00D35536" w:rsidDel="00DD55FC">
          <w:rPr>
            <w:color w:val="747678"/>
          </w:rPr>
          <w:delText>pre</w:delText>
        </w:r>
        <w:r w:rsidR="00916FD8" w:rsidRPr="00D35536" w:rsidDel="00DD55FC">
          <w:rPr>
            <w:color w:val="747678"/>
          </w:rPr>
          <w:delText>s</w:delText>
        </w:r>
        <w:r w:rsidR="000B1153" w:rsidRPr="00D35536" w:rsidDel="00DD55FC">
          <w:rPr>
            <w:color w:val="747678"/>
          </w:rPr>
          <w:delText>t</w:delText>
        </w:r>
        <w:r w:rsidR="00916FD8" w:rsidRPr="00D35536" w:rsidDel="00DD55FC">
          <w:rPr>
            <w:color w:val="747678"/>
          </w:rPr>
          <w:delText xml:space="preserve">ation </w:delText>
        </w:r>
      </w:del>
      <w:del w:id="2328" w:author="7276693Z" w:date="2017-02-17T10:42:00Z">
        <w:r w:rsidR="00916FD8" w:rsidRPr="00D35536" w:rsidDel="00AF2901">
          <w:rPr>
            <w:color w:val="747678"/>
          </w:rPr>
          <w:delText>de base</w:delText>
        </w:r>
      </w:del>
      <w:del w:id="2329" w:author="7276693Z" w:date="2017-02-24T17:55:00Z">
        <w:r w:rsidR="00D35536" w:rsidDel="00DD55FC">
          <w:rPr>
            <w:color w:val="747678"/>
          </w:rPr>
          <w:delText xml:space="preserve"> </w:delText>
        </w:r>
      </w:del>
    </w:p>
    <w:p w:rsidR="00DD55FC" w:rsidRPr="00D35536" w:rsidRDefault="00DD55FC" w:rsidP="00DD55FC">
      <w:pPr>
        <w:pStyle w:val="Textedesaisie"/>
        <w:rPr>
          <w:ins w:id="2330" w:author="7276693Z" w:date="2017-02-24T17:56:00Z"/>
          <w:color w:val="747678"/>
        </w:rPr>
      </w:pPr>
      <w:ins w:id="2331" w:author="7276693Z" w:date="2017-02-24T17:56:00Z">
        <w:r w:rsidRPr="00D35536">
          <w:rPr>
            <w:color w:val="747678"/>
          </w:rPr>
          <w:t xml:space="preserve">Pour cela, SNCF Gares &amp; Connexions a agi sur les charges de structure et les frais de fonctionnement ainsi que sur les charges d’exploitation liées au service de gare et à la gestion de site. En 2017, ces deux derniers postes représentent 748M€ soit 79% de l’ensemble des charges. Si cet objectif de coût </w:t>
        </w:r>
        <w:r>
          <w:rPr>
            <w:color w:val="747678"/>
          </w:rPr>
          <w:t xml:space="preserve">maîtrise </w:t>
        </w:r>
        <w:r w:rsidRPr="00D35536">
          <w:rPr>
            <w:color w:val="747678"/>
          </w:rPr>
          <w:t xml:space="preserve">n’est pas tenu, SNCF Gares &amp; Connexions assumera tout surcoût sans </w:t>
        </w:r>
        <w:r>
          <w:rPr>
            <w:color w:val="747678"/>
          </w:rPr>
          <w:t xml:space="preserve">impact sur </w:t>
        </w:r>
        <w:r w:rsidRPr="00D35536">
          <w:rPr>
            <w:color w:val="747678"/>
          </w:rPr>
          <w:t xml:space="preserve">les tarifs de ses prestations régulées. </w:t>
        </w:r>
      </w:ins>
    </w:p>
    <w:p w:rsidR="00D35536" w:rsidRPr="00575252" w:rsidRDefault="00D35536" w:rsidP="00D35536">
      <w:pPr>
        <w:pStyle w:val="Textedesaisie"/>
        <w:rPr>
          <w:ins w:id="2332" w:author="7276693Z" w:date="2017-02-24T17:48:00Z"/>
          <w:color w:val="747678"/>
        </w:rPr>
      </w:pPr>
      <w:ins w:id="2333" w:author="7276693Z" w:date="2017-02-24T17:48:00Z">
        <w:r w:rsidRPr="00575252">
          <w:rPr>
            <w:color w:val="747678"/>
          </w:rPr>
          <w:t>C’est un risque porté par SNCF Gares &amp; Connexions qui s’est matérialisé en 2016 : des charges de sûreté supplémentaires lié</w:t>
        </w:r>
        <w:r>
          <w:rPr>
            <w:color w:val="747678"/>
          </w:rPr>
          <w:t>e</w:t>
        </w:r>
        <w:r w:rsidRPr="00575252">
          <w:rPr>
            <w:color w:val="747678"/>
          </w:rPr>
          <w:t xml:space="preserve">s à l’évolution du contexte </w:t>
        </w:r>
        <w:r>
          <w:rPr>
            <w:color w:val="747678"/>
          </w:rPr>
          <w:t xml:space="preserve">sécuritaire </w:t>
        </w:r>
        <w:r w:rsidRPr="00575252">
          <w:rPr>
            <w:color w:val="747678"/>
          </w:rPr>
          <w:t>n’avaient pas été intégré</w:t>
        </w:r>
        <w:r w:rsidR="00DD1009">
          <w:rPr>
            <w:color w:val="747678"/>
          </w:rPr>
          <w:t>es dans les tarifs 2016 (établi</w:t>
        </w:r>
        <w:r w:rsidRPr="00575252">
          <w:rPr>
            <w:color w:val="747678"/>
          </w:rPr>
          <w:t xml:space="preserve">s en 2014). Le surcoût a été à la charge du gestionnaire de gare. </w:t>
        </w:r>
      </w:ins>
    </w:p>
    <w:p w:rsidR="00D35536" w:rsidRPr="00575252" w:rsidRDefault="00D35536" w:rsidP="00D35536">
      <w:pPr>
        <w:pStyle w:val="Textedesaisie"/>
        <w:rPr>
          <w:ins w:id="2334" w:author="7276693Z" w:date="2017-02-24T17:48:00Z"/>
          <w:color w:val="747678"/>
        </w:rPr>
      </w:pPr>
      <w:ins w:id="2335" w:author="7276693Z" w:date="2017-02-24T17:48:00Z">
        <w:r w:rsidRPr="00575252">
          <w:rPr>
            <w:color w:val="747678"/>
          </w:rPr>
          <w:t>A titre d’exemple, sur le seul périmètre des gares hors gares b &amp;c d’Ile de France, la différence entre les charges de</w:t>
        </w:r>
        <w:r w:rsidR="006E36B8">
          <w:rPr>
            <w:color w:val="747678"/>
          </w:rPr>
          <w:t xml:space="preserve"> SUGE prévues dans le DRG 2016 </w:t>
        </w:r>
        <w:r w:rsidRPr="00575252">
          <w:rPr>
            <w:color w:val="747678"/>
          </w:rPr>
          <w:t xml:space="preserve">et les coûts réellement </w:t>
        </w:r>
        <w:r w:rsidRPr="007E0F39">
          <w:rPr>
            <w:color w:val="747678"/>
          </w:rPr>
          <w:t>supportés</w:t>
        </w:r>
        <w:r w:rsidR="00C03984">
          <w:rPr>
            <w:color w:val="747678"/>
          </w:rPr>
          <w:t xml:space="preserve"> </w:t>
        </w:r>
        <w:r w:rsidRPr="00575252">
          <w:rPr>
            <w:color w:val="747678"/>
          </w:rPr>
          <w:t>par Gares &amp; Connexions dans ses comptes est de l’ordre de 6M€.</w:t>
        </w:r>
      </w:ins>
    </w:p>
    <w:p w:rsidR="00D35536" w:rsidRPr="00575252" w:rsidRDefault="00D35536" w:rsidP="00D35536">
      <w:pPr>
        <w:pStyle w:val="Textedesaisie"/>
        <w:rPr>
          <w:color w:val="747678"/>
        </w:rPr>
      </w:pPr>
    </w:p>
    <w:p w:rsidR="00B0236D" w:rsidRPr="00D35536" w:rsidRDefault="00B0236D" w:rsidP="00BF248D">
      <w:pPr>
        <w:pStyle w:val="Textedesaisie"/>
        <w:rPr>
          <w:color w:val="747678"/>
        </w:rPr>
      </w:pPr>
    </w:p>
    <w:p w:rsidR="003B731B" w:rsidRPr="00D35536" w:rsidRDefault="003B731B" w:rsidP="003B731B">
      <w:pPr>
        <w:pStyle w:val="Textedesaisie"/>
        <w:numPr>
          <w:ilvl w:val="0"/>
          <w:numId w:val="203"/>
        </w:numPr>
        <w:rPr>
          <w:b/>
          <w:color w:val="747678"/>
        </w:rPr>
      </w:pPr>
      <w:ins w:id="2336" w:author="7276693Z" w:date="2017-02-17T10:19:00Z">
        <w:r w:rsidRPr="00D35536">
          <w:rPr>
            <w:b/>
            <w:color w:val="747678"/>
          </w:rPr>
          <w:t xml:space="preserve">Charges de structure et de fonctionnement </w:t>
        </w:r>
      </w:ins>
    </w:p>
    <w:p w:rsidR="00D35536" w:rsidRPr="00575252" w:rsidRDefault="00D35536" w:rsidP="00D35536">
      <w:pPr>
        <w:pStyle w:val="Textedesaisie"/>
        <w:rPr>
          <w:ins w:id="2337" w:author="7276693Z" w:date="2017-02-24T17:49:00Z"/>
          <w:color w:val="747678"/>
        </w:rPr>
      </w:pPr>
      <w:ins w:id="2338" w:author="7276693Z" w:date="2017-02-24T17:49:00Z">
        <w:r w:rsidRPr="00575252">
          <w:rPr>
            <w:color w:val="747678"/>
          </w:rPr>
          <w:t>La part des frais de structure et de fonctionnement affectée au périmètre tarifaire dans la projection du DRG2017 est en décroi</w:t>
        </w:r>
        <w:r w:rsidR="00C03984">
          <w:rPr>
            <w:color w:val="747678"/>
          </w:rPr>
          <w:t>ssance par rapport aux dépenses</w:t>
        </w:r>
        <w:r w:rsidRPr="00575252">
          <w:rPr>
            <w:color w:val="747678"/>
          </w:rPr>
          <w:t xml:space="preserve"> réelles en 2015.</w:t>
        </w:r>
        <w:r w:rsidRPr="007E0F39">
          <w:rPr>
            <w:color w:val="747678"/>
          </w:rPr>
          <w:t xml:space="preserve"> </w:t>
        </w:r>
        <w:r w:rsidRPr="00575252">
          <w:rPr>
            <w:color w:val="747678"/>
          </w:rPr>
          <w:t>Le montant de ces frais s’élève à 82,4 M€ dans le présent DRG 2017 vs 87,2 M€ dans les comptes 2015, soit une baisse de l’ordre de – 5%, à laquelle il convient d’ajouter l’inflation sur la période pour mesurer l’effort global de productivité</w:t>
        </w:r>
        <w:r>
          <w:rPr>
            <w:color w:val="747678"/>
          </w:rPr>
          <w:t xml:space="preserve"> (environ +1.5% sur la période)</w:t>
        </w:r>
        <w:r w:rsidRPr="00575252">
          <w:rPr>
            <w:color w:val="747678"/>
          </w:rPr>
          <w:t>.</w:t>
        </w:r>
      </w:ins>
    </w:p>
    <w:p w:rsidR="00FA0377" w:rsidRPr="00D35536" w:rsidRDefault="00FA0377" w:rsidP="00FA0377">
      <w:pPr>
        <w:pStyle w:val="Textedesaisie"/>
        <w:rPr>
          <w:b/>
          <w:color w:val="747678"/>
        </w:rPr>
      </w:pPr>
    </w:p>
    <w:p w:rsidR="00F62A31" w:rsidRPr="00D35536" w:rsidRDefault="00B75887" w:rsidP="00BF248D">
      <w:pPr>
        <w:pStyle w:val="Textedesaisie"/>
        <w:numPr>
          <w:ilvl w:val="0"/>
          <w:numId w:val="203"/>
        </w:numPr>
        <w:rPr>
          <w:b/>
          <w:color w:val="747678"/>
        </w:rPr>
      </w:pPr>
      <w:r w:rsidRPr="00D35536">
        <w:rPr>
          <w:b/>
          <w:color w:val="747678"/>
        </w:rPr>
        <w:t>S</w:t>
      </w:r>
      <w:r w:rsidR="006B5C4B" w:rsidRPr="00D35536">
        <w:rPr>
          <w:b/>
          <w:color w:val="747678"/>
        </w:rPr>
        <w:t>ervice de g</w:t>
      </w:r>
      <w:r w:rsidR="005F6ADE" w:rsidRPr="00D35536">
        <w:rPr>
          <w:b/>
          <w:color w:val="747678"/>
        </w:rPr>
        <w:t>are</w:t>
      </w:r>
      <w:r w:rsidR="00F62A31" w:rsidRPr="00D35536">
        <w:rPr>
          <w:b/>
          <w:color w:val="747678"/>
        </w:rPr>
        <w:t xml:space="preserve"> </w:t>
      </w:r>
    </w:p>
    <w:p w:rsidR="00F62A31" w:rsidRPr="00D35536" w:rsidRDefault="00412429" w:rsidP="00983C91">
      <w:pPr>
        <w:pStyle w:val="Textedesaisie"/>
        <w:rPr>
          <w:color w:val="747678"/>
        </w:rPr>
      </w:pPr>
      <w:r w:rsidRPr="00D35536">
        <w:rPr>
          <w:color w:val="747678"/>
        </w:rPr>
        <w:t>SNCF Gares &amp; Connexions</w:t>
      </w:r>
      <w:r w:rsidR="00F62A31" w:rsidRPr="00D35536">
        <w:rPr>
          <w:color w:val="747678"/>
        </w:rPr>
        <w:t xml:space="preserve"> s’est fixé pour objectif une diminution de 0,5% du volume de</w:t>
      </w:r>
      <w:r w:rsidR="00AD5AE1" w:rsidRPr="00D35536">
        <w:rPr>
          <w:color w:val="747678"/>
        </w:rPr>
        <w:t>s</w:t>
      </w:r>
      <w:r w:rsidR="00F62A31" w:rsidRPr="00D35536">
        <w:rPr>
          <w:color w:val="747678"/>
        </w:rPr>
        <w:t xml:space="preserve"> charge</w:t>
      </w:r>
      <w:r w:rsidR="006B5C4B" w:rsidRPr="00D35536">
        <w:rPr>
          <w:color w:val="747678"/>
        </w:rPr>
        <w:t xml:space="preserve">s de service de gare pour atteindre </w:t>
      </w:r>
      <w:del w:id="2339" w:author="7809196g" w:date="2016-12-13T11:43:00Z">
        <w:r w:rsidR="005716E6" w:rsidRPr="00D35536" w:rsidDel="00E320EA">
          <w:rPr>
            <w:color w:val="747678"/>
          </w:rPr>
          <w:delText>273</w:delText>
        </w:r>
        <w:r w:rsidR="006B5C4B" w:rsidRPr="00D35536" w:rsidDel="00E320EA">
          <w:rPr>
            <w:color w:val="747678"/>
          </w:rPr>
          <w:delText>M</w:delText>
        </w:r>
      </w:del>
      <w:ins w:id="2340" w:author="7809196g" w:date="2016-12-13T11:43:00Z">
        <w:r w:rsidR="00E320EA" w:rsidRPr="00D35536">
          <w:rPr>
            <w:color w:val="747678"/>
          </w:rPr>
          <w:t>270M</w:t>
        </w:r>
      </w:ins>
      <w:r w:rsidR="006B5C4B" w:rsidRPr="00D35536">
        <w:rPr>
          <w:color w:val="747678"/>
        </w:rPr>
        <w:t>€ en</w:t>
      </w:r>
      <w:r w:rsidR="00F62A31" w:rsidRPr="00D35536">
        <w:rPr>
          <w:color w:val="747678"/>
        </w:rPr>
        <w:t xml:space="preserve"> 2017</w:t>
      </w:r>
      <w:r w:rsidR="006B5C4B" w:rsidRPr="00D35536">
        <w:rPr>
          <w:color w:val="747678"/>
        </w:rPr>
        <w:t>.</w:t>
      </w:r>
      <w:r w:rsidR="00F62A31" w:rsidRPr="00D35536">
        <w:rPr>
          <w:color w:val="747678"/>
        </w:rPr>
        <w:t xml:space="preserve"> </w:t>
      </w:r>
    </w:p>
    <w:p w:rsidR="00F62A31" w:rsidRPr="00D35536" w:rsidRDefault="00F62A31" w:rsidP="00983C91">
      <w:pPr>
        <w:pStyle w:val="Textedesaisie"/>
        <w:rPr>
          <w:color w:val="747678"/>
        </w:rPr>
      </w:pPr>
      <w:r w:rsidRPr="00D35536">
        <w:rPr>
          <w:color w:val="747678"/>
        </w:rPr>
        <w:t xml:space="preserve">Cet objectif </w:t>
      </w:r>
      <w:r w:rsidR="005716E6" w:rsidRPr="00D35536">
        <w:rPr>
          <w:color w:val="747678"/>
        </w:rPr>
        <w:t>sera atteint par la</w:t>
      </w:r>
      <w:r w:rsidRPr="00D35536">
        <w:rPr>
          <w:color w:val="747678"/>
        </w:rPr>
        <w:t xml:space="preserve"> mise en œuvre d’un plan de perform</w:t>
      </w:r>
      <w:r w:rsidR="005716E6" w:rsidRPr="00D35536">
        <w:rPr>
          <w:color w:val="747678"/>
        </w:rPr>
        <w:t xml:space="preserve">ance </w:t>
      </w:r>
      <w:r w:rsidRPr="00D35536">
        <w:rPr>
          <w:color w:val="747678"/>
        </w:rPr>
        <w:t xml:space="preserve">sur </w:t>
      </w:r>
      <w:r w:rsidR="005716E6" w:rsidRPr="00D35536">
        <w:rPr>
          <w:color w:val="747678"/>
        </w:rPr>
        <w:t xml:space="preserve">le poste lié à </w:t>
      </w:r>
      <w:r w:rsidRPr="00D35536">
        <w:rPr>
          <w:color w:val="747678"/>
        </w:rPr>
        <w:t xml:space="preserve">l’accueil général. </w:t>
      </w:r>
      <w:r w:rsidR="005716E6" w:rsidRPr="00D35536">
        <w:rPr>
          <w:color w:val="747678"/>
        </w:rPr>
        <w:t xml:space="preserve">Il représentera alors </w:t>
      </w:r>
      <w:del w:id="2341" w:author="7809196g" w:date="2016-12-13T11:44:00Z">
        <w:r w:rsidR="005716E6" w:rsidRPr="00D35536" w:rsidDel="00E320EA">
          <w:rPr>
            <w:color w:val="747678"/>
          </w:rPr>
          <w:delText>48</w:delText>
        </w:r>
      </w:del>
      <w:ins w:id="2342" w:author="7809196g" w:date="2016-12-13T11:44:00Z">
        <w:r w:rsidR="00E320EA" w:rsidRPr="00D35536">
          <w:rPr>
            <w:color w:val="747678"/>
          </w:rPr>
          <w:t>49</w:t>
        </w:r>
      </w:ins>
      <w:r w:rsidR="005716E6" w:rsidRPr="00D35536">
        <w:rPr>
          <w:color w:val="747678"/>
        </w:rPr>
        <w:t>% du service de g</w:t>
      </w:r>
      <w:r w:rsidRPr="00D35536">
        <w:rPr>
          <w:color w:val="747678"/>
        </w:rPr>
        <w:t>are.</w:t>
      </w:r>
    </w:p>
    <w:p w:rsidR="00F62A31" w:rsidRPr="00D35536" w:rsidRDefault="00F62A31" w:rsidP="00983C91">
      <w:pPr>
        <w:pStyle w:val="Textedesaisie"/>
        <w:rPr>
          <w:color w:val="747678"/>
        </w:rPr>
      </w:pPr>
      <w:r w:rsidRPr="00D35536">
        <w:rPr>
          <w:color w:val="747678"/>
        </w:rPr>
        <w:t>Ce plan de performance s’artic</w:t>
      </w:r>
      <w:r w:rsidR="005716E6" w:rsidRPr="00D35536">
        <w:rPr>
          <w:color w:val="747678"/>
        </w:rPr>
        <w:t>ule autour du déploiement d’un schéma directeur des points d’i</w:t>
      </w:r>
      <w:r w:rsidRPr="00D35536">
        <w:rPr>
          <w:color w:val="747678"/>
        </w:rPr>
        <w:t>nformation</w:t>
      </w:r>
      <w:r w:rsidR="005716E6" w:rsidRPr="00D35536">
        <w:rPr>
          <w:color w:val="747678"/>
        </w:rPr>
        <w:t xml:space="preserve"> en g</w:t>
      </w:r>
      <w:r w:rsidRPr="00D35536">
        <w:rPr>
          <w:color w:val="747678"/>
        </w:rPr>
        <w:t>are. Il vise à mettre en cohérence le service d’accueil général et les différentes dimensions de l’information des voyageurs (aménagement des espaces, information dynamique et statique et information dispensée par les agents) avec les caractéristiques de chaque gare.</w:t>
      </w:r>
      <w:r w:rsidR="005716E6" w:rsidRPr="00D35536">
        <w:rPr>
          <w:color w:val="747678"/>
        </w:rPr>
        <w:t xml:space="preserve"> Il conduira à une baisse de 2,5% par an </w:t>
      </w:r>
      <w:ins w:id="2343" w:author="7276693Z" w:date="2017-02-24T18:22:00Z">
        <w:r w:rsidR="00C03984">
          <w:rPr>
            <w:color w:val="747678"/>
          </w:rPr>
          <w:t xml:space="preserve">au moins </w:t>
        </w:r>
      </w:ins>
      <w:r w:rsidR="005716E6" w:rsidRPr="00D35536">
        <w:rPr>
          <w:color w:val="747678"/>
        </w:rPr>
        <w:t>du poste d’accueil général.</w:t>
      </w:r>
    </w:p>
    <w:p w:rsidR="00F62A31" w:rsidRPr="00D35536" w:rsidRDefault="00F62A31" w:rsidP="00983C91">
      <w:pPr>
        <w:pStyle w:val="Textedesaisie"/>
        <w:jc w:val="both"/>
        <w:rPr>
          <w:color w:val="747678"/>
        </w:rPr>
      </w:pPr>
      <w:r w:rsidRPr="00D35536">
        <w:rPr>
          <w:color w:val="747678"/>
        </w:rPr>
        <w:t>Ces évolutions du service doivent ainsi permettre de baisser le coût de l’accueil de 4,3% sur les gares de niveau de service 3 (niveau le plus élevé assigné aux 33 plus grandes gares dans le projet de service de SNCF Gares &amp; Connexions) entre 2016 et 2017.</w:t>
      </w:r>
    </w:p>
    <w:p w:rsidR="00EA5255" w:rsidRPr="00D35536" w:rsidRDefault="00F62A31" w:rsidP="00983C91">
      <w:pPr>
        <w:pStyle w:val="Textedesaisie"/>
        <w:rPr>
          <w:color w:val="747678"/>
        </w:rPr>
      </w:pPr>
      <w:r w:rsidRPr="00D35536">
        <w:rPr>
          <w:color w:val="747678"/>
        </w:rPr>
        <w:t>L’objec</w:t>
      </w:r>
      <w:r w:rsidR="005716E6" w:rsidRPr="00D35536">
        <w:rPr>
          <w:color w:val="747678"/>
        </w:rPr>
        <w:t>tif de maîtrise du niveau du forfait de service de gare</w:t>
      </w:r>
      <w:r w:rsidRPr="00D35536">
        <w:rPr>
          <w:color w:val="747678"/>
        </w:rPr>
        <w:t xml:space="preserve"> est ambitieux puisqu’il s’inscrit dans un contexte d’une croissance annuelle de 5 à 10% du </w:t>
      </w:r>
      <w:r w:rsidR="005B6F00" w:rsidRPr="00D35536">
        <w:rPr>
          <w:color w:val="747678"/>
        </w:rPr>
        <w:t xml:space="preserve">nombre de prises en charge des personnes </w:t>
      </w:r>
      <w:ins w:id="2344" w:author="7276693Z" w:date="2017-02-23T16:22:00Z">
        <w:r w:rsidR="00560C85" w:rsidRPr="00D35536">
          <w:rPr>
            <w:color w:val="747678"/>
          </w:rPr>
          <w:t xml:space="preserve">handicapées et </w:t>
        </w:r>
      </w:ins>
      <w:r w:rsidR="005B6F00" w:rsidRPr="00D35536">
        <w:rPr>
          <w:color w:val="747678"/>
        </w:rPr>
        <w:t>à mobilité réduite</w:t>
      </w:r>
      <w:del w:id="2345" w:author="7276693Z" w:date="2017-02-23T16:22:00Z">
        <w:r w:rsidRPr="00D35536" w:rsidDel="00560C85">
          <w:rPr>
            <w:color w:val="747678"/>
          </w:rPr>
          <w:delText> </w:delText>
        </w:r>
      </w:del>
      <w:del w:id="2346" w:author="7276693Z" w:date="2017-02-23T15:59:00Z">
        <w:r w:rsidRPr="00D35536" w:rsidDel="00396CDE">
          <w:rPr>
            <w:color w:val="747678"/>
          </w:rPr>
          <w:delText>; cette croissance s’explique par le vieillissement de la population et par la mise en accessibilité progressive des trains et des gares</w:delText>
        </w:r>
      </w:del>
      <w:r w:rsidRPr="00D35536">
        <w:rPr>
          <w:color w:val="747678"/>
        </w:rPr>
        <w:t>. Pour répondre à cette demande, le poste de charges lié à cette prestation, augmente de 7,</w:t>
      </w:r>
      <w:ins w:id="2347" w:author="7809196g" w:date="2016-12-13T11:44:00Z">
        <w:r w:rsidR="00E320EA" w:rsidRPr="00D35536">
          <w:rPr>
            <w:color w:val="747678"/>
          </w:rPr>
          <w:t>8</w:t>
        </w:r>
      </w:ins>
      <w:del w:id="2348" w:author="7809196g" w:date="2016-12-13T11:44:00Z">
        <w:r w:rsidRPr="00D35536" w:rsidDel="00E320EA">
          <w:rPr>
            <w:color w:val="747678"/>
          </w:rPr>
          <w:delText>3</w:delText>
        </w:r>
      </w:del>
      <w:r w:rsidRPr="00D35536">
        <w:rPr>
          <w:color w:val="747678"/>
        </w:rPr>
        <w:t>% entre les deux exercices 2016 et 2017 pour représenter désormais 14</w:t>
      </w:r>
      <w:proofErr w:type="gramStart"/>
      <w:ins w:id="2349" w:author="7276693Z" w:date="2017-02-17T10:11:00Z">
        <w:r w:rsidR="00921496" w:rsidRPr="00D35536">
          <w:rPr>
            <w:color w:val="747678"/>
          </w:rPr>
          <w:t>,</w:t>
        </w:r>
      </w:ins>
      <w:proofErr w:type="gramEnd"/>
      <w:ins w:id="2350" w:author="7809196g" w:date="2016-12-13T11:45:00Z">
        <w:del w:id="2351" w:author="7276693Z" w:date="2017-02-17T10:11:00Z">
          <w:r w:rsidR="00E320EA" w:rsidRPr="00D35536" w:rsidDel="00921496">
            <w:rPr>
              <w:color w:val="747678"/>
            </w:rPr>
            <w:delText>.</w:delText>
          </w:r>
        </w:del>
        <w:r w:rsidR="00E320EA" w:rsidRPr="00D35536">
          <w:rPr>
            <w:color w:val="747678"/>
          </w:rPr>
          <w:t>3</w:t>
        </w:r>
      </w:ins>
      <w:r w:rsidR="005B6F00" w:rsidRPr="00D35536">
        <w:rPr>
          <w:color w:val="747678"/>
        </w:rPr>
        <w:t xml:space="preserve">% </w:t>
      </w:r>
      <w:r w:rsidR="00227B0E" w:rsidRPr="00D35536">
        <w:rPr>
          <w:color w:val="747678"/>
        </w:rPr>
        <w:t>des charges</w:t>
      </w:r>
      <w:r w:rsidR="005B6F00" w:rsidRPr="00D35536">
        <w:rPr>
          <w:color w:val="747678"/>
        </w:rPr>
        <w:t xml:space="preserve"> de service de gare</w:t>
      </w:r>
      <w:r w:rsidR="004D4B0B" w:rsidRPr="00D35536">
        <w:rPr>
          <w:color w:val="747678"/>
        </w:rPr>
        <w:t>.</w:t>
      </w:r>
    </w:p>
    <w:p w:rsidR="00D35536" w:rsidRPr="00575252" w:rsidRDefault="00D35536" w:rsidP="00D35536">
      <w:pPr>
        <w:pStyle w:val="Textedesaisie"/>
        <w:rPr>
          <w:ins w:id="2352" w:author="7276693Z" w:date="2017-02-24T17:49:00Z"/>
          <w:color w:val="747678"/>
        </w:rPr>
      </w:pPr>
      <w:ins w:id="2353" w:author="7276693Z" w:date="2017-02-24T17:49:00Z">
        <w:r w:rsidRPr="00D35536">
          <w:rPr>
            <w:color w:val="747678"/>
          </w:rPr>
          <w:t xml:space="preserve">De plus le service </w:t>
        </w:r>
        <w:r>
          <w:rPr>
            <w:color w:val="747678"/>
          </w:rPr>
          <w:t>de</w:t>
        </w:r>
        <w:r w:rsidRPr="00575252">
          <w:rPr>
            <w:color w:val="747678"/>
          </w:rPr>
          <w:t xml:space="preserve"> gare a été revu à la baisse afin de mettre en cohérence ces charges avec celles de la redevance quai. En effet, en raison du transfert de certaines charges de la prestation de base vers la CSG (et la redevance de Quai), les charges de la prestation de base ont diminué de 2,6 M€ dans le tarif 2017 : 2,3M€ en service en gare et 0,</w:t>
        </w:r>
        <w:r>
          <w:rPr>
            <w:color w:val="747678"/>
          </w:rPr>
          <w:t xml:space="preserve">3M€ de maintenance des </w:t>
        </w:r>
      </w:ins>
      <w:ins w:id="2354" w:author="7276693Z" w:date="2017-02-24T17:50:00Z">
        <w:r>
          <w:rPr>
            <w:color w:val="747678"/>
          </w:rPr>
          <w:t>systèmes d’information</w:t>
        </w:r>
      </w:ins>
      <w:ins w:id="2355" w:author="7276693Z" w:date="2017-02-24T17:49:00Z">
        <w:r w:rsidRPr="00575252">
          <w:rPr>
            <w:color w:val="747678"/>
          </w:rPr>
          <w:t xml:space="preserve"> dans la gestion de site.</w:t>
        </w:r>
      </w:ins>
    </w:p>
    <w:p w:rsidR="00D35536" w:rsidRPr="00D35536" w:rsidDel="007909EF" w:rsidRDefault="00D35536" w:rsidP="006655EC">
      <w:pPr>
        <w:pStyle w:val="Textedesaisie"/>
        <w:rPr>
          <w:ins w:id="2356" w:author="7809196g" w:date="2017-02-23T14:18:00Z"/>
          <w:del w:id="2357" w:author="7276693Z" w:date="2017-02-24T18:27:00Z"/>
          <w:color w:val="747678"/>
        </w:rPr>
      </w:pPr>
    </w:p>
    <w:p w:rsidR="00FA3D91" w:rsidRPr="00D35536" w:rsidRDefault="00A10869" w:rsidP="00BF248D">
      <w:pPr>
        <w:pStyle w:val="Textedesaisie"/>
        <w:rPr>
          <w:color w:val="747678"/>
        </w:rPr>
      </w:pPr>
      <w:ins w:id="2358" w:author="7809196g" w:date="2017-02-23T14:17:00Z">
        <w:del w:id="2359" w:author="7276693Z" w:date="2017-02-24T18:27:00Z">
          <w:r w:rsidRPr="00D35536" w:rsidDel="007909EF">
            <w:rPr>
              <w:color w:val="747678"/>
            </w:rPr>
            <w:delText xml:space="preserve"> </w:delText>
          </w:r>
        </w:del>
      </w:ins>
    </w:p>
    <w:p w:rsidR="00F62A31" w:rsidRPr="00D35536" w:rsidRDefault="00F62A31" w:rsidP="00BF248D">
      <w:pPr>
        <w:pStyle w:val="Textedesaisie"/>
        <w:numPr>
          <w:ilvl w:val="0"/>
          <w:numId w:val="203"/>
        </w:numPr>
        <w:rPr>
          <w:b/>
          <w:color w:val="747678"/>
        </w:rPr>
      </w:pPr>
      <w:r w:rsidRPr="00D35536">
        <w:rPr>
          <w:b/>
          <w:color w:val="747678"/>
        </w:rPr>
        <w:t>Gest</w:t>
      </w:r>
      <w:r w:rsidR="005F6ADE" w:rsidRPr="00D35536">
        <w:rPr>
          <w:b/>
          <w:color w:val="747678"/>
        </w:rPr>
        <w:t>ion de site</w:t>
      </w:r>
    </w:p>
    <w:p w:rsidR="00C03984" w:rsidRDefault="00C03984" w:rsidP="00C03984">
      <w:pPr>
        <w:pStyle w:val="Textedesaisie"/>
        <w:rPr>
          <w:ins w:id="2360" w:author="7276693Z" w:date="2017-02-24T18:23:00Z"/>
          <w:color w:val="747678"/>
        </w:rPr>
      </w:pPr>
      <w:ins w:id="2361" w:author="7276693Z" w:date="2017-02-24T18:23:00Z">
        <w:r>
          <w:rPr>
            <w:color w:val="747678"/>
          </w:rPr>
          <w:t>Sur 2 ans, les montants sont stables en euros courants.</w:t>
        </w:r>
      </w:ins>
    </w:p>
    <w:p w:rsidR="00C03984" w:rsidDel="007909EF" w:rsidRDefault="00C03984" w:rsidP="00983C91">
      <w:pPr>
        <w:pStyle w:val="Textedesaisie"/>
        <w:rPr>
          <w:ins w:id="2362" w:author="7809196g" w:date="2017-02-24T16:24:00Z"/>
          <w:del w:id="2363" w:author="7276693Z" w:date="2017-02-24T18:27:00Z"/>
          <w:color w:val="747678"/>
        </w:rPr>
      </w:pPr>
    </w:p>
    <w:p w:rsidR="00F62A31" w:rsidRPr="00D35536" w:rsidDel="007E0F39" w:rsidRDefault="007C1AF4" w:rsidP="00983C91">
      <w:pPr>
        <w:pStyle w:val="Textedesaisie"/>
        <w:rPr>
          <w:del w:id="2364" w:author="7809196g" w:date="2017-02-24T16:24:00Z"/>
          <w:color w:val="747678"/>
        </w:rPr>
      </w:pPr>
      <w:del w:id="2365" w:author="7809196g" w:date="2017-02-24T16:24:00Z">
        <w:r w:rsidRPr="00D35536" w:rsidDel="007E0F39">
          <w:rPr>
            <w:color w:val="747678"/>
          </w:rPr>
          <w:delText xml:space="preserve">Dans le DRG de consultation, </w:delText>
        </w:r>
        <w:r w:rsidR="00412429" w:rsidRPr="00D35536" w:rsidDel="007E0F39">
          <w:rPr>
            <w:color w:val="747678"/>
          </w:rPr>
          <w:delText xml:space="preserve">SNCF Gares &amp; Connexions </w:delText>
        </w:r>
        <w:r w:rsidR="00F62A31" w:rsidRPr="00D35536" w:rsidDel="007E0F39">
          <w:rPr>
            <w:color w:val="747678"/>
          </w:rPr>
          <w:delText>s’</w:delText>
        </w:r>
        <w:r w:rsidRPr="00D35536" w:rsidDel="007E0F39">
          <w:rPr>
            <w:color w:val="747678"/>
          </w:rPr>
          <w:delText>était</w:delText>
        </w:r>
        <w:r w:rsidR="00F62A31" w:rsidRPr="00D35536" w:rsidDel="007E0F39">
          <w:rPr>
            <w:color w:val="747678"/>
          </w:rPr>
          <w:delText xml:space="preserve"> fixé p</w:delText>
        </w:r>
        <w:r w:rsidR="005B6F00" w:rsidRPr="00D35536" w:rsidDel="007E0F39">
          <w:rPr>
            <w:color w:val="747678"/>
          </w:rPr>
          <w:delText xml:space="preserve">our objectif une hausse </w:delText>
        </w:r>
        <w:r w:rsidR="000D77BC" w:rsidRPr="00D35536" w:rsidDel="007E0F39">
          <w:rPr>
            <w:color w:val="747678"/>
          </w:rPr>
          <w:delText>de +0,4</w:delText>
        </w:r>
        <w:r w:rsidR="00F62A31" w:rsidRPr="00D35536" w:rsidDel="007E0F39">
          <w:rPr>
            <w:color w:val="747678"/>
          </w:rPr>
          <w:delText xml:space="preserve">% du volume de charges de </w:delText>
        </w:r>
        <w:r w:rsidR="005B6F00" w:rsidRPr="00D35536" w:rsidDel="007E0F39">
          <w:rPr>
            <w:color w:val="747678"/>
          </w:rPr>
          <w:delText>gestion de site pour 2017 (474M€ en 2017 versus 472</w:delText>
        </w:r>
        <w:r w:rsidR="00F62A31" w:rsidRPr="00D35536" w:rsidDel="007E0F39">
          <w:rPr>
            <w:color w:val="747678"/>
          </w:rPr>
          <w:delText>M€ pour les tarifs 2016 e</w:delText>
        </w:r>
        <w:r w:rsidR="005B6F00" w:rsidRPr="00D35536" w:rsidDel="007E0F39">
          <w:rPr>
            <w:color w:val="747678"/>
          </w:rPr>
          <w:delText>n euros constants). Cette évolution</w:delText>
        </w:r>
        <w:r w:rsidR="00F62A31" w:rsidRPr="00D35536" w:rsidDel="007E0F39">
          <w:rPr>
            <w:color w:val="747678"/>
          </w:rPr>
          <w:delText xml:space="preserve"> intervient après un</w:delText>
        </w:r>
        <w:r w:rsidR="005B6F00" w:rsidRPr="00D35536" w:rsidDel="007E0F39">
          <w:rPr>
            <w:color w:val="747678"/>
          </w:rPr>
          <w:delText>e diminution de 1</w:delText>
        </w:r>
        <w:r w:rsidR="000D77BC" w:rsidRPr="00D35536" w:rsidDel="007E0F39">
          <w:rPr>
            <w:color w:val="747678"/>
          </w:rPr>
          <w:delText>,5</w:delText>
        </w:r>
        <w:r w:rsidR="005B6F00" w:rsidRPr="00D35536" w:rsidDel="007E0F39">
          <w:rPr>
            <w:color w:val="747678"/>
          </w:rPr>
          <w:delText>% en 2016 (479</w:delText>
        </w:r>
        <w:r w:rsidR="00F62A31" w:rsidRPr="00D35536" w:rsidDel="007E0F39">
          <w:rPr>
            <w:color w:val="747678"/>
          </w:rPr>
          <w:delText>M€ en 2015).</w:delText>
        </w:r>
      </w:del>
      <w:ins w:id="2366" w:author="7276693Z" w:date="2017-02-17T10:11:00Z">
        <w:del w:id="2367" w:author="7809196g" w:date="2017-02-24T16:24:00Z">
          <w:r w:rsidR="00921496" w:rsidRPr="00D35536" w:rsidDel="007E0F39">
            <w:rPr>
              <w:color w:val="747678"/>
            </w:rPr>
            <w:delText xml:space="preserve"> </w:delText>
          </w:r>
        </w:del>
      </w:ins>
    </w:p>
    <w:p w:rsidR="007C1AF4" w:rsidRPr="00D35536" w:rsidDel="00D161C0" w:rsidRDefault="007C1AF4" w:rsidP="00983C91">
      <w:pPr>
        <w:rPr>
          <w:del w:id="2368" w:author="7276693Z" w:date="2016-12-20T18:23:00Z"/>
          <w:color w:val="747678"/>
        </w:rPr>
      </w:pPr>
      <w:del w:id="2369" w:author="7276693Z" w:date="2016-12-20T18:23:00Z">
        <w:r w:rsidRPr="00D35536" w:rsidDel="00D161C0">
          <w:rPr>
            <w:color w:val="747678"/>
          </w:rPr>
          <w:delText>Suite à un réglement de litige avec la SUGE, le montant de la sûreté ferroviaire a été reveu à la hausse ; le gestion de site a ainsi été réévaluée à 479 M€ dans la version finale du DRG 2017.</w:delText>
        </w:r>
      </w:del>
    </w:p>
    <w:p w:rsidR="00DD55FC" w:rsidRDefault="007C1AF4" w:rsidP="00DD55FC">
      <w:pPr>
        <w:rPr>
          <w:ins w:id="2370" w:author="7276693Z" w:date="2017-02-24T17:52:00Z"/>
          <w:color w:val="747678"/>
        </w:rPr>
      </w:pPr>
      <w:del w:id="2371" w:author="7276693Z" w:date="2016-12-20T18:23:00Z">
        <w:r w:rsidRPr="00D35536" w:rsidDel="00D161C0">
          <w:rPr>
            <w:color w:val="747678"/>
          </w:rPr>
          <w:delText xml:space="preserve">En neutralisant cet élément de litige, l’objectif final du DRG 2017 de consultation </w:delText>
        </w:r>
        <w:r w:rsidR="00F62A31" w:rsidRPr="00D35536" w:rsidDel="00D161C0">
          <w:rPr>
            <w:color w:val="747678"/>
          </w:rPr>
          <w:delText>est atteint par d</w:delText>
        </w:r>
      </w:del>
      <w:del w:id="2372" w:author="7276693Z" w:date="2017-02-24T17:52:00Z">
        <w:r w:rsidR="00F62A31" w:rsidRPr="00D35536" w:rsidDel="00DD55FC">
          <w:rPr>
            <w:color w:val="747678"/>
          </w:rPr>
          <w:delText xml:space="preserve">eux chantiers principaux </w:delText>
        </w:r>
      </w:del>
      <w:del w:id="2373" w:author="7276693Z" w:date="2016-12-20T18:23:00Z">
        <w:r w:rsidR="00F62A31" w:rsidRPr="00D35536" w:rsidDel="00D161C0">
          <w:rPr>
            <w:color w:val="747678"/>
          </w:rPr>
          <w:delText xml:space="preserve">permettant </w:delText>
        </w:r>
      </w:del>
      <w:del w:id="2374" w:author="7276693Z" w:date="2017-02-24T17:52:00Z">
        <w:r w:rsidR="00F62A31" w:rsidRPr="00D35536" w:rsidDel="00DD55FC">
          <w:rPr>
            <w:color w:val="747678"/>
          </w:rPr>
          <w:delText>d’obten</w:delText>
        </w:r>
        <w:r w:rsidR="005B6F00" w:rsidRPr="00D35536" w:rsidDel="00DD55FC">
          <w:rPr>
            <w:color w:val="747678"/>
          </w:rPr>
          <w:delText xml:space="preserve">ir des gains de productivité : l’optimisation du tour de gare et </w:delText>
        </w:r>
        <w:r w:rsidR="00F62A31" w:rsidRPr="00D35536" w:rsidDel="00DD55FC">
          <w:rPr>
            <w:color w:val="747678"/>
          </w:rPr>
          <w:delText>la performance économique sur les charges de nettoyage.</w:delText>
        </w:r>
      </w:del>
    </w:p>
    <w:p w:rsidR="00DD55FC" w:rsidRPr="00D35536" w:rsidRDefault="00DD55FC" w:rsidP="00DD55FC">
      <w:pPr>
        <w:rPr>
          <w:ins w:id="2375" w:author="7276693Z" w:date="2017-02-24T17:52:00Z"/>
          <w:color w:val="747678"/>
        </w:rPr>
      </w:pPr>
      <w:ins w:id="2376" w:author="7276693Z" w:date="2017-02-24T17:52:00Z">
        <w:r w:rsidRPr="00D35536">
          <w:rPr>
            <w:color w:val="747678"/>
          </w:rPr>
          <w:t>Deux chantiers principaux permettent d’obtenir des gains de productivité : l’optimisation du tour de gare et la performance économique sur les charges de nettoyage.</w:t>
        </w:r>
      </w:ins>
    </w:p>
    <w:p w:rsidR="00DD55FC" w:rsidRPr="00D35536" w:rsidRDefault="00DD55FC" w:rsidP="00983C91">
      <w:pPr>
        <w:rPr>
          <w:color w:val="747678"/>
        </w:rPr>
      </w:pPr>
    </w:p>
    <w:p w:rsidR="00DD55FC" w:rsidRPr="00D35536" w:rsidRDefault="00DD55FC" w:rsidP="00DD55FC">
      <w:pPr>
        <w:rPr>
          <w:ins w:id="2377" w:author="7276693Z" w:date="2017-02-24T17:51:00Z"/>
          <w:color w:val="747678"/>
        </w:rPr>
      </w:pPr>
      <w:ins w:id="2378" w:author="7276693Z" w:date="2017-02-24T17:51:00Z">
        <w:r w:rsidRPr="00D35536">
          <w:rPr>
            <w:color w:val="747678"/>
          </w:rPr>
          <w:t xml:space="preserve">Cependant ces efforts ont été neutralisés par l’augmentation forte des charges de </w:t>
        </w:r>
      </w:ins>
      <w:ins w:id="2379" w:author="7276693Z" w:date="2017-02-24T18:23:00Z">
        <w:r w:rsidR="00C03984" w:rsidRPr="00D35536">
          <w:rPr>
            <w:color w:val="747678"/>
          </w:rPr>
          <w:t>sûreté</w:t>
        </w:r>
      </w:ins>
      <w:ins w:id="2380" w:author="7276693Z" w:date="2017-02-24T17:51:00Z">
        <w:r w:rsidRPr="00D35536">
          <w:rPr>
            <w:color w:val="747678"/>
          </w:rPr>
          <w:t xml:space="preserve"> et </w:t>
        </w:r>
      </w:ins>
      <w:ins w:id="2381" w:author="7276693Z" w:date="2017-02-24T18:23:00Z">
        <w:r w:rsidR="00C03984">
          <w:rPr>
            <w:color w:val="747678"/>
          </w:rPr>
          <w:t xml:space="preserve">de </w:t>
        </w:r>
      </w:ins>
      <w:ins w:id="2382" w:author="7276693Z" w:date="2017-02-24T17:51:00Z">
        <w:r w:rsidRPr="00D35536">
          <w:rPr>
            <w:color w:val="747678"/>
          </w:rPr>
          <w:t>sécurité imposé</w:t>
        </w:r>
      </w:ins>
      <w:ins w:id="2383" w:author="7276693Z" w:date="2017-02-24T18:23:00Z">
        <w:r w:rsidR="00C03984">
          <w:rPr>
            <w:color w:val="747678"/>
          </w:rPr>
          <w:t>e</w:t>
        </w:r>
      </w:ins>
      <w:ins w:id="2384" w:author="7276693Z" w:date="2017-02-24T17:51:00Z">
        <w:r w:rsidRPr="00D35536">
          <w:rPr>
            <w:color w:val="747678"/>
          </w:rPr>
          <w:t xml:space="preserve"> par le nouveau contexte national.</w:t>
        </w:r>
      </w:ins>
    </w:p>
    <w:p w:rsidR="00DD55FC" w:rsidRPr="00D35536" w:rsidDel="007909EF" w:rsidRDefault="00DD55FC" w:rsidP="00983C91">
      <w:pPr>
        <w:rPr>
          <w:del w:id="2385" w:author="7276693Z" w:date="2017-02-24T18:28:00Z"/>
          <w:color w:val="747678"/>
        </w:rPr>
      </w:pPr>
    </w:p>
    <w:p w:rsidR="00475377" w:rsidRPr="00D35536" w:rsidRDefault="00475377" w:rsidP="00BF248D">
      <w:pPr>
        <w:ind w:left="360"/>
        <w:rPr>
          <w:color w:val="747678"/>
        </w:rPr>
      </w:pPr>
    </w:p>
    <w:p w:rsidR="00F62A31" w:rsidRPr="00D35536" w:rsidRDefault="00F62A31" w:rsidP="00BF248D">
      <w:pPr>
        <w:pStyle w:val="Paragraphedeliste"/>
        <w:numPr>
          <w:ilvl w:val="0"/>
          <w:numId w:val="101"/>
        </w:numPr>
        <w:spacing w:after="200" w:line="276" w:lineRule="auto"/>
        <w:rPr>
          <w:color w:val="747678"/>
        </w:rPr>
      </w:pPr>
      <w:r w:rsidRPr="00D35536">
        <w:rPr>
          <w:color w:val="747678"/>
        </w:rPr>
        <w:t>L’optimisation du tour de gare</w:t>
      </w:r>
    </w:p>
    <w:p w:rsidR="00F62A31" w:rsidRPr="00D35536" w:rsidRDefault="00F62A31" w:rsidP="00983C91">
      <w:pPr>
        <w:rPr>
          <w:color w:val="747678"/>
        </w:rPr>
      </w:pPr>
      <w:r w:rsidRPr="00D35536">
        <w:rPr>
          <w:color w:val="747678"/>
        </w:rPr>
        <w:t>Il s’agit d’un projet d’évolution du suivi des équipements</w:t>
      </w:r>
      <w:ins w:id="2386" w:author="7276693Z" w:date="2017-02-23T16:24:00Z">
        <w:r w:rsidR="00560C85" w:rsidRPr="00D35536">
          <w:rPr>
            <w:color w:val="747678"/>
          </w:rPr>
          <w:t xml:space="preserve"> </w:t>
        </w:r>
      </w:ins>
      <w:del w:id="2387" w:author="7276693Z" w:date="2017-02-23T16:24:00Z">
        <w:r w:rsidRPr="00D35536" w:rsidDel="00560C85">
          <w:rPr>
            <w:color w:val="747678"/>
          </w:rPr>
          <w:delText> </w:delText>
        </w:r>
      </w:del>
      <w:r w:rsidRPr="00D35536">
        <w:rPr>
          <w:color w:val="747678"/>
        </w:rPr>
        <w:t>visant à</w:t>
      </w:r>
      <w:ins w:id="2388" w:author="7276693Z" w:date="2017-02-23T16:24:00Z">
        <w:r w:rsidR="00560C85" w:rsidRPr="00D35536">
          <w:rPr>
            <w:color w:val="747678"/>
          </w:rPr>
          <w:t xml:space="preserve"> </w:t>
        </w:r>
      </w:ins>
      <w:del w:id="2389" w:author="7276693Z" w:date="2017-02-23T16:24:00Z">
        <w:r w:rsidRPr="00D35536" w:rsidDel="00560C85">
          <w:rPr>
            <w:color w:val="747678"/>
          </w:rPr>
          <w:delText> </w:delText>
        </w:r>
      </w:del>
      <w:r w:rsidR="005B6F00" w:rsidRPr="00D35536">
        <w:rPr>
          <w:color w:val="747678"/>
        </w:rPr>
        <w:t>diminuer l</w:t>
      </w:r>
      <w:r w:rsidRPr="00D35536">
        <w:rPr>
          <w:color w:val="747678"/>
        </w:rPr>
        <w:t xml:space="preserve">es coûts et à </w:t>
      </w:r>
      <w:r w:rsidR="005B6F00" w:rsidRPr="00D35536">
        <w:rPr>
          <w:color w:val="747678"/>
        </w:rPr>
        <w:t>améliorer</w:t>
      </w:r>
      <w:r w:rsidRPr="00D35536">
        <w:rPr>
          <w:color w:val="747678"/>
        </w:rPr>
        <w:t xml:space="preserve"> la satisfaction </w:t>
      </w:r>
      <w:r w:rsidR="005B6F00" w:rsidRPr="00D35536">
        <w:rPr>
          <w:color w:val="747678"/>
        </w:rPr>
        <w:t xml:space="preserve">des </w:t>
      </w:r>
      <w:r w:rsidRPr="00D35536">
        <w:rPr>
          <w:color w:val="747678"/>
        </w:rPr>
        <w:t>clients</w:t>
      </w:r>
      <w:r w:rsidR="005B6F00" w:rsidRPr="00D35536">
        <w:rPr>
          <w:color w:val="747678"/>
        </w:rPr>
        <w:t>, grâce à une meilleure performance des équipements</w:t>
      </w:r>
      <w:r w:rsidRPr="00D35536">
        <w:rPr>
          <w:color w:val="747678"/>
        </w:rPr>
        <w:t>.</w:t>
      </w:r>
    </w:p>
    <w:p w:rsidR="00F62A31" w:rsidRPr="00D35536" w:rsidRDefault="00F62A31" w:rsidP="00983C91">
      <w:pPr>
        <w:ind w:left="708"/>
        <w:rPr>
          <w:color w:val="747678"/>
        </w:rPr>
      </w:pPr>
    </w:p>
    <w:p w:rsidR="00F62A31" w:rsidRPr="00D35536" w:rsidRDefault="00F62A31" w:rsidP="00983C91">
      <w:pPr>
        <w:rPr>
          <w:color w:val="747678"/>
        </w:rPr>
      </w:pPr>
      <w:r w:rsidRPr="00D35536">
        <w:rPr>
          <w:color w:val="747678"/>
        </w:rPr>
        <w:t>SNCF Gares &amp; Connexions souhaite capitaliser sur le renouvellement de l’outil de suivi des é</w:t>
      </w:r>
      <w:r w:rsidR="000D77BC" w:rsidRPr="00D35536">
        <w:rPr>
          <w:color w:val="747678"/>
        </w:rPr>
        <w:t xml:space="preserve">quipements implantés en gare, </w:t>
      </w:r>
      <w:r w:rsidRPr="00D35536">
        <w:rPr>
          <w:color w:val="747678"/>
        </w:rPr>
        <w:t>SuiMaGare, afin de faire évoluer la conception du tour de gare. Ce projet vise à ga</w:t>
      </w:r>
      <w:r w:rsidR="005B6F00" w:rsidRPr="00D35536">
        <w:rPr>
          <w:color w:val="747678"/>
        </w:rPr>
        <w:t xml:space="preserve">rantir </w:t>
      </w:r>
      <w:r w:rsidRPr="00D35536">
        <w:rPr>
          <w:color w:val="747678"/>
        </w:rPr>
        <w:t xml:space="preserve">aux voyageurs et aux autorités organisatrices des transports, une meilleure prise en compte de leurs attentes, notamment sur le plan de la disponibilité et de la remise en </w:t>
      </w:r>
      <w:r w:rsidR="005B6F00" w:rsidRPr="00D35536">
        <w:rPr>
          <w:color w:val="747678"/>
        </w:rPr>
        <w:t xml:space="preserve">état des équipements. Ce projet, </w:t>
      </w:r>
      <w:r w:rsidRPr="00D35536">
        <w:rPr>
          <w:color w:val="747678"/>
        </w:rPr>
        <w:t>débuté en 2015</w:t>
      </w:r>
      <w:r w:rsidR="005B6F00" w:rsidRPr="00D35536">
        <w:rPr>
          <w:color w:val="747678"/>
        </w:rPr>
        <w:t>, vise aussi</w:t>
      </w:r>
      <w:r w:rsidRPr="00D35536">
        <w:rPr>
          <w:color w:val="747678"/>
        </w:rPr>
        <w:t xml:space="preserve"> à :</w:t>
      </w:r>
    </w:p>
    <w:p w:rsidR="00E35F1A" w:rsidRPr="00D35536" w:rsidRDefault="00E35F1A" w:rsidP="00BF248D">
      <w:pPr>
        <w:ind w:left="1068"/>
        <w:rPr>
          <w:color w:val="747678"/>
        </w:rPr>
      </w:pPr>
    </w:p>
    <w:p w:rsidR="00F62A31" w:rsidRPr="00D35536" w:rsidRDefault="00E35F1A" w:rsidP="00983C91">
      <w:pPr>
        <w:pStyle w:val="Paragraphedeliste"/>
        <w:ind w:left="708"/>
        <w:rPr>
          <w:color w:val="747678"/>
        </w:rPr>
      </w:pPr>
      <w:r w:rsidRPr="00D35536">
        <w:rPr>
          <w:color w:val="747678"/>
        </w:rPr>
        <w:t xml:space="preserve">- </w:t>
      </w:r>
      <w:r w:rsidR="00F62A31" w:rsidRPr="00D35536">
        <w:rPr>
          <w:color w:val="747678"/>
        </w:rPr>
        <w:t>fournir aux gestionnaires de site un outillage plus performant, en s’appuyant sur les nouvelles capacités technologiques disponibles afin d’automatiser la surveillance des installations,</w:t>
      </w:r>
    </w:p>
    <w:p w:rsidR="00F62A31" w:rsidRPr="00D35536" w:rsidRDefault="00E35F1A" w:rsidP="00983C91">
      <w:pPr>
        <w:ind w:left="708"/>
        <w:rPr>
          <w:color w:val="747678"/>
        </w:rPr>
      </w:pPr>
      <w:r w:rsidRPr="00D35536">
        <w:rPr>
          <w:color w:val="747678"/>
        </w:rPr>
        <w:t xml:space="preserve">- </w:t>
      </w:r>
      <w:r w:rsidR="00F62A31" w:rsidRPr="00D35536">
        <w:rPr>
          <w:color w:val="747678"/>
        </w:rPr>
        <w:t>augmenter les performances de la maintenance des équipements, en réduisant les délais d’intervention.</w:t>
      </w:r>
    </w:p>
    <w:p w:rsidR="00F62A31" w:rsidRPr="00D35536" w:rsidRDefault="00F62A31" w:rsidP="00983C91">
      <w:pPr>
        <w:pStyle w:val="Paragraphedeliste"/>
        <w:ind w:left="1068"/>
        <w:rPr>
          <w:color w:val="747678"/>
        </w:rPr>
      </w:pPr>
    </w:p>
    <w:p w:rsidR="00F62A31" w:rsidRPr="00D35536" w:rsidRDefault="00F62A31" w:rsidP="00983C91">
      <w:pPr>
        <w:rPr>
          <w:color w:val="747678"/>
        </w:rPr>
      </w:pPr>
      <w:r w:rsidRPr="00D35536">
        <w:rPr>
          <w:color w:val="747678"/>
        </w:rPr>
        <w:t>Des études seront réalisées et des prototypes déployés dans une vingtaine de gares des segments a, b et c au cours du second semestre 2015. Les solutions techniques et organisationnelles seront mises en œuvre à partir de début 2016.</w:t>
      </w:r>
    </w:p>
    <w:p w:rsidR="009F0C2F" w:rsidRPr="00D35536" w:rsidRDefault="009F0C2F" w:rsidP="00983C91">
      <w:pPr>
        <w:rPr>
          <w:color w:val="747678"/>
        </w:rPr>
      </w:pPr>
    </w:p>
    <w:p w:rsidR="00AD5AE1" w:rsidRPr="00D35536" w:rsidRDefault="00AD5AE1" w:rsidP="00983C91">
      <w:pPr>
        <w:rPr>
          <w:color w:val="747678"/>
        </w:rPr>
      </w:pPr>
      <w:r w:rsidRPr="00D35536">
        <w:rPr>
          <w:color w:val="747678"/>
        </w:rPr>
        <w:t>Ce projet d’optimisation permet à SNCF Gares &amp; Connexions de se fixer un objectif de productivité de 1,8% entre 2016 et 2017 sur le tour de gare.</w:t>
      </w:r>
    </w:p>
    <w:p w:rsidR="00EA5255" w:rsidRPr="000B17C7" w:rsidRDefault="00EA5255" w:rsidP="00EA5255">
      <w:pPr>
        <w:ind w:left="708"/>
        <w:jc w:val="both"/>
        <w:rPr>
          <w:rFonts w:ascii="Arial" w:hAnsi="Arial" w:cs="Arial"/>
          <w:b/>
        </w:rPr>
      </w:pPr>
    </w:p>
    <w:p w:rsidR="00F62A31" w:rsidRPr="00DD55FC" w:rsidRDefault="00F62A31" w:rsidP="00BF248D">
      <w:pPr>
        <w:pStyle w:val="Paragraphedeliste"/>
        <w:numPr>
          <w:ilvl w:val="0"/>
          <w:numId w:val="101"/>
        </w:numPr>
        <w:spacing w:after="200" w:line="276" w:lineRule="auto"/>
        <w:rPr>
          <w:color w:val="747678"/>
        </w:rPr>
      </w:pPr>
      <w:r w:rsidRPr="00DD55FC">
        <w:rPr>
          <w:color w:val="747678"/>
        </w:rPr>
        <w:t>La performance économique sur les charges de nettoyage</w:t>
      </w:r>
    </w:p>
    <w:p w:rsidR="00F62A31" w:rsidRPr="00DD55FC" w:rsidDel="005D76D4" w:rsidRDefault="00412429" w:rsidP="00983C91">
      <w:pPr>
        <w:rPr>
          <w:del w:id="2390" w:author="7809196g" w:date="2017-02-24T16:26:00Z"/>
          <w:color w:val="747678"/>
        </w:rPr>
      </w:pPr>
      <w:del w:id="2391" w:author="7809196g" w:date="2017-02-24T16:26:00Z">
        <w:r w:rsidRPr="00DD55FC" w:rsidDel="005D76D4">
          <w:rPr>
            <w:color w:val="747678"/>
          </w:rPr>
          <w:delText xml:space="preserve">SNCF Gares &amp; Connexions </w:delText>
        </w:r>
        <w:r w:rsidR="00F62A31" w:rsidRPr="00DD55FC" w:rsidDel="005D76D4">
          <w:rPr>
            <w:color w:val="747678"/>
          </w:rPr>
          <w:delText>a pour objectif une diminution de 13,4% du niveau des charges de nettoyage entre les tarifs 2016 et 2017, passant ainsi de 44,6</w:delText>
        </w:r>
        <w:r w:rsidR="005B6F00" w:rsidRPr="00DD55FC" w:rsidDel="005D76D4">
          <w:rPr>
            <w:color w:val="747678"/>
          </w:rPr>
          <w:delText>M€</w:delText>
        </w:r>
        <w:r w:rsidR="00F62A31" w:rsidRPr="00DD55FC" w:rsidDel="005D76D4">
          <w:rPr>
            <w:color w:val="747678"/>
          </w:rPr>
          <w:delText xml:space="preserve"> à 38,7</w:delText>
        </w:r>
        <w:r w:rsidR="005B6F00" w:rsidRPr="00DD55FC" w:rsidDel="005D76D4">
          <w:rPr>
            <w:color w:val="747678"/>
          </w:rPr>
          <w:delText>M€.</w:delText>
        </w:r>
      </w:del>
    </w:p>
    <w:p w:rsidR="009F0C2F" w:rsidRPr="00DD55FC" w:rsidDel="007909EF" w:rsidRDefault="009F0C2F" w:rsidP="00BF248D">
      <w:pPr>
        <w:ind w:left="1068"/>
        <w:rPr>
          <w:del w:id="2392" w:author="7276693Z" w:date="2017-02-24T18:28:00Z"/>
          <w:color w:val="747678"/>
        </w:rPr>
      </w:pPr>
    </w:p>
    <w:p w:rsidR="00F62A31" w:rsidRPr="00DD55FC" w:rsidRDefault="00F62A31" w:rsidP="00983C91">
      <w:pPr>
        <w:rPr>
          <w:color w:val="747678"/>
        </w:rPr>
      </w:pPr>
      <w:r w:rsidRPr="00DD55FC">
        <w:rPr>
          <w:color w:val="747678"/>
        </w:rPr>
        <w:t>Depuis 2013, SNCF Gares &amp; Connexions a lancé une politique de qualité et de performance visant à baisser les coûts de 10% sur l’intégralité des marchés de propreté renouvelés (et ce sur une période de 5 ans correspondant à la durée totale des marchés)</w:t>
      </w:r>
      <w:ins w:id="2393" w:author="7809196g" w:date="2017-02-24T16:26:00Z">
        <w:r w:rsidR="005D76D4">
          <w:rPr>
            <w:color w:val="747678"/>
          </w:rPr>
          <w:t xml:space="preserve"> tout en améliorant la propreté des gares (cf.</w:t>
        </w:r>
      </w:ins>
      <w:ins w:id="2394" w:author="7809196g" w:date="2017-02-24T16:33:00Z">
        <w:r w:rsidR="00433360">
          <w:rPr>
            <w:color w:val="747678"/>
          </w:rPr>
          <w:t xml:space="preserve"> Partie 7.1 Qualité</w:t>
        </w:r>
        <w:proofErr w:type="gramStart"/>
        <w:r w:rsidR="00433360">
          <w:rPr>
            <w:color w:val="747678"/>
          </w:rPr>
          <w:t>)</w:t>
        </w:r>
      </w:ins>
      <w:ins w:id="2395" w:author="7809196g" w:date="2017-02-24T16:26:00Z">
        <w:r w:rsidR="005D76D4">
          <w:rPr>
            <w:color w:val="747678"/>
          </w:rPr>
          <w:t xml:space="preserve"> </w:t>
        </w:r>
      </w:ins>
      <w:r w:rsidRPr="00DD55FC">
        <w:rPr>
          <w:color w:val="747678"/>
        </w:rPr>
        <w:t>.</w:t>
      </w:r>
      <w:proofErr w:type="gramEnd"/>
    </w:p>
    <w:p w:rsidR="00F62A31" w:rsidRPr="00DD55FC" w:rsidRDefault="00F62A31" w:rsidP="00983C91">
      <w:pPr>
        <w:ind w:left="348"/>
        <w:rPr>
          <w:color w:val="747678"/>
        </w:rPr>
      </w:pPr>
    </w:p>
    <w:p w:rsidR="00F62A31" w:rsidRPr="00DD55FC" w:rsidRDefault="00F62A31" w:rsidP="00983C91">
      <w:pPr>
        <w:rPr>
          <w:color w:val="747678"/>
        </w:rPr>
      </w:pPr>
      <w:r w:rsidRPr="00DD55FC">
        <w:rPr>
          <w:color w:val="747678"/>
        </w:rPr>
        <w:t>L’atteinte de cet objectif est permis p</w:t>
      </w:r>
      <w:r w:rsidR="005B6F00" w:rsidRPr="00DD55FC">
        <w:rPr>
          <w:color w:val="747678"/>
        </w:rPr>
        <w:t>ar </w:t>
      </w:r>
      <w:r w:rsidRPr="00DD55FC">
        <w:rPr>
          <w:color w:val="747678"/>
        </w:rPr>
        <w:t>une revue des processus liés aux achats,</w:t>
      </w:r>
      <w:r w:rsidR="005B6F00" w:rsidRPr="00DD55FC">
        <w:rPr>
          <w:color w:val="747678"/>
        </w:rPr>
        <w:t xml:space="preserve"> </w:t>
      </w:r>
      <w:r w:rsidRPr="00DD55FC">
        <w:rPr>
          <w:color w:val="747678"/>
        </w:rPr>
        <w:t>la rédaction de cahiers des charges plus ambit</w:t>
      </w:r>
      <w:r w:rsidR="005B6F00" w:rsidRPr="00DD55FC">
        <w:rPr>
          <w:color w:val="747678"/>
        </w:rPr>
        <w:t xml:space="preserve">ieux vis-à-vis des prestataires et </w:t>
      </w:r>
      <w:r w:rsidRPr="00DD55FC">
        <w:rPr>
          <w:color w:val="747678"/>
        </w:rPr>
        <w:t>la mise en place de modèles de calibrages permettant de disposer d’une base de données de coûts et de ratios de nettoyage en gare.</w:t>
      </w:r>
    </w:p>
    <w:p w:rsidR="00F62A31" w:rsidRPr="00DD55FC" w:rsidRDefault="00F62A31" w:rsidP="00983C91">
      <w:pPr>
        <w:pStyle w:val="Paragraphedeliste"/>
        <w:ind w:left="1068"/>
        <w:rPr>
          <w:color w:val="747678"/>
        </w:rPr>
      </w:pPr>
    </w:p>
    <w:p w:rsidR="004D4B0B" w:rsidRPr="00DD55FC" w:rsidRDefault="00516ADA" w:rsidP="00983C91">
      <w:pPr>
        <w:rPr>
          <w:color w:val="747678"/>
        </w:rPr>
      </w:pPr>
      <w:r w:rsidRPr="00DD55FC">
        <w:rPr>
          <w:color w:val="747678"/>
        </w:rPr>
        <w:t>Sur la période 2013-</w:t>
      </w:r>
      <w:r w:rsidR="00F62A31" w:rsidRPr="00DD55FC">
        <w:rPr>
          <w:color w:val="747678"/>
        </w:rPr>
        <w:t>2017, l’échéancier de renouvellement des contrats est le suivant</w:t>
      </w:r>
      <w:r w:rsidRPr="00DD55FC">
        <w:rPr>
          <w:color w:val="747678"/>
        </w:rPr>
        <w:t xml:space="preserve"> (en % des contrats renouvelés sur la période)</w:t>
      </w:r>
      <w:r w:rsidR="00F62A31" w:rsidRPr="00DD55FC">
        <w:rPr>
          <w:color w:val="747678"/>
        </w:rPr>
        <w:t xml:space="preserve"> : </w:t>
      </w:r>
    </w:p>
    <w:p w:rsidR="004D4B0B" w:rsidRPr="00DD55FC" w:rsidDel="007909EF" w:rsidRDefault="004D4B0B" w:rsidP="00516ADA">
      <w:pPr>
        <w:ind w:left="360"/>
        <w:jc w:val="both"/>
        <w:rPr>
          <w:del w:id="2396" w:author="7276693Z" w:date="2017-02-24T18:28:00Z"/>
          <w:color w:val="747678"/>
        </w:rPr>
      </w:pPr>
    </w:p>
    <w:p w:rsidR="00BC079F" w:rsidRPr="00DD55FC" w:rsidRDefault="00BC079F" w:rsidP="00516ADA">
      <w:pPr>
        <w:ind w:left="360"/>
        <w:jc w:val="both"/>
        <w:rPr>
          <w:color w:val="747678"/>
        </w:rPr>
      </w:pPr>
    </w:p>
    <w:tbl>
      <w:tblPr>
        <w:tblStyle w:val="Grilledutableau"/>
        <w:tblW w:w="0" w:type="auto"/>
        <w:tblInd w:w="360" w:type="dxa"/>
        <w:tblLook w:val="04A0" w:firstRow="1" w:lastRow="0" w:firstColumn="1" w:lastColumn="0" w:noHBand="0" w:noVBand="1"/>
      </w:tblPr>
      <w:tblGrid>
        <w:gridCol w:w="1908"/>
        <w:gridCol w:w="1907"/>
        <w:gridCol w:w="1893"/>
        <w:gridCol w:w="1893"/>
        <w:gridCol w:w="1893"/>
      </w:tblGrid>
      <w:tr w:rsidR="00BC079F" w:rsidRPr="000B17C7" w:rsidTr="00BC07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BC079F" w:rsidRPr="00DD55FC" w:rsidRDefault="00BC079F" w:rsidP="00BC079F">
            <w:pPr>
              <w:jc w:val="center"/>
              <w:rPr>
                <w:b w:val="0"/>
                <w:color w:val="FFFFFF" w:themeColor="background1"/>
              </w:rPr>
            </w:pPr>
            <w:r w:rsidRPr="00DD55FC">
              <w:rPr>
                <w:color w:val="FFFFFF" w:themeColor="background1"/>
              </w:rPr>
              <w:t>2013</w:t>
            </w:r>
          </w:p>
        </w:tc>
        <w:tc>
          <w:tcPr>
            <w:tcW w:w="1907" w:type="dxa"/>
          </w:tcPr>
          <w:p w:rsidR="00BC079F" w:rsidRPr="00DD55FC" w:rsidRDefault="00BC079F" w:rsidP="00BC079F">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DD55FC">
              <w:rPr>
                <w:color w:val="FFFFFF" w:themeColor="background1"/>
              </w:rPr>
              <w:t>2014</w:t>
            </w:r>
          </w:p>
        </w:tc>
        <w:tc>
          <w:tcPr>
            <w:tcW w:w="1893" w:type="dxa"/>
          </w:tcPr>
          <w:p w:rsidR="00BC079F" w:rsidRPr="00DD55FC" w:rsidRDefault="00BC079F" w:rsidP="00BC079F">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DD55FC">
              <w:rPr>
                <w:color w:val="FFFFFF" w:themeColor="background1"/>
              </w:rPr>
              <w:t>2015</w:t>
            </w:r>
          </w:p>
        </w:tc>
        <w:tc>
          <w:tcPr>
            <w:tcW w:w="1893" w:type="dxa"/>
          </w:tcPr>
          <w:p w:rsidR="00BC079F" w:rsidRPr="00DD55FC" w:rsidRDefault="00BC079F" w:rsidP="00BC079F">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DD55FC">
              <w:rPr>
                <w:color w:val="FFFFFF" w:themeColor="background1"/>
              </w:rPr>
              <w:t>2016</w:t>
            </w:r>
          </w:p>
        </w:tc>
        <w:tc>
          <w:tcPr>
            <w:tcW w:w="1893" w:type="dxa"/>
          </w:tcPr>
          <w:p w:rsidR="00BC079F" w:rsidRPr="00DD55FC" w:rsidRDefault="00BC079F" w:rsidP="00BC079F">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DD55FC">
              <w:rPr>
                <w:color w:val="FFFFFF" w:themeColor="background1"/>
              </w:rPr>
              <w:t>2017</w:t>
            </w:r>
          </w:p>
        </w:tc>
      </w:tr>
      <w:tr w:rsidR="00BC079F" w:rsidRPr="000B17C7" w:rsidTr="00BC07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BC079F" w:rsidRPr="00DD55FC" w:rsidRDefault="00BC079F" w:rsidP="00BC079F">
            <w:pPr>
              <w:jc w:val="center"/>
              <w:rPr>
                <w:color w:val="747678"/>
              </w:rPr>
            </w:pPr>
            <w:r w:rsidRPr="00DD55FC">
              <w:rPr>
                <w:color w:val="747678"/>
              </w:rPr>
              <w:t>9%</w:t>
            </w:r>
          </w:p>
        </w:tc>
        <w:tc>
          <w:tcPr>
            <w:tcW w:w="1907" w:type="dxa"/>
          </w:tcPr>
          <w:p w:rsidR="00BC079F" w:rsidRPr="00DD55FC" w:rsidRDefault="00BC079F" w:rsidP="00BC079F">
            <w:pPr>
              <w:jc w:val="center"/>
              <w:cnfStyle w:val="000000100000" w:firstRow="0" w:lastRow="0" w:firstColumn="0" w:lastColumn="0" w:oddVBand="0" w:evenVBand="0" w:oddHBand="1" w:evenHBand="0" w:firstRowFirstColumn="0" w:firstRowLastColumn="0" w:lastRowFirstColumn="0" w:lastRowLastColumn="0"/>
              <w:rPr>
                <w:color w:val="747678"/>
              </w:rPr>
            </w:pPr>
            <w:r w:rsidRPr="00DD55FC">
              <w:rPr>
                <w:color w:val="747678"/>
              </w:rPr>
              <w:t>25%</w:t>
            </w:r>
          </w:p>
        </w:tc>
        <w:tc>
          <w:tcPr>
            <w:tcW w:w="1893" w:type="dxa"/>
          </w:tcPr>
          <w:p w:rsidR="00BC079F" w:rsidRPr="00DD55FC" w:rsidRDefault="00BC079F" w:rsidP="00BC079F">
            <w:pPr>
              <w:jc w:val="center"/>
              <w:cnfStyle w:val="000000100000" w:firstRow="0" w:lastRow="0" w:firstColumn="0" w:lastColumn="0" w:oddVBand="0" w:evenVBand="0" w:oddHBand="1" w:evenHBand="0" w:firstRowFirstColumn="0" w:firstRowLastColumn="0" w:lastRowFirstColumn="0" w:lastRowLastColumn="0"/>
              <w:rPr>
                <w:color w:val="747678"/>
              </w:rPr>
            </w:pPr>
            <w:r w:rsidRPr="00DD55FC">
              <w:rPr>
                <w:color w:val="747678"/>
              </w:rPr>
              <w:t>32%</w:t>
            </w:r>
          </w:p>
        </w:tc>
        <w:tc>
          <w:tcPr>
            <w:tcW w:w="1893" w:type="dxa"/>
          </w:tcPr>
          <w:p w:rsidR="00BC079F" w:rsidRPr="00DD55FC" w:rsidRDefault="00BC079F" w:rsidP="00BC079F">
            <w:pPr>
              <w:jc w:val="center"/>
              <w:cnfStyle w:val="000000100000" w:firstRow="0" w:lastRow="0" w:firstColumn="0" w:lastColumn="0" w:oddVBand="0" w:evenVBand="0" w:oddHBand="1" w:evenHBand="0" w:firstRowFirstColumn="0" w:firstRowLastColumn="0" w:lastRowFirstColumn="0" w:lastRowLastColumn="0"/>
              <w:rPr>
                <w:color w:val="747678"/>
              </w:rPr>
            </w:pPr>
            <w:r w:rsidRPr="00DD55FC">
              <w:rPr>
                <w:color w:val="747678"/>
              </w:rPr>
              <w:t>14%</w:t>
            </w:r>
          </w:p>
        </w:tc>
        <w:tc>
          <w:tcPr>
            <w:tcW w:w="1893" w:type="dxa"/>
          </w:tcPr>
          <w:p w:rsidR="00BC079F" w:rsidRPr="00DD55FC" w:rsidRDefault="00BC079F" w:rsidP="00BC079F">
            <w:pPr>
              <w:jc w:val="center"/>
              <w:cnfStyle w:val="000000100000" w:firstRow="0" w:lastRow="0" w:firstColumn="0" w:lastColumn="0" w:oddVBand="0" w:evenVBand="0" w:oddHBand="1" w:evenHBand="0" w:firstRowFirstColumn="0" w:firstRowLastColumn="0" w:lastRowFirstColumn="0" w:lastRowLastColumn="0"/>
              <w:rPr>
                <w:color w:val="747678"/>
              </w:rPr>
            </w:pPr>
            <w:r w:rsidRPr="00DD55FC">
              <w:rPr>
                <w:color w:val="747678"/>
              </w:rPr>
              <w:t>25%</w:t>
            </w:r>
          </w:p>
        </w:tc>
      </w:tr>
    </w:tbl>
    <w:p w:rsidR="00BC079F" w:rsidRPr="00DD55FC" w:rsidDel="007909EF" w:rsidRDefault="00BC079F" w:rsidP="00516ADA">
      <w:pPr>
        <w:ind w:left="360"/>
        <w:jc w:val="both"/>
        <w:rPr>
          <w:del w:id="2397" w:author="7276693Z" w:date="2017-02-24T18:28:00Z"/>
          <w:color w:val="747678"/>
        </w:rPr>
      </w:pPr>
    </w:p>
    <w:p w:rsidR="008C7976" w:rsidRPr="00DD55FC" w:rsidDel="007909EF" w:rsidRDefault="008C7976" w:rsidP="008C7976">
      <w:pPr>
        <w:jc w:val="both"/>
        <w:rPr>
          <w:del w:id="2398" w:author="7276693Z" w:date="2017-02-24T18:28:00Z"/>
          <w:color w:val="747678"/>
        </w:rPr>
      </w:pPr>
    </w:p>
    <w:p w:rsidR="00F62A31" w:rsidRPr="00DD55FC" w:rsidDel="00433360" w:rsidRDefault="00F62A31" w:rsidP="003D2066">
      <w:pPr>
        <w:jc w:val="both"/>
        <w:rPr>
          <w:del w:id="2399" w:author="7809196g" w:date="2017-02-24T16:34:00Z"/>
          <w:color w:val="747678"/>
        </w:rPr>
      </w:pPr>
      <w:del w:id="2400" w:author="7809196g" w:date="2017-02-24T16:34:00Z">
        <w:r w:rsidRPr="00DD55FC" w:rsidDel="00433360">
          <w:rPr>
            <w:color w:val="747678"/>
          </w:rPr>
          <w:delText>Au 1er juillet 2015, l’objectif atteint est de 20% d’économies sur les marchés renouvelés.</w:delText>
        </w:r>
      </w:del>
    </w:p>
    <w:p w:rsidR="004D4B0B" w:rsidRPr="000B17C7" w:rsidRDefault="004D4B0B" w:rsidP="00F62A31">
      <w:pPr>
        <w:jc w:val="both"/>
        <w:rPr>
          <w:rFonts w:ascii="Arial" w:hAnsi="Arial" w:cs="Arial"/>
          <w:highlight w:val="yellow"/>
        </w:rPr>
      </w:pPr>
    </w:p>
    <w:p w:rsidR="00F62A31" w:rsidRPr="00BB6FB1" w:rsidRDefault="00F62A31" w:rsidP="00BF248D">
      <w:pPr>
        <w:pStyle w:val="Paragraphedeliste"/>
        <w:numPr>
          <w:ilvl w:val="0"/>
          <w:numId w:val="101"/>
        </w:numPr>
        <w:spacing w:after="200" w:line="276" w:lineRule="auto"/>
        <w:rPr>
          <w:color w:val="747678"/>
        </w:rPr>
      </w:pPr>
      <w:del w:id="2401" w:author="7276693Z" w:date="2017-02-17T10:17:00Z">
        <w:r w:rsidRPr="00BB6FB1" w:rsidDel="00921496">
          <w:rPr>
            <w:color w:val="747678"/>
          </w:rPr>
          <w:delText>Autres postes</w:delText>
        </w:r>
      </w:del>
      <w:ins w:id="2402" w:author="7276693Z" w:date="2017-02-17T10:17:00Z">
        <w:r w:rsidR="00921496" w:rsidRPr="00BB6FB1">
          <w:rPr>
            <w:color w:val="747678"/>
          </w:rPr>
          <w:t>Charges de sûreté et de sécurisation des gares</w:t>
        </w:r>
      </w:ins>
    </w:p>
    <w:p w:rsidR="00DD55FC" w:rsidRPr="00575252" w:rsidRDefault="00396CDE" w:rsidP="00DD55FC">
      <w:pPr>
        <w:spacing w:after="200" w:line="276" w:lineRule="auto"/>
        <w:rPr>
          <w:ins w:id="2403" w:author="7276693Z" w:date="2017-02-24T17:52:00Z"/>
          <w:color w:val="747678"/>
        </w:rPr>
      </w:pPr>
      <w:ins w:id="2404" w:author="7276693Z" w:date="2017-02-23T16:03:00Z">
        <w:r w:rsidRPr="00DD55FC">
          <w:rPr>
            <w:color w:val="747678"/>
          </w:rPr>
          <w:t>Les</w:t>
        </w:r>
      </w:ins>
      <w:ins w:id="2405" w:author="7276693Z" w:date="2017-02-23T16:06:00Z">
        <w:r w:rsidRPr="00DD55FC">
          <w:rPr>
            <w:color w:val="747678"/>
          </w:rPr>
          <w:t xml:space="preserve"> principales</w:t>
        </w:r>
      </w:ins>
      <w:ins w:id="2406" w:author="7276693Z" w:date="2017-02-23T16:03:00Z">
        <w:r w:rsidRPr="00DD55FC">
          <w:rPr>
            <w:color w:val="747678"/>
          </w:rPr>
          <w:t xml:space="preserve"> charges de sûreté et de sécurité</w:t>
        </w:r>
      </w:ins>
      <w:ins w:id="2407" w:author="7276693Z" w:date="2017-02-23T16:06:00Z">
        <w:r w:rsidRPr="00DD55FC">
          <w:rPr>
            <w:color w:val="747678"/>
          </w:rPr>
          <w:t xml:space="preserve"> (gardiennage et SUGE)</w:t>
        </w:r>
      </w:ins>
      <w:ins w:id="2408" w:author="7276693Z" w:date="2017-02-23T16:03:00Z">
        <w:r w:rsidRPr="00DD55FC">
          <w:rPr>
            <w:color w:val="747678"/>
          </w:rPr>
          <w:t xml:space="preserve"> sont en forte augmentation passant de 172M€ dans le tarif 2016 à 181M€ dans le tarif 2017, soit +5.6%. Ceci s’explique par un environnement externe qui a </w:t>
        </w:r>
      </w:ins>
      <w:ins w:id="2409" w:author="7276693Z" w:date="2017-02-23T16:25:00Z">
        <w:r w:rsidR="00560C85" w:rsidRPr="00DD55FC">
          <w:rPr>
            <w:color w:val="747678"/>
          </w:rPr>
          <w:t>obligé</w:t>
        </w:r>
      </w:ins>
      <w:ins w:id="2410" w:author="7276693Z" w:date="2017-02-23T16:03:00Z">
        <w:r w:rsidRPr="00DD55FC">
          <w:rPr>
            <w:color w:val="747678"/>
          </w:rPr>
          <w:t xml:space="preserve"> le gestionnaire des gares </w:t>
        </w:r>
      </w:ins>
      <w:ins w:id="2411" w:author="7276693Z" w:date="2017-02-23T16:04:00Z">
        <w:r w:rsidRPr="00DD55FC">
          <w:rPr>
            <w:color w:val="747678"/>
          </w:rPr>
          <w:t xml:space="preserve">à renforcer </w:t>
        </w:r>
      </w:ins>
      <w:ins w:id="2412" w:author="7276693Z" w:date="2017-02-23T16:10:00Z">
        <w:r w:rsidR="00C11F45" w:rsidRPr="00DD55FC">
          <w:rPr>
            <w:color w:val="747678"/>
          </w:rPr>
          <w:t xml:space="preserve">la présence d’agents de sûreté </w:t>
        </w:r>
      </w:ins>
      <w:ins w:id="2413" w:author="7276693Z" w:date="2017-02-23T16:24:00Z">
        <w:r w:rsidR="00560C85" w:rsidRPr="00DD55FC">
          <w:rPr>
            <w:color w:val="747678"/>
          </w:rPr>
          <w:t>(gardien</w:t>
        </w:r>
      </w:ins>
      <w:ins w:id="2414" w:author="7276693Z" w:date="2017-02-23T16:25:00Z">
        <w:r w:rsidR="00560C85" w:rsidRPr="00DD55FC">
          <w:rPr>
            <w:color w:val="747678"/>
          </w:rPr>
          <w:t>s</w:t>
        </w:r>
      </w:ins>
      <w:ins w:id="2415" w:author="7276693Z" w:date="2017-02-23T16:24:00Z">
        <w:r w:rsidR="00560C85" w:rsidRPr="00DD55FC">
          <w:rPr>
            <w:color w:val="747678"/>
          </w:rPr>
          <w:t xml:space="preserve"> et SUGE) </w:t>
        </w:r>
      </w:ins>
      <w:ins w:id="2416" w:author="7276693Z" w:date="2017-02-23T16:10:00Z">
        <w:r w:rsidR="00C11F45" w:rsidRPr="00DD55FC">
          <w:rPr>
            <w:color w:val="747678"/>
          </w:rPr>
          <w:t>dans les gares</w:t>
        </w:r>
      </w:ins>
      <w:ins w:id="2417" w:author="7276693Z" w:date="2017-02-23T16:03:00Z">
        <w:r w:rsidRPr="00DD55FC">
          <w:rPr>
            <w:color w:val="747678"/>
          </w:rPr>
          <w:t>.</w:t>
        </w:r>
      </w:ins>
      <w:ins w:id="2418" w:author="7276693Z" w:date="2017-02-24T17:52:00Z">
        <w:r w:rsidR="00DD55FC">
          <w:rPr>
            <w:color w:val="747678"/>
          </w:rPr>
          <w:t xml:space="preserve"> En parallèle, il est procédé à des efforts d’investissements supplémentaires (vidéo surveillance, …)  </w:t>
        </w:r>
      </w:ins>
    </w:p>
    <w:p w:rsidR="00DD55FC" w:rsidRPr="00575252" w:rsidRDefault="00DD55FC" w:rsidP="00DD55FC">
      <w:pPr>
        <w:spacing w:after="200" w:line="276" w:lineRule="auto"/>
        <w:rPr>
          <w:ins w:id="2419" w:author="7276693Z" w:date="2017-02-24T17:52:00Z"/>
          <w:color w:val="747678"/>
        </w:rPr>
      </w:pPr>
      <w:ins w:id="2420" w:author="7276693Z" w:date="2017-02-24T17:52:00Z">
        <w:r w:rsidRPr="00575252">
          <w:rPr>
            <w:color w:val="747678"/>
          </w:rPr>
          <w:t xml:space="preserve">Avec l’appui de la direction de la sûreté de l’EPIC SNCF, des missions d’expertise, complétées d’expérimentations sont en cours : audit de vulnérabilité de toutes les gares, </w:t>
        </w:r>
      </w:ins>
      <w:ins w:id="2421" w:author="7276693Z" w:date="2017-02-24T18:25:00Z">
        <w:r w:rsidR="00C03984">
          <w:rPr>
            <w:color w:val="747678"/>
          </w:rPr>
          <w:t xml:space="preserve">mise en place de protections périmétriques, </w:t>
        </w:r>
      </w:ins>
      <w:ins w:id="2422" w:author="7276693Z" w:date="2017-02-24T17:52:00Z">
        <w:r w:rsidRPr="00575252">
          <w:rPr>
            <w:color w:val="747678"/>
          </w:rPr>
          <w:t>expérimentation de vidéo “intelligente” permettant de détecter les comportement</w:t>
        </w:r>
        <w:r>
          <w:rPr>
            <w:color w:val="747678"/>
          </w:rPr>
          <w:t>s</w:t>
        </w:r>
        <w:r w:rsidRPr="00575252">
          <w:rPr>
            <w:color w:val="747678"/>
          </w:rPr>
          <w:t xml:space="preserve"> suspects, </w:t>
        </w:r>
        <w:r>
          <w:rPr>
            <w:color w:val="747678"/>
          </w:rPr>
          <w:t xml:space="preserve">utilisation </w:t>
        </w:r>
        <w:r w:rsidRPr="00575252">
          <w:rPr>
            <w:color w:val="747678"/>
          </w:rPr>
          <w:t xml:space="preserve"> de chiens sp</w:t>
        </w:r>
        <w:r>
          <w:rPr>
            <w:color w:val="747678"/>
          </w:rPr>
          <w:t>é</w:t>
        </w:r>
        <w:r w:rsidRPr="00575252">
          <w:rPr>
            <w:color w:val="747678"/>
          </w:rPr>
          <w:t>cialisés dans la détection d’explosifs par exemple.</w:t>
        </w:r>
      </w:ins>
    </w:p>
    <w:p w:rsidR="00DD55FC" w:rsidRPr="00575252" w:rsidRDefault="00DD55FC" w:rsidP="00DD55FC">
      <w:pPr>
        <w:spacing w:after="200" w:line="276" w:lineRule="auto"/>
        <w:rPr>
          <w:ins w:id="2423" w:author="7276693Z" w:date="2017-02-24T17:52:00Z"/>
          <w:color w:val="747678"/>
        </w:rPr>
      </w:pPr>
      <w:ins w:id="2424" w:author="7276693Z" w:date="2017-02-24T17:52:00Z">
        <w:r w:rsidRPr="00575252">
          <w:rPr>
            <w:color w:val="747678"/>
          </w:rPr>
          <w:t xml:space="preserve">Ces dépenses supplémentaires, qui répondent aux attentes des clients, des autorités </w:t>
        </w:r>
        <w:r>
          <w:rPr>
            <w:color w:val="747678"/>
          </w:rPr>
          <w:t>organisatrice</w:t>
        </w:r>
        <w:r w:rsidRPr="004D4EB2">
          <w:rPr>
            <w:color w:val="747678"/>
          </w:rPr>
          <w:t>s</w:t>
        </w:r>
        <w:r w:rsidRPr="00575252">
          <w:rPr>
            <w:color w:val="747678"/>
          </w:rPr>
          <w:t xml:space="preserve"> et des po</w:t>
        </w:r>
        <w:r w:rsidRPr="004D4EB2">
          <w:rPr>
            <w:color w:val="747678"/>
          </w:rPr>
          <w:t>u</w:t>
        </w:r>
        <w:r w:rsidRPr="00575252">
          <w:rPr>
            <w:color w:val="747678"/>
          </w:rPr>
          <w:t xml:space="preserve">voirs publics sont effectuées dans un cadre visant à maîtriser l’évolution de ces charges, au travers du renouvellement des marchés de gardiennage par exemple. </w:t>
        </w:r>
      </w:ins>
    </w:p>
    <w:p w:rsidR="00DD55FC" w:rsidRDefault="00DD55FC" w:rsidP="00B075E2">
      <w:pPr>
        <w:spacing w:after="200" w:line="276" w:lineRule="auto"/>
        <w:rPr>
          <w:ins w:id="2425" w:author="7276693Z" w:date="2017-02-24T18:28:00Z"/>
          <w:color w:val="747678"/>
        </w:rPr>
      </w:pPr>
    </w:p>
    <w:p w:rsidR="007909EF" w:rsidRDefault="007909EF" w:rsidP="00B075E2">
      <w:pPr>
        <w:spacing w:after="200" w:line="276" w:lineRule="auto"/>
        <w:rPr>
          <w:ins w:id="2426" w:author="7276693Z" w:date="2017-02-24T18:28:00Z"/>
          <w:color w:val="747678"/>
        </w:rPr>
      </w:pPr>
    </w:p>
    <w:p w:rsidR="007909EF" w:rsidRPr="00DD55FC" w:rsidRDefault="007909EF" w:rsidP="00B075E2">
      <w:pPr>
        <w:spacing w:after="200" w:line="276" w:lineRule="auto"/>
        <w:rPr>
          <w:ins w:id="2427" w:author="7276693Z" w:date="2017-02-23T16:10:00Z"/>
          <w:color w:val="747678"/>
        </w:rPr>
      </w:pPr>
    </w:p>
    <w:p w:rsidR="00F62A31" w:rsidRPr="00DD55FC" w:rsidDel="00C11F45" w:rsidRDefault="00F62A31" w:rsidP="00412A41">
      <w:pPr>
        <w:pStyle w:val="Paragraphedeliste"/>
        <w:numPr>
          <w:ilvl w:val="0"/>
          <w:numId w:val="168"/>
        </w:numPr>
        <w:spacing w:after="200" w:line="276" w:lineRule="auto"/>
        <w:rPr>
          <w:del w:id="2428" w:author="7276693Z" w:date="2017-02-23T16:14:00Z"/>
          <w:color w:val="747678"/>
        </w:rPr>
      </w:pPr>
      <w:del w:id="2429" w:author="7276693Z" w:date="2017-02-23T16:14:00Z">
        <w:r w:rsidRPr="00DD55FC" w:rsidDel="00C11F45">
          <w:rPr>
            <w:color w:val="747678"/>
          </w:rPr>
          <w:delText>stabiliser les coûts liés aux marchés de gardiennage avec une cible 2017 fixée à 25,4</w:delText>
        </w:r>
        <w:r w:rsidR="000D77BC" w:rsidRPr="00DD55FC" w:rsidDel="00C11F45">
          <w:rPr>
            <w:color w:val="747678"/>
          </w:rPr>
          <w:delText>M€</w:delText>
        </w:r>
        <w:r w:rsidRPr="00DD55FC" w:rsidDel="00C11F45">
          <w:rPr>
            <w:color w:val="747678"/>
          </w:rPr>
          <w:delText xml:space="preserve"> </w:delText>
        </w:r>
        <w:r w:rsidR="00AD5AE1" w:rsidRPr="00DD55FC" w:rsidDel="00C11F45">
          <w:rPr>
            <w:color w:val="747678"/>
          </w:rPr>
          <w:delText>(versus 26M€ en 2016</w:delText>
        </w:r>
        <w:r w:rsidRPr="00DD55FC" w:rsidDel="00C11F45">
          <w:rPr>
            <w:color w:val="747678"/>
          </w:rPr>
          <w:delText>).</w:delText>
        </w:r>
        <w:r w:rsidR="00412429" w:rsidRPr="00DD55FC" w:rsidDel="00C11F45">
          <w:rPr>
            <w:color w:val="747678"/>
          </w:rPr>
          <w:delText xml:space="preserve"> </w:delText>
        </w:r>
        <w:r w:rsidRPr="00DD55FC" w:rsidDel="00C11F45">
          <w:rPr>
            <w:color w:val="747678"/>
          </w:rPr>
          <w:delText>Le renouvellement de l’ensemble des marchés de gardiennage sur la période 2014-2017 va permettre de fixer des objectifs plus ambitieux sur les prestations de sécurité privée et d’améliorer la performance sur le niveau de sûreté réel et ressenti dans les gares.</w:delText>
        </w:r>
      </w:del>
    </w:p>
    <w:p w:rsidR="009F0C2F" w:rsidRPr="00DD55FC" w:rsidDel="00C11F45" w:rsidRDefault="00F62A31" w:rsidP="00412A41">
      <w:pPr>
        <w:pStyle w:val="Paragraphedeliste"/>
        <w:numPr>
          <w:ilvl w:val="0"/>
          <w:numId w:val="168"/>
        </w:numPr>
        <w:spacing w:after="200" w:line="276" w:lineRule="auto"/>
        <w:rPr>
          <w:del w:id="2430" w:author="7276693Z" w:date="2017-02-23T16:13:00Z"/>
          <w:color w:val="747678"/>
        </w:rPr>
      </w:pPr>
      <w:del w:id="2431" w:author="7276693Z" w:date="2017-02-23T16:13:00Z">
        <w:r w:rsidRPr="00DD55FC" w:rsidDel="00C11F45">
          <w:rPr>
            <w:color w:val="747678"/>
          </w:rPr>
          <w:delText>stabiliser les coûts (hors augmentation liée à l’indice des prix) du poste de sécurité incendie sur la période 2015 à 2017.</w:delText>
        </w:r>
      </w:del>
    </w:p>
    <w:p w:rsidR="00475377" w:rsidRPr="00DD55FC" w:rsidDel="00646605" w:rsidRDefault="00475377" w:rsidP="00475377">
      <w:pPr>
        <w:spacing w:after="200" w:line="276" w:lineRule="auto"/>
        <w:jc w:val="both"/>
        <w:rPr>
          <w:del w:id="2432" w:author="7809196g" w:date="2017-02-23T15:07:00Z"/>
          <w:color w:val="747678"/>
        </w:rPr>
      </w:pPr>
    </w:p>
    <w:p w:rsidR="00F62A31" w:rsidRPr="00DD55FC" w:rsidRDefault="00F62A31" w:rsidP="00F62A31">
      <w:pPr>
        <w:pStyle w:val="Textedesaisie"/>
        <w:jc w:val="both"/>
        <w:rPr>
          <w:color w:val="747678"/>
          <w:u w:val="single"/>
        </w:rPr>
      </w:pPr>
      <w:r w:rsidRPr="00DD55FC">
        <w:rPr>
          <w:color w:val="747678"/>
          <w:u w:val="single"/>
        </w:rPr>
        <w:t xml:space="preserve">Evolution des assiettes de </w:t>
      </w:r>
      <w:r w:rsidR="008C7976" w:rsidRPr="00DD55FC">
        <w:rPr>
          <w:color w:val="747678"/>
          <w:u w:val="single"/>
        </w:rPr>
        <w:t>charges 2015-2017 par segment de</w:t>
      </w:r>
      <w:r w:rsidRPr="00DD55FC">
        <w:rPr>
          <w:color w:val="747678"/>
          <w:u w:val="single"/>
        </w:rPr>
        <w:t xml:space="preserve"> gares</w:t>
      </w:r>
      <w:r w:rsidR="00637914" w:rsidRPr="00DD55FC">
        <w:rPr>
          <w:color w:val="747678"/>
          <w:u w:val="single"/>
        </w:rPr>
        <w:t xml:space="preserve"> (tous périmètres confondus)</w:t>
      </w:r>
      <w:r w:rsidRPr="00DD55FC">
        <w:rPr>
          <w:color w:val="747678"/>
          <w:u w:val="single"/>
        </w:rPr>
        <w:t xml:space="preserve"> : </w:t>
      </w:r>
    </w:p>
    <w:p w:rsidR="00584C52" w:rsidRPr="00DD55FC" w:rsidRDefault="00AD5AE1" w:rsidP="00752451">
      <w:pPr>
        <w:pStyle w:val="Textedesaisie"/>
        <w:jc w:val="both"/>
        <w:rPr>
          <w:color w:val="747678"/>
        </w:rPr>
      </w:pPr>
      <w:r w:rsidRPr="00DD55FC">
        <w:rPr>
          <w:color w:val="747678"/>
        </w:rPr>
        <w:t xml:space="preserve">Les différentes actions présentées ci-dessus permettent de détailler l’objectif d’évolution des postes de charges par segment </w:t>
      </w:r>
      <w:ins w:id="2433" w:author="7276693Z" w:date="2017-02-14T11:07:00Z">
        <w:r w:rsidR="00584C52" w:rsidRPr="00DD55FC">
          <w:rPr>
            <w:color w:val="747678"/>
          </w:rPr>
          <w:t>:</w:t>
        </w:r>
      </w:ins>
    </w:p>
    <w:p w:rsidR="00475377" w:rsidRPr="00DD55FC" w:rsidRDefault="00475377" w:rsidP="00752451">
      <w:pPr>
        <w:pStyle w:val="Textedesaisie"/>
        <w:jc w:val="both"/>
        <w:rPr>
          <w:color w:val="747678"/>
        </w:rPr>
        <w:sectPr w:rsidR="00475377" w:rsidRPr="00DD55FC" w:rsidSect="00472908">
          <w:type w:val="continuous"/>
          <w:pgSz w:w="11906" w:h="16838" w:code="9"/>
          <w:pgMar w:top="567" w:right="1134" w:bottom="567" w:left="1134" w:header="567" w:footer="567" w:gutter="0"/>
          <w:cols w:space="708"/>
          <w:titlePg/>
          <w:docGrid w:linePitch="360"/>
        </w:sectPr>
      </w:pPr>
    </w:p>
    <w:tbl>
      <w:tblPr>
        <w:tblStyle w:val="Grilledutableau"/>
        <w:tblW w:w="0" w:type="auto"/>
        <w:tblLook w:val="04A0" w:firstRow="1" w:lastRow="0" w:firstColumn="1" w:lastColumn="0" w:noHBand="0" w:noVBand="1"/>
      </w:tblPr>
      <w:tblGrid>
        <w:gridCol w:w="3936"/>
        <w:gridCol w:w="1984"/>
        <w:gridCol w:w="1418"/>
        <w:gridCol w:w="1275"/>
        <w:gridCol w:w="1165"/>
        <w:tblGridChange w:id="2434">
          <w:tblGrid>
            <w:gridCol w:w="3936"/>
            <w:gridCol w:w="1984"/>
            <w:gridCol w:w="1418"/>
            <w:gridCol w:w="1275"/>
            <w:gridCol w:w="1165"/>
          </w:tblGrid>
        </w:tblGridChange>
      </w:tblGrid>
      <w:tr w:rsidR="007C1AF4" w:rsidRPr="000B17C7" w:rsidTr="005F6A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Borders>
              <w:left w:val="nil"/>
              <w:right w:val="nil"/>
            </w:tcBorders>
            <w:shd w:val="clear" w:color="auto" w:fill="auto"/>
          </w:tcPr>
          <w:p w:rsidR="007C1AF4" w:rsidRPr="00DD55FC" w:rsidRDefault="00322A91" w:rsidP="00983C91">
            <w:pPr>
              <w:pStyle w:val="Textedesaisie"/>
              <w:spacing w:after="0" w:line="240" w:lineRule="auto"/>
              <w:rPr>
                <w:b w:val="0"/>
                <w:color w:val="009AA6" w:themeColor="accent1"/>
                <w:sz w:val="22"/>
              </w:rPr>
            </w:pPr>
            <w:r w:rsidRPr="00DD55FC">
              <w:rPr>
                <w:color w:val="009AA6" w:themeColor="accent1"/>
              </w:rPr>
              <w:t>Tarif en M€</w:t>
            </w:r>
          </w:p>
        </w:tc>
        <w:tc>
          <w:tcPr>
            <w:tcW w:w="1984" w:type="dxa"/>
            <w:tcBorders>
              <w:left w:val="nil"/>
              <w:right w:val="nil"/>
            </w:tcBorders>
            <w:shd w:val="clear" w:color="auto" w:fill="auto"/>
          </w:tcPr>
          <w:p w:rsidR="007C1AF4" w:rsidRPr="00DD55FC" w:rsidRDefault="007C1AF4" w:rsidP="00983C91">
            <w:pPr>
              <w:pStyle w:val="Textedesaisie"/>
              <w:spacing w:after="0" w:line="240" w:lineRule="auto"/>
              <w:jc w:val="center"/>
              <w:cnfStyle w:val="100000000000" w:firstRow="1" w:lastRow="0" w:firstColumn="0" w:lastColumn="0" w:oddVBand="0" w:evenVBand="0" w:oddHBand="0" w:evenHBand="0" w:firstRowFirstColumn="0" w:firstRowLastColumn="0" w:lastRowFirstColumn="0" w:lastRowLastColumn="0"/>
              <w:rPr>
                <w:sz w:val="22"/>
              </w:rPr>
            </w:pPr>
          </w:p>
        </w:tc>
        <w:tc>
          <w:tcPr>
            <w:tcW w:w="1418" w:type="dxa"/>
            <w:tcBorders>
              <w:left w:val="nil"/>
            </w:tcBorders>
            <w:shd w:val="clear" w:color="auto" w:fill="FFB612" w:themeFill="accent5"/>
          </w:tcPr>
          <w:p w:rsidR="007C1AF4" w:rsidRPr="00DD55FC" w:rsidRDefault="00322A91" w:rsidP="00983C91">
            <w:pPr>
              <w:pStyle w:val="Textedesaisie"/>
              <w:spacing w:after="0" w:line="240"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2"/>
              </w:rPr>
            </w:pPr>
            <w:r w:rsidRPr="00DD55FC">
              <w:rPr>
                <w:color w:val="FFFFFF" w:themeColor="background1"/>
              </w:rPr>
              <w:t>2015</w:t>
            </w:r>
          </w:p>
        </w:tc>
        <w:tc>
          <w:tcPr>
            <w:tcW w:w="1275" w:type="dxa"/>
            <w:shd w:val="clear" w:color="auto" w:fill="FFB612" w:themeFill="accent5"/>
          </w:tcPr>
          <w:p w:rsidR="007C1AF4" w:rsidRPr="00DD55FC" w:rsidRDefault="00322A91" w:rsidP="00983C91">
            <w:pPr>
              <w:pStyle w:val="Textedesaisie"/>
              <w:spacing w:after="0" w:line="240"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2"/>
              </w:rPr>
            </w:pPr>
            <w:r w:rsidRPr="00DD55FC">
              <w:rPr>
                <w:color w:val="FFFFFF" w:themeColor="background1"/>
              </w:rPr>
              <w:t>2016</w:t>
            </w:r>
          </w:p>
        </w:tc>
        <w:tc>
          <w:tcPr>
            <w:tcW w:w="1165" w:type="dxa"/>
            <w:shd w:val="clear" w:color="auto" w:fill="FFB612" w:themeFill="accent5"/>
          </w:tcPr>
          <w:p w:rsidR="007C1AF4" w:rsidRPr="00DD55FC" w:rsidRDefault="00322A91" w:rsidP="00983C91">
            <w:pPr>
              <w:pStyle w:val="Textedesaisie"/>
              <w:spacing w:after="0" w:line="240"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2"/>
              </w:rPr>
            </w:pPr>
            <w:r w:rsidRPr="00DD55FC">
              <w:rPr>
                <w:color w:val="FFFFFF" w:themeColor="background1"/>
              </w:rPr>
              <w:t>2017</w:t>
            </w:r>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val="restart"/>
            <w:shd w:val="clear" w:color="auto" w:fill="auto"/>
          </w:tcPr>
          <w:p w:rsidR="005F6ADE" w:rsidRPr="00DD55FC" w:rsidRDefault="005F6ADE" w:rsidP="00983C91">
            <w:pPr>
              <w:pStyle w:val="Textedesaisie"/>
              <w:spacing w:after="0" w:line="240" w:lineRule="auto"/>
              <w:jc w:val="center"/>
              <w:rPr>
                <w:b w:val="0"/>
                <w:sz w:val="22"/>
              </w:rPr>
            </w:pPr>
            <w:r w:rsidRPr="000B17C7">
              <w:rPr>
                <w:rPrChange w:id="2435" w:author="7809196g" w:date="2017-02-24T16:02:00Z">
                  <w:rPr>
                    <w:lang w:val="pt-BR"/>
                  </w:rPr>
                </w:rPrChange>
              </w:rPr>
              <w:t>Service de gare</w:t>
            </w:r>
          </w:p>
        </w:tc>
        <w:tc>
          <w:tcPr>
            <w:tcW w:w="1984" w:type="dxa"/>
            <w:vMerge w:val="restart"/>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Segment A</w:t>
            </w:r>
          </w:p>
        </w:tc>
        <w:tc>
          <w:tcPr>
            <w:tcW w:w="1418"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155</w:t>
            </w:r>
          </w:p>
        </w:tc>
        <w:tc>
          <w:tcPr>
            <w:tcW w:w="1275"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157</w:t>
            </w:r>
          </w:p>
        </w:tc>
        <w:tc>
          <w:tcPr>
            <w:tcW w:w="1165"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del w:id="2436" w:author="7809196g" w:date="2016-12-13T11:53:00Z">
              <w:r w:rsidRPr="00DD55FC" w:rsidDel="00BF663F">
                <w:delText>157</w:delText>
              </w:r>
            </w:del>
            <w:ins w:id="2437" w:author="7809196g" w:date="2016-12-13T11:53:00Z">
              <w:r w:rsidR="00BF663F" w:rsidRPr="00DD55FC">
                <w:t>150</w:t>
              </w:r>
            </w:ins>
          </w:p>
        </w:tc>
      </w:tr>
      <w:tr w:rsidR="005F6ADE" w:rsidRPr="000B17C7" w:rsidTr="005F6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438" w:author="7809196g" w:date="2017-02-24T16:02:00Z">
                  <w:rPr>
                    <w:b w:val="0"/>
                    <w:sz w:val="22"/>
                    <w:lang w:val="pt-BR"/>
                  </w:rPr>
                </w:rPrChange>
              </w:rPr>
              <w:pPrChange w:id="2439" w:author="7276693Z" w:date="2016-12-20T18:25:00Z">
                <w:pPr>
                  <w:pStyle w:val="Textedesaisie"/>
                  <w:jc w:val="center"/>
                </w:pPr>
              </w:pPrChange>
            </w:pPr>
          </w:p>
        </w:tc>
        <w:tc>
          <w:tcPr>
            <w:tcW w:w="1984" w:type="dxa"/>
            <w:vMerge/>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40" w:author="7809196g" w:date="2017-02-24T16:02:00Z">
                  <w:rPr>
                    <w:sz w:val="22"/>
                    <w:lang w:val="pt-BR"/>
                  </w:rPr>
                </w:rPrChange>
              </w:rPr>
              <w:pPrChange w:id="2441"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42" w:author="7809196g" w:date="2017-02-24T16:02:00Z">
                  <w:rPr>
                    <w:sz w:val="22"/>
                    <w:lang w:val="pt-BR"/>
                  </w:rPr>
                </w:rPrChange>
              </w:rPr>
              <w:pPrChange w:id="2443"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44" w:author="7809196g" w:date="2017-02-24T16:02:00Z">
                  <w:rPr>
                    <w:sz w:val="22"/>
                    <w:lang w:val="pt-BR"/>
                  </w:rPr>
                </w:rPrChange>
              </w:rPr>
              <w:pPrChange w:id="2445"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446" w:author="7809196g" w:date="2017-02-24T16:02:00Z">
                  <w:rPr>
                    <w:lang w:val="pt-BR"/>
                  </w:rPr>
                </w:rPrChange>
              </w:rPr>
              <w:t>1,1%</w:t>
            </w:r>
          </w:p>
        </w:tc>
        <w:tc>
          <w:tcPr>
            <w:tcW w:w="116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47" w:author="7809196g" w:date="2017-02-24T16:02:00Z">
                  <w:rPr>
                    <w:sz w:val="22"/>
                    <w:lang w:val="pt-BR"/>
                  </w:rPr>
                </w:rPrChange>
              </w:rPr>
              <w:pPrChange w:id="2448"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449" w:author="7809196g" w:date="2016-12-13T11:53:00Z">
              <w:r w:rsidRPr="000B17C7" w:rsidDel="00BF663F">
                <w:rPr>
                  <w:rPrChange w:id="2450" w:author="7809196g" w:date="2017-02-24T16:02:00Z">
                    <w:rPr>
                      <w:lang w:val="pt-BR"/>
                    </w:rPr>
                  </w:rPrChange>
                </w:rPr>
                <w:delText>-0.1%</w:delText>
              </w:r>
            </w:del>
            <w:ins w:id="2451" w:author="7809196g" w:date="2016-12-13T11:53:00Z">
              <w:r w:rsidR="00BF663F" w:rsidRPr="000B17C7">
                <w:rPr>
                  <w:rPrChange w:id="2452" w:author="7809196g" w:date="2017-02-24T16:02:00Z">
                    <w:rPr>
                      <w:lang w:val="pt-BR"/>
                    </w:rPr>
                  </w:rPrChange>
                </w:rPr>
                <w:t>-4.1%</w:t>
              </w:r>
            </w:ins>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453" w:author="7809196g" w:date="2017-02-24T16:02:00Z">
                  <w:rPr>
                    <w:b w:val="0"/>
                    <w:sz w:val="22"/>
                    <w:lang w:val="pt-BR"/>
                  </w:rPr>
                </w:rPrChange>
              </w:rPr>
              <w:pPrChange w:id="2454" w:author="7276693Z" w:date="2016-12-20T18:25:00Z">
                <w:pPr>
                  <w:pStyle w:val="Textedesaisie"/>
                  <w:jc w:val="center"/>
                </w:pPr>
              </w:pPrChange>
            </w:pPr>
          </w:p>
        </w:tc>
        <w:tc>
          <w:tcPr>
            <w:tcW w:w="1984" w:type="dxa"/>
            <w:vMerge w:val="restart"/>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55" w:author="7809196g" w:date="2017-02-24T16:02:00Z">
                  <w:rPr>
                    <w:sz w:val="22"/>
                    <w:lang w:val="pt-BR"/>
                  </w:rPr>
                </w:rPrChange>
              </w:rPr>
              <w:pPrChange w:id="2456"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57" w:author="7809196g" w:date="2017-02-24T16:02:00Z">
                  <w:rPr>
                    <w:lang w:val="pt-BR"/>
                  </w:rPr>
                </w:rPrChange>
              </w:rPr>
              <w:t>Segment B</w:t>
            </w:r>
          </w:p>
        </w:tc>
        <w:tc>
          <w:tcPr>
            <w:tcW w:w="1418"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58" w:author="7809196g" w:date="2017-02-24T16:02:00Z">
                  <w:rPr>
                    <w:sz w:val="22"/>
                    <w:lang w:val="pt-BR"/>
                  </w:rPr>
                </w:rPrChange>
              </w:rPr>
              <w:pPrChange w:id="2459"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60" w:author="7809196g" w:date="2017-02-24T16:02:00Z">
                  <w:rPr>
                    <w:lang w:val="pt-BR"/>
                  </w:rPr>
                </w:rPrChange>
              </w:rPr>
              <w:t>106</w:t>
            </w:r>
          </w:p>
        </w:tc>
        <w:tc>
          <w:tcPr>
            <w:tcW w:w="1275"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61" w:author="7809196g" w:date="2017-02-24T16:02:00Z">
                  <w:rPr>
                    <w:sz w:val="22"/>
                    <w:lang w:val="pt-BR"/>
                  </w:rPr>
                </w:rPrChange>
              </w:rPr>
              <w:pPrChange w:id="2462"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63" w:author="7809196g" w:date="2017-02-24T16:02:00Z">
                  <w:rPr>
                    <w:lang w:val="pt-BR"/>
                  </w:rPr>
                </w:rPrChange>
              </w:rPr>
              <w:t>107</w:t>
            </w:r>
          </w:p>
        </w:tc>
        <w:tc>
          <w:tcPr>
            <w:tcW w:w="1165"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64" w:author="7809196g" w:date="2017-02-24T16:02:00Z">
                  <w:rPr>
                    <w:sz w:val="22"/>
                    <w:lang w:val="pt-BR"/>
                  </w:rPr>
                </w:rPrChange>
              </w:rPr>
              <w:pPrChange w:id="2465"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del w:id="2466" w:author="7809196g" w:date="2016-12-13T11:53:00Z">
              <w:r w:rsidRPr="000B17C7" w:rsidDel="00BF663F">
                <w:rPr>
                  <w:rPrChange w:id="2467" w:author="7809196g" w:date="2017-02-24T16:02:00Z">
                    <w:rPr>
                      <w:lang w:val="pt-BR"/>
                    </w:rPr>
                  </w:rPrChange>
                </w:rPr>
                <w:delText>105</w:delText>
              </w:r>
            </w:del>
            <w:ins w:id="2468" w:author="7809196g" w:date="2016-12-13T11:53:00Z">
              <w:r w:rsidR="00BF663F" w:rsidRPr="000B17C7">
                <w:rPr>
                  <w:rPrChange w:id="2469" w:author="7809196g" w:date="2017-02-24T16:02:00Z">
                    <w:rPr>
                      <w:lang w:val="pt-BR"/>
                    </w:rPr>
                  </w:rPrChange>
                </w:rPr>
                <w:t>108</w:t>
              </w:r>
            </w:ins>
          </w:p>
        </w:tc>
      </w:tr>
      <w:tr w:rsidR="005F6ADE" w:rsidRPr="000B17C7" w:rsidTr="005F6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470" w:author="7809196g" w:date="2017-02-24T16:02:00Z">
                  <w:rPr>
                    <w:b w:val="0"/>
                    <w:sz w:val="22"/>
                    <w:lang w:val="pt-BR"/>
                  </w:rPr>
                </w:rPrChange>
              </w:rPr>
              <w:pPrChange w:id="2471" w:author="7276693Z" w:date="2016-12-20T18:25:00Z">
                <w:pPr>
                  <w:pStyle w:val="Textedesaisie"/>
                  <w:jc w:val="center"/>
                </w:pPr>
              </w:pPrChange>
            </w:pPr>
          </w:p>
        </w:tc>
        <w:tc>
          <w:tcPr>
            <w:tcW w:w="1984" w:type="dxa"/>
            <w:vMerge/>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72" w:author="7809196g" w:date="2017-02-24T16:02:00Z">
                  <w:rPr>
                    <w:sz w:val="22"/>
                    <w:lang w:val="pt-BR"/>
                  </w:rPr>
                </w:rPrChange>
              </w:rPr>
              <w:pPrChange w:id="2473"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74" w:author="7809196g" w:date="2017-02-24T16:02:00Z">
                  <w:rPr>
                    <w:sz w:val="22"/>
                    <w:lang w:val="pt-BR"/>
                  </w:rPr>
                </w:rPrChange>
              </w:rPr>
              <w:pPrChange w:id="2475"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76" w:author="7809196g" w:date="2017-02-24T16:02:00Z">
                  <w:rPr>
                    <w:sz w:val="22"/>
                    <w:lang w:val="pt-BR"/>
                  </w:rPr>
                </w:rPrChange>
              </w:rPr>
              <w:pPrChange w:id="2477"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478" w:author="7809196g" w:date="2017-02-24T16:02:00Z">
                  <w:rPr>
                    <w:lang w:val="pt-BR"/>
                  </w:rPr>
                </w:rPrChange>
              </w:rPr>
              <w:t>0,5%</w:t>
            </w:r>
          </w:p>
        </w:tc>
        <w:tc>
          <w:tcPr>
            <w:tcW w:w="116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479" w:author="7809196g" w:date="2017-02-24T16:02:00Z">
                  <w:rPr>
                    <w:sz w:val="22"/>
                    <w:lang w:val="pt-BR"/>
                  </w:rPr>
                </w:rPrChange>
              </w:rPr>
              <w:pPrChange w:id="2480"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481" w:author="7809196g" w:date="2016-12-13T11:53:00Z">
              <w:r w:rsidRPr="000B17C7" w:rsidDel="00BF663F">
                <w:rPr>
                  <w:rPrChange w:id="2482" w:author="7809196g" w:date="2017-02-24T16:02:00Z">
                    <w:rPr>
                      <w:lang w:val="pt-BR"/>
                    </w:rPr>
                  </w:rPrChange>
                </w:rPr>
                <w:delText>-1.7%</w:delText>
              </w:r>
            </w:del>
            <w:ins w:id="2483" w:author="7809196g" w:date="2016-12-13T11:53:00Z">
              <w:r w:rsidR="00BF663F" w:rsidRPr="000B17C7">
                <w:rPr>
                  <w:rPrChange w:id="2484" w:author="7809196g" w:date="2017-02-24T16:02:00Z">
                    <w:rPr>
                      <w:lang w:val="pt-BR"/>
                    </w:rPr>
                  </w:rPrChange>
                </w:rPr>
                <w:t>1.2%</w:t>
              </w:r>
            </w:ins>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485" w:author="7809196g" w:date="2017-02-24T16:02:00Z">
                  <w:rPr>
                    <w:b w:val="0"/>
                    <w:sz w:val="22"/>
                    <w:lang w:val="pt-BR"/>
                  </w:rPr>
                </w:rPrChange>
              </w:rPr>
              <w:pPrChange w:id="2486" w:author="7276693Z" w:date="2016-12-20T18:25:00Z">
                <w:pPr>
                  <w:pStyle w:val="Textedesaisie"/>
                  <w:jc w:val="center"/>
                </w:pPr>
              </w:pPrChange>
            </w:pPr>
          </w:p>
        </w:tc>
        <w:tc>
          <w:tcPr>
            <w:tcW w:w="1984" w:type="dxa"/>
            <w:vMerge w:val="restart"/>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87" w:author="7809196g" w:date="2017-02-24T16:02:00Z">
                  <w:rPr>
                    <w:sz w:val="22"/>
                    <w:lang w:val="pt-BR"/>
                  </w:rPr>
                </w:rPrChange>
              </w:rPr>
              <w:pPrChange w:id="2488"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89" w:author="7809196g" w:date="2017-02-24T16:02:00Z">
                  <w:rPr>
                    <w:lang w:val="pt-BR"/>
                  </w:rPr>
                </w:rPrChange>
              </w:rPr>
              <w:t>Segment C</w:t>
            </w:r>
          </w:p>
        </w:tc>
        <w:tc>
          <w:tcPr>
            <w:tcW w:w="1418"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90" w:author="7809196g" w:date="2017-02-24T16:02:00Z">
                  <w:rPr>
                    <w:sz w:val="22"/>
                    <w:lang w:val="pt-BR"/>
                  </w:rPr>
                </w:rPrChange>
              </w:rPr>
              <w:pPrChange w:id="2491"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92" w:author="7809196g" w:date="2017-02-24T16:02:00Z">
                  <w:rPr>
                    <w:lang w:val="pt-BR"/>
                  </w:rPr>
                </w:rPrChange>
              </w:rPr>
              <w:t>11</w:t>
            </w:r>
          </w:p>
        </w:tc>
        <w:tc>
          <w:tcPr>
            <w:tcW w:w="1275"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93" w:author="7809196g" w:date="2017-02-24T16:02:00Z">
                  <w:rPr>
                    <w:sz w:val="22"/>
                    <w:lang w:val="pt-BR"/>
                  </w:rPr>
                </w:rPrChange>
              </w:rPr>
              <w:pPrChange w:id="2494"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95" w:author="7809196g" w:date="2017-02-24T16:02:00Z">
                  <w:rPr>
                    <w:lang w:val="pt-BR"/>
                  </w:rPr>
                </w:rPrChange>
              </w:rPr>
              <w:t>10</w:t>
            </w:r>
          </w:p>
        </w:tc>
        <w:tc>
          <w:tcPr>
            <w:tcW w:w="1165" w:type="dxa"/>
            <w:shd w:val="clear" w:color="auto" w:fill="auto"/>
          </w:tcPr>
          <w:p w:rsidR="005F6ADE" w:rsidRPr="000B17C7" w:rsidRDefault="005F6ADE">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496" w:author="7809196g" w:date="2017-02-24T16:02:00Z">
                  <w:rPr>
                    <w:sz w:val="22"/>
                    <w:lang w:val="pt-BR"/>
                  </w:rPr>
                </w:rPrChange>
              </w:rPr>
              <w:pPrChange w:id="2497" w:author="7276693Z" w:date="2016-12-20T18:25:00Z">
                <w:pPr>
                  <w:pStyle w:val="Textedesaisie"/>
                  <w:jc w:val="center"/>
                  <w:cnfStyle w:val="000000100000" w:firstRow="0" w:lastRow="0" w:firstColumn="0" w:lastColumn="0" w:oddVBand="0" w:evenVBand="0" w:oddHBand="1" w:evenHBand="0" w:firstRowFirstColumn="0" w:firstRowLastColumn="0" w:lastRowFirstColumn="0" w:lastRowLastColumn="0"/>
                </w:pPr>
              </w:pPrChange>
            </w:pPr>
            <w:r w:rsidRPr="000B17C7">
              <w:rPr>
                <w:rPrChange w:id="2498" w:author="7809196g" w:date="2017-02-24T16:02:00Z">
                  <w:rPr>
                    <w:lang w:val="pt-BR"/>
                  </w:rPr>
                </w:rPrChange>
              </w:rPr>
              <w:t>11</w:t>
            </w:r>
          </w:p>
        </w:tc>
      </w:tr>
      <w:tr w:rsidR="005F6ADE" w:rsidRPr="000B17C7" w:rsidTr="005F6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499" w:author="7809196g" w:date="2017-02-24T16:02:00Z">
                  <w:rPr>
                    <w:b w:val="0"/>
                    <w:sz w:val="22"/>
                    <w:lang w:val="pt-BR"/>
                  </w:rPr>
                </w:rPrChange>
              </w:rPr>
              <w:pPrChange w:id="2500" w:author="7276693Z" w:date="2016-12-20T18:25:00Z">
                <w:pPr>
                  <w:pStyle w:val="Textedesaisie"/>
                  <w:jc w:val="center"/>
                </w:pPr>
              </w:pPrChange>
            </w:pPr>
          </w:p>
        </w:tc>
        <w:tc>
          <w:tcPr>
            <w:tcW w:w="1984" w:type="dxa"/>
            <w:vMerge/>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01" w:author="7809196g" w:date="2017-02-24T16:02:00Z">
                  <w:rPr>
                    <w:sz w:val="22"/>
                    <w:lang w:val="pt-BR"/>
                  </w:rPr>
                </w:rPrChange>
              </w:rPr>
              <w:pPrChange w:id="2502"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03" w:author="7809196g" w:date="2017-02-24T16:02:00Z">
                  <w:rPr>
                    <w:sz w:val="22"/>
                    <w:lang w:val="pt-BR"/>
                  </w:rPr>
                </w:rPrChange>
              </w:rPr>
              <w:pPrChange w:id="2504"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05" w:author="7809196g" w:date="2017-02-24T16:02:00Z">
                  <w:rPr>
                    <w:sz w:val="22"/>
                    <w:lang w:val="pt-BR"/>
                  </w:rPr>
                </w:rPrChange>
              </w:rPr>
              <w:pPrChange w:id="2506"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507" w:author="7809196g" w:date="2017-02-24T16:02:00Z">
                  <w:rPr>
                    <w:lang w:val="pt-BR"/>
                  </w:rPr>
                </w:rPrChange>
              </w:rPr>
              <w:t>-0,5%</w:t>
            </w:r>
          </w:p>
        </w:tc>
        <w:tc>
          <w:tcPr>
            <w:tcW w:w="116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08" w:author="7809196g" w:date="2017-02-24T16:02:00Z">
                  <w:rPr>
                    <w:sz w:val="22"/>
                    <w:lang w:val="pt-BR"/>
                  </w:rPr>
                </w:rPrChange>
              </w:rPr>
              <w:pPrChange w:id="2509"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510" w:author="7809196g" w:date="2016-12-13T11:53:00Z">
              <w:r w:rsidRPr="000B17C7" w:rsidDel="00BF663F">
                <w:rPr>
                  <w:rPrChange w:id="2511" w:author="7809196g" w:date="2017-02-24T16:02:00Z">
                    <w:rPr>
                      <w:lang w:val="pt-BR"/>
                    </w:rPr>
                  </w:rPrChange>
                </w:rPr>
                <w:delText>7,8%</w:delText>
              </w:r>
            </w:del>
            <w:ins w:id="2512" w:author="7809196g" w:date="2016-12-13T11:53:00Z">
              <w:r w:rsidR="00BF663F" w:rsidRPr="000B17C7">
                <w:rPr>
                  <w:rPrChange w:id="2513" w:author="7809196g" w:date="2017-02-24T16:02:00Z">
                    <w:rPr>
                      <w:lang w:val="pt-BR"/>
                    </w:rPr>
                  </w:rPrChange>
                </w:rPr>
                <w:t>8.5%</w:t>
              </w:r>
            </w:ins>
          </w:p>
        </w:tc>
      </w:tr>
      <w:tr w:rsidR="005F6ADE" w:rsidRPr="000B17C7" w:rsidTr="004753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20" w:type="dxa"/>
            <w:gridSpan w:val="2"/>
            <w:vMerge w:val="restart"/>
            <w:shd w:val="clear" w:color="auto" w:fill="00737C" w:themeFill="accent1" w:themeFillShade="BF"/>
          </w:tcPr>
          <w:p w:rsidR="005F6ADE" w:rsidRPr="00DD55FC" w:rsidRDefault="005F6ADE" w:rsidP="00983C91">
            <w:pPr>
              <w:pStyle w:val="Textedesaisie"/>
              <w:spacing w:after="0" w:line="240" w:lineRule="auto"/>
              <w:jc w:val="center"/>
              <w:rPr>
                <w:b w:val="0"/>
                <w:sz w:val="22"/>
              </w:rPr>
            </w:pPr>
            <w:r w:rsidRPr="000B17C7">
              <w:rPr>
                <w:rPrChange w:id="2514" w:author="7809196g" w:date="2017-02-24T16:02:00Z">
                  <w:rPr>
                    <w:lang w:val="pt-BR"/>
                  </w:rPr>
                </w:rPrChange>
              </w:rPr>
              <w:t>Total Service de gare</w:t>
            </w:r>
          </w:p>
        </w:tc>
        <w:tc>
          <w:tcPr>
            <w:tcW w:w="1418" w:type="dxa"/>
            <w:shd w:val="clear" w:color="auto" w:fill="00737C" w:themeFill="accent1" w:themeFillShade="BF"/>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272</w:t>
            </w:r>
          </w:p>
        </w:tc>
        <w:tc>
          <w:tcPr>
            <w:tcW w:w="1275" w:type="dxa"/>
            <w:shd w:val="clear" w:color="auto" w:fill="00737C" w:themeFill="accent1" w:themeFillShade="BF"/>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274</w:t>
            </w:r>
          </w:p>
        </w:tc>
        <w:tc>
          <w:tcPr>
            <w:tcW w:w="1165" w:type="dxa"/>
            <w:shd w:val="clear" w:color="auto" w:fill="00737C" w:themeFill="accent1" w:themeFillShade="BF"/>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del w:id="2515" w:author="7809196g" w:date="2016-12-13T11:54:00Z">
              <w:r w:rsidRPr="00DD55FC" w:rsidDel="00BF663F">
                <w:delText>273</w:delText>
              </w:r>
            </w:del>
            <w:ins w:id="2516" w:author="7809196g" w:date="2016-12-13T11:54:00Z">
              <w:r w:rsidR="00BF663F" w:rsidRPr="00DD55FC">
                <w:t>270</w:t>
              </w:r>
            </w:ins>
          </w:p>
        </w:tc>
      </w:tr>
      <w:tr w:rsidR="005F6ADE" w:rsidRPr="000B17C7" w:rsidTr="004753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20" w:type="dxa"/>
            <w:gridSpan w:val="2"/>
            <w:vMerge/>
            <w:shd w:val="clear" w:color="auto" w:fill="00737C" w:themeFill="accent1" w:themeFillShade="BF"/>
          </w:tcPr>
          <w:p w:rsidR="005F6ADE" w:rsidRPr="000B17C7" w:rsidRDefault="005F6ADE">
            <w:pPr>
              <w:pStyle w:val="Textedesaisie"/>
              <w:spacing w:after="0" w:line="240" w:lineRule="auto"/>
              <w:jc w:val="center"/>
              <w:rPr>
                <w:b w:val="0"/>
                <w:sz w:val="22"/>
                <w:rPrChange w:id="2517" w:author="7809196g" w:date="2017-02-24T16:02:00Z">
                  <w:rPr>
                    <w:b w:val="0"/>
                    <w:sz w:val="22"/>
                    <w:lang w:val="pt-BR"/>
                  </w:rPr>
                </w:rPrChange>
              </w:rPr>
              <w:pPrChange w:id="2518" w:author="7276693Z" w:date="2016-12-20T18:25:00Z">
                <w:pPr>
                  <w:pStyle w:val="Textedesaisie"/>
                  <w:jc w:val="center"/>
                </w:pPr>
              </w:pPrChange>
            </w:pPr>
          </w:p>
        </w:tc>
        <w:tc>
          <w:tcPr>
            <w:tcW w:w="1418" w:type="dxa"/>
            <w:shd w:val="clear" w:color="auto" w:fill="00737C" w:themeFill="accent1" w:themeFillShade="BF"/>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19" w:author="7809196g" w:date="2017-02-24T16:02:00Z">
                  <w:rPr>
                    <w:sz w:val="22"/>
                    <w:lang w:val="pt-BR"/>
                  </w:rPr>
                </w:rPrChange>
              </w:rPr>
              <w:pPrChange w:id="2520"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00737C" w:themeFill="accent1" w:themeFillShade="BF"/>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21" w:author="7809196g" w:date="2017-02-24T16:02:00Z">
                  <w:rPr>
                    <w:sz w:val="22"/>
                    <w:lang w:val="pt-BR"/>
                  </w:rPr>
                </w:rPrChange>
              </w:rPr>
              <w:pPrChange w:id="2522"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523" w:author="7809196g" w:date="2017-02-24T16:02:00Z">
                  <w:rPr>
                    <w:lang w:val="pt-BR"/>
                  </w:rPr>
                </w:rPrChange>
              </w:rPr>
              <w:t>0,8%</w:t>
            </w:r>
          </w:p>
        </w:tc>
        <w:tc>
          <w:tcPr>
            <w:tcW w:w="1165" w:type="dxa"/>
            <w:shd w:val="clear" w:color="auto" w:fill="00737C" w:themeFill="accent1" w:themeFillShade="BF"/>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24" w:author="7809196g" w:date="2017-02-24T16:02:00Z">
                  <w:rPr>
                    <w:sz w:val="22"/>
                    <w:lang w:val="pt-BR"/>
                  </w:rPr>
                </w:rPrChange>
              </w:rPr>
              <w:pPrChange w:id="2525"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526" w:author="7809196g" w:date="2016-12-13T11:54:00Z">
              <w:r w:rsidRPr="000B17C7" w:rsidDel="00BF663F">
                <w:rPr>
                  <w:rPrChange w:id="2527" w:author="7809196g" w:date="2017-02-24T16:02:00Z">
                    <w:rPr>
                      <w:lang w:val="pt-BR"/>
                    </w:rPr>
                  </w:rPrChange>
                </w:rPr>
                <w:delText>-0.3%</w:delText>
              </w:r>
            </w:del>
            <w:ins w:id="2528" w:author="7809196g" w:date="2016-12-13T11:54:00Z">
              <w:r w:rsidR="00BF663F" w:rsidRPr="000B17C7">
                <w:rPr>
                  <w:rPrChange w:id="2529" w:author="7809196g" w:date="2017-02-24T16:02:00Z">
                    <w:rPr>
                      <w:lang w:val="pt-BR"/>
                    </w:rPr>
                  </w:rPrChange>
                </w:rPr>
                <w:t>-1.6%</w:t>
              </w:r>
            </w:ins>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val="restart"/>
            <w:shd w:val="clear" w:color="auto" w:fill="auto"/>
          </w:tcPr>
          <w:p w:rsidR="005F6ADE" w:rsidRPr="00DD55FC" w:rsidRDefault="005F6ADE" w:rsidP="00983C91">
            <w:pPr>
              <w:pStyle w:val="Textedesaisie"/>
              <w:spacing w:after="0" w:line="240" w:lineRule="auto"/>
              <w:jc w:val="center"/>
              <w:rPr>
                <w:b w:val="0"/>
                <w:sz w:val="22"/>
              </w:rPr>
            </w:pPr>
            <w:r w:rsidRPr="000B17C7">
              <w:rPr>
                <w:rPrChange w:id="2530" w:author="7809196g" w:date="2017-02-24T16:02:00Z">
                  <w:rPr>
                    <w:lang w:val="pt-BR"/>
                  </w:rPr>
                </w:rPrChange>
              </w:rPr>
              <w:t>Gestion de site</w:t>
            </w:r>
          </w:p>
        </w:tc>
        <w:tc>
          <w:tcPr>
            <w:tcW w:w="1984" w:type="dxa"/>
            <w:vMerge w:val="restart"/>
            <w:shd w:val="clear" w:color="auto" w:fill="auto"/>
          </w:tcPr>
          <w:p w:rsidR="005F6ADE" w:rsidRPr="00DD55FC"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 xml:space="preserve">Segment </w:t>
            </w:r>
            <w:r w:rsidR="00C11F45" w:rsidRPr="00DD55FC">
              <w:t>a</w:t>
            </w:r>
          </w:p>
        </w:tc>
        <w:tc>
          <w:tcPr>
            <w:tcW w:w="1418"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211</w:t>
            </w:r>
          </w:p>
        </w:tc>
        <w:tc>
          <w:tcPr>
            <w:tcW w:w="1275"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203</w:t>
            </w:r>
          </w:p>
        </w:tc>
        <w:tc>
          <w:tcPr>
            <w:tcW w:w="1165" w:type="dxa"/>
            <w:shd w:val="clear" w:color="auto" w:fill="auto"/>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del w:id="2531" w:author="7809196g" w:date="2016-12-13T11:54:00Z">
              <w:r w:rsidRPr="00DD55FC" w:rsidDel="00BF663F">
                <w:delText>205</w:delText>
              </w:r>
            </w:del>
            <w:ins w:id="2532" w:author="7809196g" w:date="2016-12-13T11:54:00Z">
              <w:r w:rsidR="00BF663F" w:rsidRPr="00DD55FC">
                <w:t>202</w:t>
              </w:r>
            </w:ins>
          </w:p>
        </w:tc>
      </w:tr>
      <w:tr w:rsidR="005F6ADE" w:rsidRPr="000B17C7" w:rsidTr="005F6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533" w:author="7809196g" w:date="2017-02-24T16:02:00Z">
                  <w:rPr>
                    <w:b w:val="0"/>
                    <w:sz w:val="22"/>
                    <w:lang w:val="pt-BR"/>
                  </w:rPr>
                </w:rPrChange>
              </w:rPr>
              <w:pPrChange w:id="2534" w:author="7276693Z" w:date="2016-12-20T18:25:00Z">
                <w:pPr>
                  <w:pStyle w:val="Textedesaisie"/>
                  <w:jc w:val="center"/>
                </w:pPr>
              </w:pPrChange>
            </w:pPr>
          </w:p>
        </w:tc>
        <w:tc>
          <w:tcPr>
            <w:tcW w:w="1984" w:type="dxa"/>
            <w:vMerge/>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35" w:author="7809196g" w:date="2017-02-24T16:02:00Z">
                  <w:rPr>
                    <w:sz w:val="22"/>
                    <w:lang w:val="pt-BR"/>
                  </w:rPr>
                </w:rPrChange>
              </w:rPr>
              <w:pPrChange w:id="2536"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37" w:author="7809196g" w:date="2017-02-24T16:02:00Z">
                  <w:rPr>
                    <w:sz w:val="22"/>
                    <w:lang w:val="pt-BR"/>
                  </w:rPr>
                </w:rPrChange>
              </w:rPr>
              <w:pPrChange w:id="2538"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39" w:author="7809196g" w:date="2017-02-24T16:02:00Z">
                  <w:rPr>
                    <w:sz w:val="22"/>
                    <w:lang w:val="pt-BR"/>
                  </w:rPr>
                </w:rPrChange>
              </w:rPr>
              <w:pPrChange w:id="2540"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541" w:author="7809196g" w:date="2017-02-24T16:02:00Z">
                  <w:rPr>
                    <w:lang w:val="pt-BR"/>
                  </w:rPr>
                </w:rPrChange>
              </w:rPr>
              <w:t>-3,8%</w:t>
            </w:r>
          </w:p>
        </w:tc>
        <w:tc>
          <w:tcPr>
            <w:tcW w:w="116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42" w:author="7809196g" w:date="2017-02-24T16:02:00Z">
                  <w:rPr>
                    <w:sz w:val="22"/>
                    <w:lang w:val="pt-BR"/>
                  </w:rPr>
                </w:rPrChange>
              </w:rPr>
              <w:pPrChange w:id="2543"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544" w:author="7809196g" w:date="2016-12-13T11:54:00Z">
              <w:r w:rsidRPr="000B17C7" w:rsidDel="00BF663F">
                <w:rPr>
                  <w:rPrChange w:id="2545" w:author="7809196g" w:date="2017-02-24T16:02:00Z">
                    <w:rPr>
                      <w:lang w:val="pt-BR"/>
                    </w:rPr>
                  </w:rPrChange>
                </w:rPr>
                <w:delText>-1,1%</w:delText>
              </w:r>
            </w:del>
            <w:ins w:id="2546" w:author="7809196g" w:date="2016-12-13T11:54:00Z">
              <w:r w:rsidR="00BF663F" w:rsidRPr="000B17C7">
                <w:rPr>
                  <w:rPrChange w:id="2547" w:author="7809196g" w:date="2017-02-24T16:02:00Z">
                    <w:rPr>
                      <w:lang w:val="pt-BR"/>
                    </w:rPr>
                  </w:rPrChange>
                </w:rPr>
                <w:t>-0.4%</w:t>
              </w:r>
            </w:ins>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548" w:author="7809196g" w:date="2017-02-24T16:02:00Z">
                  <w:rPr>
                    <w:b w:val="0"/>
                    <w:sz w:val="22"/>
                    <w:lang w:val="pt-BR"/>
                  </w:rPr>
                </w:rPrChange>
              </w:rPr>
              <w:pPrChange w:id="2549" w:author="7276693Z" w:date="2016-12-20T18:25:00Z">
                <w:pPr>
                  <w:pStyle w:val="Textedesaisie"/>
                  <w:jc w:val="center"/>
                </w:pPr>
              </w:pPrChange>
            </w:pPr>
          </w:p>
        </w:tc>
        <w:tc>
          <w:tcPr>
            <w:tcW w:w="1984" w:type="dxa"/>
            <w:vMerge w:val="restart"/>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50" w:author="7809196g" w:date="2017-02-24T16:02:00Z">
                  <w:rPr>
                    <w:sz w:val="22"/>
                    <w:lang w:val="pt-BR"/>
                  </w:rPr>
                </w:rPrChange>
              </w:rPr>
            </w:pPr>
            <w:r w:rsidRPr="000B17C7">
              <w:rPr>
                <w:rPrChange w:id="2551" w:author="7809196g" w:date="2017-02-24T16:02:00Z">
                  <w:rPr>
                    <w:lang w:val="pt-BR"/>
                  </w:rPr>
                </w:rPrChange>
              </w:rPr>
              <w:t xml:space="preserve">Segment </w:t>
            </w:r>
            <w:r w:rsidR="00C11F45" w:rsidRPr="000B17C7">
              <w:rPr>
                <w:rPrChange w:id="2552" w:author="7809196g" w:date="2017-02-24T16:02:00Z">
                  <w:rPr>
                    <w:lang w:val="pt-BR"/>
                  </w:rPr>
                </w:rPrChange>
              </w:rPr>
              <w:t>b</w:t>
            </w:r>
          </w:p>
        </w:tc>
        <w:tc>
          <w:tcPr>
            <w:tcW w:w="1418"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53" w:author="7809196g" w:date="2017-02-24T16:02:00Z">
                  <w:rPr>
                    <w:sz w:val="22"/>
                    <w:lang w:val="pt-BR"/>
                  </w:rPr>
                </w:rPrChange>
              </w:rPr>
            </w:pPr>
            <w:r w:rsidRPr="000B17C7">
              <w:rPr>
                <w:rPrChange w:id="2554" w:author="7809196g" w:date="2017-02-24T16:02:00Z">
                  <w:rPr>
                    <w:lang w:val="pt-BR"/>
                  </w:rPr>
                </w:rPrChange>
              </w:rPr>
              <w:t>233</w:t>
            </w:r>
          </w:p>
        </w:tc>
        <w:tc>
          <w:tcPr>
            <w:tcW w:w="1275"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55" w:author="7809196g" w:date="2017-02-24T16:02:00Z">
                  <w:rPr>
                    <w:sz w:val="22"/>
                    <w:lang w:val="pt-BR"/>
                  </w:rPr>
                </w:rPrChange>
              </w:rPr>
            </w:pPr>
            <w:r w:rsidRPr="000B17C7">
              <w:rPr>
                <w:rPrChange w:id="2556" w:author="7809196g" w:date="2017-02-24T16:02:00Z">
                  <w:rPr>
                    <w:lang w:val="pt-BR"/>
                  </w:rPr>
                </w:rPrChange>
              </w:rPr>
              <w:t>234</w:t>
            </w:r>
          </w:p>
        </w:tc>
        <w:tc>
          <w:tcPr>
            <w:tcW w:w="1165"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57" w:author="7809196g" w:date="2017-02-24T16:02:00Z">
                  <w:rPr>
                    <w:sz w:val="22"/>
                    <w:lang w:val="pt-BR"/>
                  </w:rPr>
                </w:rPrChange>
              </w:rPr>
            </w:pPr>
            <w:del w:id="2558" w:author="7809196g" w:date="2016-12-13T11:55:00Z">
              <w:r w:rsidRPr="000B17C7" w:rsidDel="00BF663F">
                <w:rPr>
                  <w:rPrChange w:id="2559" w:author="7809196g" w:date="2017-02-24T16:02:00Z">
                    <w:rPr>
                      <w:lang w:val="pt-BR"/>
                    </w:rPr>
                  </w:rPrChange>
                </w:rPr>
                <w:delText>238</w:delText>
              </w:r>
            </w:del>
            <w:ins w:id="2560" w:author="7809196g" w:date="2016-12-13T11:55:00Z">
              <w:r w:rsidR="00BF663F" w:rsidRPr="000B17C7">
                <w:rPr>
                  <w:rPrChange w:id="2561" w:author="7809196g" w:date="2017-02-24T16:02:00Z">
                    <w:rPr>
                      <w:lang w:val="pt-BR"/>
                    </w:rPr>
                  </w:rPrChange>
                </w:rPr>
                <w:t>241</w:t>
              </w:r>
            </w:ins>
          </w:p>
        </w:tc>
      </w:tr>
      <w:tr w:rsidR="005F6ADE" w:rsidRPr="000B17C7" w:rsidTr="005F6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562" w:author="7809196g" w:date="2017-02-24T16:02:00Z">
                  <w:rPr>
                    <w:b w:val="0"/>
                    <w:sz w:val="22"/>
                    <w:lang w:val="pt-BR"/>
                  </w:rPr>
                </w:rPrChange>
              </w:rPr>
              <w:pPrChange w:id="2563" w:author="7276693Z" w:date="2016-12-20T18:25:00Z">
                <w:pPr>
                  <w:pStyle w:val="Textedesaisie"/>
                  <w:jc w:val="center"/>
                </w:pPr>
              </w:pPrChange>
            </w:pPr>
          </w:p>
        </w:tc>
        <w:tc>
          <w:tcPr>
            <w:tcW w:w="1984" w:type="dxa"/>
            <w:vMerge/>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64" w:author="7809196g" w:date="2017-02-24T16:02:00Z">
                  <w:rPr>
                    <w:sz w:val="22"/>
                    <w:lang w:val="pt-BR"/>
                  </w:rPr>
                </w:rPrChange>
              </w:rPr>
              <w:pPrChange w:id="2565"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66" w:author="7809196g" w:date="2017-02-24T16:02:00Z">
                  <w:rPr>
                    <w:sz w:val="22"/>
                    <w:lang w:val="pt-BR"/>
                  </w:rPr>
                </w:rPrChange>
              </w:rPr>
              <w:pPrChange w:id="2567"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68" w:author="7809196g" w:date="2017-02-24T16:02:00Z">
                  <w:rPr>
                    <w:sz w:val="22"/>
                    <w:lang w:val="pt-BR"/>
                  </w:rPr>
                </w:rPrChange>
              </w:rPr>
              <w:pPrChange w:id="2569"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570" w:author="7809196g" w:date="2017-02-24T16:02:00Z">
                  <w:rPr>
                    <w:lang w:val="pt-BR"/>
                  </w:rPr>
                </w:rPrChange>
              </w:rPr>
              <w:t>0,4%</w:t>
            </w:r>
          </w:p>
        </w:tc>
        <w:tc>
          <w:tcPr>
            <w:tcW w:w="1165" w:type="dxa"/>
            <w:shd w:val="clear" w:color="auto" w:fill="auto"/>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71" w:author="7809196g" w:date="2017-02-24T16:02:00Z">
                  <w:rPr>
                    <w:sz w:val="22"/>
                    <w:lang w:val="pt-BR"/>
                  </w:rPr>
                </w:rPrChange>
              </w:rPr>
              <w:pPrChange w:id="2572"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573" w:author="7809196g" w:date="2016-12-13T11:55:00Z">
              <w:r w:rsidRPr="000B17C7" w:rsidDel="00BF663F">
                <w:rPr>
                  <w:rPrChange w:id="2574" w:author="7809196g" w:date="2017-02-24T16:02:00Z">
                    <w:rPr>
                      <w:lang w:val="pt-BR"/>
                    </w:rPr>
                  </w:rPrChange>
                </w:rPr>
                <w:delText>1,9%</w:delText>
              </w:r>
            </w:del>
            <w:ins w:id="2575" w:author="7809196g" w:date="2016-12-13T11:55:00Z">
              <w:r w:rsidR="00BF663F" w:rsidRPr="000B17C7">
                <w:rPr>
                  <w:rPrChange w:id="2576" w:author="7809196g" w:date="2017-02-24T16:02:00Z">
                    <w:rPr>
                      <w:lang w:val="pt-BR"/>
                    </w:rPr>
                  </w:rPrChange>
                </w:rPr>
                <w:t>3.1%</w:t>
              </w:r>
            </w:ins>
          </w:p>
        </w:tc>
      </w:tr>
      <w:tr w:rsidR="005F6ADE" w:rsidRPr="000B17C7" w:rsidTr="005F6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
          <w:p w:rsidR="005F6ADE" w:rsidRPr="000B17C7" w:rsidRDefault="005F6ADE">
            <w:pPr>
              <w:pStyle w:val="Textedesaisie"/>
              <w:spacing w:after="0" w:line="240" w:lineRule="auto"/>
              <w:jc w:val="center"/>
              <w:rPr>
                <w:b w:val="0"/>
                <w:sz w:val="22"/>
                <w:rPrChange w:id="2577" w:author="7809196g" w:date="2017-02-24T16:02:00Z">
                  <w:rPr>
                    <w:b w:val="0"/>
                    <w:sz w:val="22"/>
                    <w:lang w:val="pt-BR"/>
                  </w:rPr>
                </w:rPrChange>
              </w:rPr>
              <w:pPrChange w:id="2578" w:author="7276693Z" w:date="2016-12-20T18:25:00Z">
                <w:pPr>
                  <w:pStyle w:val="Textedesaisie"/>
                  <w:jc w:val="center"/>
                </w:pPr>
              </w:pPrChange>
            </w:pPr>
          </w:p>
        </w:tc>
        <w:tc>
          <w:tcPr>
            <w:tcW w:w="1984" w:type="dxa"/>
            <w:vMerge w:val="restart"/>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79" w:author="7809196g" w:date="2017-02-24T16:02:00Z">
                  <w:rPr>
                    <w:sz w:val="22"/>
                    <w:lang w:val="pt-BR"/>
                  </w:rPr>
                </w:rPrChange>
              </w:rPr>
            </w:pPr>
            <w:r w:rsidRPr="000B17C7">
              <w:rPr>
                <w:rPrChange w:id="2580" w:author="7809196g" w:date="2017-02-24T16:02:00Z">
                  <w:rPr>
                    <w:lang w:val="pt-BR"/>
                  </w:rPr>
                </w:rPrChange>
              </w:rPr>
              <w:t xml:space="preserve">Segment </w:t>
            </w:r>
            <w:r w:rsidR="00C11F45" w:rsidRPr="000B17C7">
              <w:rPr>
                <w:rPrChange w:id="2581" w:author="7809196g" w:date="2017-02-24T16:02:00Z">
                  <w:rPr>
                    <w:lang w:val="pt-BR"/>
                  </w:rPr>
                </w:rPrChange>
              </w:rPr>
              <w:t>c</w:t>
            </w:r>
          </w:p>
        </w:tc>
        <w:tc>
          <w:tcPr>
            <w:tcW w:w="1418"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82" w:author="7809196g" w:date="2017-02-24T16:02:00Z">
                  <w:rPr>
                    <w:sz w:val="22"/>
                    <w:lang w:val="pt-BR"/>
                  </w:rPr>
                </w:rPrChange>
              </w:rPr>
            </w:pPr>
            <w:r w:rsidRPr="000B17C7">
              <w:rPr>
                <w:rPrChange w:id="2583" w:author="7809196g" w:date="2017-02-24T16:02:00Z">
                  <w:rPr>
                    <w:lang w:val="pt-BR"/>
                  </w:rPr>
                </w:rPrChange>
              </w:rPr>
              <w:t>35</w:t>
            </w:r>
          </w:p>
        </w:tc>
        <w:tc>
          <w:tcPr>
            <w:tcW w:w="1275"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84" w:author="7809196g" w:date="2017-02-24T16:02:00Z">
                  <w:rPr>
                    <w:sz w:val="22"/>
                    <w:lang w:val="pt-BR"/>
                  </w:rPr>
                </w:rPrChange>
              </w:rPr>
            </w:pPr>
            <w:r w:rsidRPr="000B17C7">
              <w:rPr>
                <w:rPrChange w:id="2585" w:author="7809196g" w:date="2017-02-24T16:02:00Z">
                  <w:rPr>
                    <w:lang w:val="pt-BR"/>
                  </w:rPr>
                </w:rPrChange>
              </w:rPr>
              <w:t>35</w:t>
            </w:r>
          </w:p>
        </w:tc>
        <w:tc>
          <w:tcPr>
            <w:tcW w:w="1165" w:type="dxa"/>
            <w:shd w:val="clear" w:color="auto" w:fill="auto"/>
          </w:tcPr>
          <w:p w:rsidR="005F6ADE" w:rsidRPr="000B17C7" w:rsidRDefault="005F6ADE" w:rsidP="00C11F45">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Change w:id="2586" w:author="7809196g" w:date="2017-02-24T16:02:00Z">
                  <w:rPr>
                    <w:sz w:val="22"/>
                    <w:lang w:val="pt-BR"/>
                  </w:rPr>
                </w:rPrChange>
              </w:rPr>
            </w:pPr>
            <w:r w:rsidRPr="000B17C7">
              <w:rPr>
                <w:rPrChange w:id="2587" w:author="7809196g" w:date="2017-02-24T16:02:00Z">
                  <w:rPr>
                    <w:lang w:val="pt-BR"/>
                  </w:rPr>
                </w:rPrChange>
              </w:rPr>
              <w:t>35</w:t>
            </w:r>
          </w:p>
        </w:tc>
      </w:tr>
      <w:tr w:rsidR="005F6ADE" w:rsidRPr="000B17C7" w:rsidTr="00D161C0">
        <w:tblPrEx>
          <w:tblW w:w="0" w:type="auto"/>
          <w:tblPrExChange w:id="2588" w:author="7276693Z" w:date="2016-12-20T18:24:00Z">
            <w:tblPrEx>
              <w:tblW w:w="0" w:type="auto"/>
            </w:tblPrEx>
          </w:tblPrExChange>
        </w:tblPrEx>
        <w:trPr>
          <w:cnfStyle w:val="000000010000" w:firstRow="0" w:lastRow="0" w:firstColumn="0" w:lastColumn="0" w:oddVBand="0" w:evenVBand="0" w:oddHBand="0" w:evenHBand="1"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3936" w:type="dxa"/>
            <w:vMerge/>
            <w:shd w:val="clear" w:color="auto" w:fill="auto"/>
            <w:tcPrChange w:id="2589" w:author="7276693Z" w:date="2016-12-20T18:24:00Z">
              <w:tcPr>
                <w:tcW w:w="3936" w:type="dxa"/>
                <w:vMerge/>
                <w:shd w:val="clear" w:color="auto" w:fill="auto"/>
              </w:tcPr>
            </w:tcPrChange>
          </w:tcPr>
          <w:p w:rsidR="005F6ADE" w:rsidRPr="000B17C7" w:rsidRDefault="005F6ADE">
            <w:pPr>
              <w:pStyle w:val="Textedesaisie"/>
              <w:spacing w:after="0" w:line="240" w:lineRule="auto"/>
              <w:jc w:val="center"/>
              <w:cnfStyle w:val="001000010000" w:firstRow="0" w:lastRow="0" w:firstColumn="1" w:lastColumn="0" w:oddVBand="0" w:evenVBand="0" w:oddHBand="0" w:evenHBand="1" w:firstRowFirstColumn="0" w:firstRowLastColumn="0" w:lastRowFirstColumn="0" w:lastRowLastColumn="0"/>
              <w:rPr>
                <w:b w:val="0"/>
                <w:sz w:val="22"/>
                <w:rPrChange w:id="2590" w:author="7809196g" w:date="2017-02-24T16:02:00Z">
                  <w:rPr>
                    <w:b w:val="0"/>
                    <w:sz w:val="22"/>
                    <w:lang w:val="pt-BR"/>
                  </w:rPr>
                </w:rPrChange>
              </w:rPr>
              <w:pPrChange w:id="2591" w:author="7276693Z" w:date="2016-12-20T18:25:00Z">
                <w:pPr>
                  <w:pStyle w:val="Textedesaisie"/>
                  <w:jc w:val="center"/>
                  <w:cnfStyle w:val="001000010000" w:firstRow="0" w:lastRow="0" w:firstColumn="1" w:lastColumn="0" w:oddVBand="0" w:evenVBand="0" w:oddHBand="0" w:evenHBand="1" w:firstRowFirstColumn="0" w:firstRowLastColumn="0" w:lastRowFirstColumn="0" w:lastRowLastColumn="0"/>
                </w:pPr>
              </w:pPrChange>
            </w:pPr>
          </w:p>
        </w:tc>
        <w:tc>
          <w:tcPr>
            <w:tcW w:w="1984" w:type="dxa"/>
            <w:vMerge/>
            <w:shd w:val="clear" w:color="auto" w:fill="auto"/>
            <w:tcPrChange w:id="2592" w:author="7276693Z" w:date="2016-12-20T18:24:00Z">
              <w:tcPr>
                <w:tcW w:w="1984" w:type="dxa"/>
                <w:vMerge/>
                <w:shd w:val="clear" w:color="auto" w:fill="auto"/>
              </w:tcPr>
            </w:tcPrChange>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93" w:author="7809196g" w:date="2017-02-24T16:02:00Z">
                  <w:rPr>
                    <w:sz w:val="22"/>
                    <w:lang w:val="pt-BR"/>
                  </w:rPr>
                </w:rPrChange>
              </w:rPr>
              <w:pPrChange w:id="2594"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418" w:type="dxa"/>
            <w:shd w:val="clear" w:color="auto" w:fill="auto"/>
            <w:tcPrChange w:id="2595" w:author="7276693Z" w:date="2016-12-20T18:24:00Z">
              <w:tcPr>
                <w:tcW w:w="1418" w:type="dxa"/>
                <w:shd w:val="clear" w:color="auto" w:fill="auto"/>
              </w:tcPr>
            </w:tcPrChange>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96" w:author="7809196g" w:date="2017-02-24T16:02:00Z">
                  <w:rPr>
                    <w:sz w:val="22"/>
                    <w:lang w:val="pt-BR"/>
                  </w:rPr>
                </w:rPrChange>
              </w:rPr>
              <w:pPrChange w:id="2597"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p>
        </w:tc>
        <w:tc>
          <w:tcPr>
            <w:tcW w:w="1275" w:type="dxa"/>
            <w:shd w:val="clear" w:color="auto" w:fill="auto"/>
            <w:tcPrChange w:id="2598" w:author="7276693Z" w:date="2016-12-20T18:24:00Z">
              <w:tcPr>
                <w:tcW w:w="1275" w:type="dxa"/>
                <w:shd w:val="clear" w:color="auto" w:fill="auto"/>
              </w:tcPr>
            </w:tcPrChange>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599" w:author="7809196g" w:date="2017-02-24T16:02:00Z">
                  <w:rPr>
                    <w:sz w:val="22"/>
                    <w:lang w:val="pt-BR"/>
                  </w:rPr>
                </w:rPrChange>
              </w:rPr>
              <w:pPrChange w:id="2600"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r w:rsidRPr="000B17C7">
              <w:rPr>
                <w:rPrChange w:id="2601" w:author="7809196g" w:date="2017-02-24T16:02:00Z">
                  <w:rPr>
                    <w:lang w:val="pt-BR"/>
                  </w:rPr>
                </w:rPrChange>
              </w:rPr>
              <w:t>0%</w:t>
            </w:r>
          </w:p>
        </w:tc>
        <w:tc>
          <w:tcPr>
            <w:tcW w:w="1165" w:type="dxa"/>
            <w:shd w:val="clear" w:color="auto" w:fill="auto"/>
            <w:tcPrChange w:id="2602" w:author="7276693Z" w:date="2016-12-20T18:24:00Z">
              <w:tcPr>
                <w:tcW w:w="1165" w:type="dxa"/>
                <w:shd w:val="clear" w:color="auto" w:fill="auto"/>
              </w:tcPr>
            </w:tcPrChange>
          </w:tcPr>
          <w:p w:rsidR="005F6ADE" w:rsidRPr="000B17C7" w:rsidRDefault="005F6ADE">
            <w:pPr>
              <w:pStyle w:val="Textedesaisie"/>
              <w:spacing w:after="0" w:line="240" w:lineRule="auto"/>
              <w:jc w:val="center"/>
              <w:cnfStyle w:val="000000010000" w:firstRow="0" w:lastRow="0" w:firstColumn="0" w:lastColumn="0" w:oddVBand="0" w:evenVBand="0" w:oddHBand="0" w:evenHBand="1" w:firstRowFirstColumn="0" w:firstRowLastColumn="0" w:lastRowFirstColumn="0" w:lastRowLastColumn="0"/>
              <w:rPr>
                <w:sz w:val="22"/>
                <w:rPrChange w:id="2603" w:author="7809196g" w:date="2017-02-24T16:02:00Z">
                  <w:rPr>
                    <w:sz w:val="22"/>
                    <w:lang w:val="pt-BR"/>
                  </w:rPr>
                </w:rPrChange>
              </w:rPr>
              <w:pPrChange w:id="2604" w:author="7276693Z" w:date="2016-12-20T18:25:00Z">
                <w:pPr>
                  <w:pStyle w:val="Textedesaisie"/>
                  <w:jc w:val="center"/>
                  <w:cnfStyle w:val="000000010000" w:firstRow="0" w:lastRow="0" w:firstColumn="0" w:lastColumn="0" w:oddVBand="0" w:evenVBand="0" w:oddHBand="0" w:evenHBand="1" w:firstRowFirstColumn="0" w:firstRowLastColumn="0" w:lastRowFirstColumn="0" w:lastRowLastColumn="0"/>
                </w:pPr>
              </w:pPrChange>
            </w:pPr>
            <w:del w:id="2605" w:author="7809196g" w:date="2016-12-13T11:55:00Z">
              <w:r w:rsidRPr="000B17C7" w:rsidDel="00BF663F">
                <w:rPr>
                  <w:rPrChange w:id="2606" w:author="7809196g" w:date="2017-02-24T16:02:00Z">
                    <w:rPr>
                      <w:lang w:val="pt-BR"/>
                    </w:rPr>
                  </w:rPrChange>
                </w:rPr>
                <w:delText>0,8%</w:delText>
              </w:r>
            </w:del>
            <w:ins w:id="2607" w:author="7809196g" w:date="2016-12-13T11:55:00Z">
              <w:r w:rsidR="00BF663F" w:rsidRPr="000B17C7">
                <w:rPr>
                  <w:rPrChange w:id="2608" w:author="7809196g" w:date="2017-02-24T16:02:00Z">
                    <w:rPr>
                      <w:lang w:val="pt-BR"/>
                    </w:rPr>
                  </w:rPrChange>
                </w:rPr>
                <w:t>1.7%</w:t>
              </w:r>
            </w:ins>
          </w:p>
        </w:tc>
      </w:tr>
      <w:tr w:rsidR="005F6ADE" w:rsidRPr="000B17C7" w:rsidTr="00D161C0">
        <w:tblPrEx>
          <w:tblW w:w="0" w:type="auto"/>
          <w:tblPrExChange w:id="2609" w:author="7276693Z" w:date="2016-12-20T18:24:00Z">
            <w:tblPrEx>
              <w:tblW w:w="0" w:type="auto"/>
            </w:tblPrEx>
          </w:tblPrExChange>
        </w:tblPrEx>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5920" w:type="dxa"/>
            <w:gridSpan w:val="2"/>
            <w:shd w:val="clear" w:color="auto" w:fill="00737C" w:themeFill="accent1" w:themeFillShade="BF"/>
            <w:tcPrChange w:id="2610" w:author="7276693Z" w:date="2016-12-20T18:24:00Z">
              <w:tcPr>
                <w:tcW w:w="5920" w:type="dxa"/>
                <w:gridSpan w:val="2"/>
                <w:shd w:val="clear" w:color="auto" w:fill="00737C" w:themeFill="accent1" w:themeFillShade="BF"/>
              </w:tcPr>
            </w:tcPrChange>
          </w:tcPr>
          <w:p w:rsidR="005F6ADE" w:rsidRPr="00DD55FC" w:rsidRDefault="005F6ADE" w:rsidP="00983C91">
            <w:pPr>
              <w:pStyle w:val="Textedesaisie"/>
              <w:spacing w:after="0" w:line="240" w:lineRule="auto"/>
              <w:jc w:val="center"/>
              <w:cnfStyle w:val="001000100000" w:firstRow="0" w:lastRow="0" w:firstColumn="1" w:lastColumn="0" w:oddVBand="0" w:evenVBand="0" w:oddHBand="1" w:evenHBand="0" w:firstRowFirstColumn="0" w:firstRowLastColumn="0" w:lastRowFirstColumn="0" w:lastRowLastColumn="0"/>
              <w:rPr>
                <w:b w:val="0"/>
                <w:sz w:val="22"/>
              </w:rPr>
            </w:pPr>
            <w:r w:rsidRPr="00DD55FC">
              <w:t>Total Gestion de site</w:t>
            </w:r>
          </w:p>
        </w:tc>
        <w:tc>
          <w:tcPr>
            <w:tcW w:w="1418" w:type="dxa"/>
            <w:shd w:val="clear" w:color="auto" w:fill="00737C" w:themeFill="accent1" w:themeFillShade="BF"/>
            <w:tcPrChange w:id="2611" w:author="7276693Z" w:date="2016-12-20T18:24:00Z">
              <w:tcPr>
                <w:tcW w:w="1418" w:type="dxa"/>
                <w:shd w:val="clear" w:color="auto" w:fill="00737C" w:themeFill="accent1" w:themeFillShade="BF"/>
              </w:tcPr>
            </w:tcPrChange>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479</w:t>
            </w:r>
          </w:p>
        </w:tc>
        <w:tc>
          <w:tcPr>
            <w:tcW w:w="1275" w:type="dxa"/>
            <w:shd w:val="clear" w:color="auto" w:fill="00737C" w:themeFill="accent1" w:themeFillShade="BF"/>
            <w:tcPrChange w:id="2612" w:author="7276693Z" w:date="2016-12-20T18:24:00Z">
              <w:tcPr>
                <w:tcW w:w="1275" w:type="dxa"/>
                <w:shd w:val="clear" w:color="auto" w:fill="00737C" w:themeFill="accent1" w:themeFillShade="BF"/>
              </w:tcPr>
            </w:tcPrChange>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472</w:t>
            </w:r>
          </w:p>
        </w:tc>
        <w:tc>
          <w:tcPr>
            <w:tcW w:w="1165" w:type="dxa"/>
            <w:shd w:val="clear" w:color="auto" w:fill="00737C" w:themeFill="accent1" w:themeFillShade="BF"/>
            <w:tcPrChange w:id="2613" w:author="7276693Z" w:date="2016-12-20T18:24:00Z">
              <w:tcPr>
                <w:tcW w:w="1165" w:type="dxa"/>
                <w:shd w:val="clear" w:color="auto" w:fill="00737C" w:themeFill="accent1" w:themeFillShade="BF"/>
              </w:tcPr>
            </w:tcPrChange>
          </w:tcPr>
          <w:p w:rsidR="005F6ADE" w:rsidRPr="00DD55FC" w:rsidRDefault="005F6ADE" w:rsidP="00983C91">
            <w:pPr>
              <w:pStyle w:val="Textedesaisie"/>
              <w:spacing w:after="0" w:line="240" w:lineRule="auto"/>
              <w:jc w:val="center"/>
              <w:cnfStyle w:val="000000100000" w:firstRow="0" w:lastRow="0" w:firstColumn="0" w:lastColumn="0" w:oddVBand="0" w:evenVBand="0" w:oddHBand="1" w:evenHBand="0" w:firstRowFirstColumn="0" w:firstRowLastColumn="0" w:lastRowFirstColumn="0" w:lastRowLastColumn="0"/>
              <w:rPr>
                <w:sz w:val="22"/>
              </w:rPr>
            </w:pPr>
            <w:r w:rsidRPr="00DD55FC">
              <w:t>479</w:t>
            </w:r>
          </w:p>
        </w:tc>
      </w:tr>
    </w:tbl>
    <w:p w:rsidR="00322A91" w:rsidRPr="00DD55FC" w:rsidRDefault="00322A91" w:rsidP="00322A91">
      <w:pPr>
        <w:pStyle w:val="Textedesaisie"/>
        <w:jc w:val="center"/>
        <w:rPr>
          <w:color w:val="auto"/>
          <w:sz w:val="16"/>
        </w:rPr>
      </w:pPr>
      <w:r w:rsidRPr="00DD55FC">
        <w:rPr>
          <w:color w:val="auto"/>
          <w:sz w:val="16"/>
        </w:rPr>
        <w:t>(*2015_GRT_ETU_29) (*2016_GRT_ETU_29)(*2017_GRT_GRT_ETU_</w:t>
      </w:r>
      <w:del w:id="2614" w:author="7809196g" w:date="2016-12-13T11:55:00Z">
        <w:r w:rsidRPr="00DD55FC" w:rsidDel="00BF663F">
          <w:rPr>
            <w:color w:val="auto"/>
            <w:sz w:val="16"/>
          </w:rPr>
          <w:delText>11</w:delText>
        </w:r>
      </w:del>
      <w:ins w:id="2615" w:author="7809196g" w:date="2016-12-13T11:55:00Z">
        <w:r w:rsidR="00BF663F" w:rsidRPr="00DD55FC">
          <w:rPr>
            <w:color w:val="auto"/>
            <w:sz w:val="16"/>
          </w:rPr>
          <w:t>20</w:t>
        </w:r>
      </w:ins>
      <w:r w:rsidRPr="00DD55FC">
        <w:rPr>
          <w:color w:val="auto"/>
          <w:sz w:val="16"/>
        </w:rPr>
        <w:t>)</w:t>
      </w:r>
    </w:p>
    <w:p w:rsidR="005F535D" w:rsidRPr="00DD55FC" w:rsidDel="00C11F45" w:rsidRDefault="005F535D" w:rsidP="00BF248D">
      <w:pPr>
        <w:pStyle w:val="Textedesaisie"/>
        <w:rPr>
          <w:del w:id="2616" w:author="7276693Z" w:date="2017-02-23T16:16:00Z"/>
        </w:rPr>
      </w:pPr>
    </w:p>
    <w:p w:rsidR="005F535D" w:rsidRPr="00DD55FC" w:rsidRDefault="00C11F45" w:rsidP="00BF248D">
      <w:pPr>
        <w:pStyle w:val="Textedesaisie"/>
        <w:rPr>
          <w:ins w:id="2617" w:author="7809196g" w:date="2017-02-23T14:38:00Z"/>
          <w:color w:val="747678"/>
        </w:rPr>
      </w:pPr>
      <w:ins w:id="2618" w:author="7276693Z" w:date="2017-02-23T16:16:00Z">
        <w:r w:rsidRPr="00DD55FC">
          <w:rPr>
            <w:color w:val="747678"/>
          </w:rPr>
          <w:t xml:space="preserve">NB : </w:t>
        </w:r>
      </w:ins>
      <w:ins w:id="2619" w:author="7809196g" w:date="2017-02-23T14:38:00Z">
        <w:r w:rsidR="005F535D" w:rsidRPr="00DD55FC">
          <w:rPr>
            <w:color w:val="747678"/>
          </w:rPr>
          <w:t xml:space="preserve">La comparabilité des données par segment sur les années 2016 et 2017 est rendue </w:t>
        </w:r>
      </w:ins>
      <w:ins w:id="2620" w:author="7809196g" w:date="2017-02-24T16:38:00Z">
        <w:r w:rsidR="004D4EB2">
          <w:rPr>
            <w:color w:val="747678"/>
          </w:rPr>
          <w:t xml:space="preserve">compliquée </w:t>
        </w:r>
      </w:ins>
      <w:ins w:id="2621" w:author="7809196g" w:date="2017-02-23T14:38:00Z">
        <w:r w:rsidR="005F535D" w:rsidRPr="00DD55FC">
          <w:rPr>
            <w:color w:val="747678"/>
          </w:rPr>
          <w:t>par le changement de segmentation intervenu en 2017. E</w:t>
        </w:r>
      </w:ins>
      <w:ins w:id="2622" w:author="7809196g" w:date="2017-02-23T14:39:00Z">
        <w:r w:rsidR="005F535D" w:rsidRPr="00DD55FC">
          <w:rPr>
            <w:color w:val="747678"/>
          </w:rPr>
          <w:t xml:space="preserve">n effet, </w:t>
        </w:r>
      </w:ins>
      <w:ins w:id="2623" w:author="7809196g" w:date="2017-02-24T16:44:00Z">
        <w:r w:rsidR="008873C3">
          <w:rPr>
            <w:color w:val="747678"/>
          </w:rPr>
          <w:t>8</w:t>
        </w:r>
      </w:ins>
      <w:ins w:id="2624" w:author="7809196g" w:date="2017-02-23T14:39:00Z">
        <w:r w:rsidR="005F535D" w:rsidRPr="00DD55FC">
          <w:rPr>
            <w:color w:val="747678"/>
          </w:rPr>
          <w:t xml:space="preserve"> gares du segment a sont passées en b, et des transferts </w:t>
        </w:r>
      </w:ins>
      <w:ins w:id="2625" w:author="7809196g" w:date="2017-02-24T16:44:00Z">
        <w:r w:rsidR="008873C3">
          <w:rPr>
            <w:color w:val="747678"/>
          </w:rPr>
          <w:t xml:space="preserve">(49) </w:t>
        </w:r>
      </w:ins>
      <w:ins w:id="2626" w:author="7809196g" w:date="2017-02-23T14:39:00Z">
        <w:r w:rsidR="005F535D" w:rsidRPr="00DD55FC">
          <w:rPr>
            <w:color w:val="747678"/>
          </w:rPr>
          <w:t>ont aussi eu lie</w:t>
        </w:r>
      </w:ins>
      <w:ins w:id="2627" w:author="7809196g" w:date="2017-02-23T16:35:00Z">
        <w:r w:rsidR="006655EC" w:rsidRPr="00DD55FC">
          <w:rPr>
            <w:color w:val="747678"/>
          </w:rPr>
          <w:t>u</w:t>
        </w:r>
      </w:ins>
      <w:ins w:id="2628" w:author="7809196g" w:date="2017-02-23T14:39:00Z">
        <w:r w:rsidR="005F535D" w:rsidRPr="00DD55FC">
          <w:rPr>
            <w:color w:val="747678"/>
          </w:rPr>
          <w:t xml:space="preserve"> entre les segments b et c.</w:t>
        </w:r>
      </w:ins>
      <w:ins w:id="2629" w:author="7809196g" w:date="2017-02-23T14:38:00Z">
        <w:r w:rsidR="005F535D" w:rsidRPr="00DD55FC">
          <w:rPr>
            <w:color w:val="747678"/>
          </w:rPr>
          <w:t xml:space="preserve"> </w:t>
        </w:r>
      </w:ins>
    </w:p>
    <w:p w:rsidR="005F535D" w:rsidRPr="00DD55FC" w:rsidRDefault="005F535D" w:rsidP="00BF248D">
      <w:pPr>
        <w:pStyle w:val="Textedesaisie"/>
        <w:rPr>
          <w:ins w:id="2630" w:author="7809196g" w:date="2017-02-23T14:39:00Z"/>
          <w:color w:val="747678"/>
        </w:rPr>
      </w:pPr>
    </w:p>
    <w:p w:rsidR="00AD5AE1" w:rsidRPr="00DD55FC" w:rsidRDefault="00AD5AE1" w:rsidP="00BF248D">
      <w:pPr>
        <w:pStyle w:val="Textedesaisie"/>
        <w:rPr>
          <w:color w:val="747678"/>
        </w:rPr>
      </w:pPr>
      <w:r w:rsidRPr="00DD55FC">
        <w:rPr>
          <w:color w:val="747678"/>
        </w:rPr>
        <w:t>Par ailleurs, pour les tarifs 2017, les montants du service de gare et de la gestion de site par segment d</w:t>
      </w:r>
      <w:r w:rsidR="0058076F" w:rsidRPr="00DD55FC">
        <w:rPr>
          <w:color w:val="747678"/>
        </w:rPr>
        <w:t xml:space="preserve">e gare </w:t>
      </w:r>
      <w:r w:rsidRPr="00DD55FC">
        <w:rPr>
          <w:color w:val="747678"/>
        </w:rPr>
        <w:t xml:space="preserve">sont indiqués ci-dessous (pour les gares b et c, le périmètre ne comprend pas les gares d’Ile-de-France) : </w:t>
      </w:r>
    </w:p>
    <w:p w:rsidR="00AD5AE1" w:rsidRPr="00DD55FC" w:rsidDel="00D161C0" w:rsidRDefault="00AD5AE1" w:rsidP="00AD5AE1">
      <w:pPr>
        <w:pStyle w:val="Textedesaisie"/>
        <w:jc w:val="both"/>
        <w:rPr>
          <w:del w:id="2631" w:author="7276693Z" w:date="2016-12-20T18:24:00Z"/>
        </w:rPr>
      </w:pPr>
    </w:p>
    <w:tbl>
      <w:tblPr>
        <w:tblStyle w:val="Grilledutableau"/>
        <w:tblW w:w="0" w:type="auto"/>
        <w:tblLook w:val="04A0" w:firstRow="1" w:lastRow="0" w:firstColumn="1" w:lastColumn="0" w:noHBand="0" w:noVBand="1"/>
      </w:tblPr>
      <w:tblGrid>
        <w:gridCol w:w="2660"/>
        <w:gridCol w:w="1276"/>
        <w:gridCol w:w="1275"/>
        <w:gridCol w:w="1134"/>
        <w:gridCol w:w="1134"/>
        <w:gridCol w:w="1134"/>
        <w:gridCol w:w="1165"/>
      </w:tblGrid>
      <w:tr w:rsidR="00951C40" w:rsidRPr="000B17C7" w:rsidTr="00475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Merge w:val="restart"/>
            <w:shd w:val="clear" w:color="auto" w:fill="FFB612" w:themeFill="accent5"/>
          </w:tcPr>
          <w:p w:rsidR="00951C40" w:rsidRPr="00DD55FC" w:rsidRDefault="00322A91" w:rsidP="00983C91">
            <w:pPr>
              <w:pStyle w:val="Textedesaisie"/>
              <w:spacing w:after="0" w:line="240" w:lineRule="auto"/>
              <w:jc w:val="both"/>
              <w:rPr>
                <w:b w:val="0"/>
                <w:color w:val="FFFFFF" w:themeColor="background1"/>
                <w:sz w:val="22"/>
              </w:rPr>
            </w:pPr>
            <w:r w:rsidRPr="00DD55FC">
              <w:rPr>
                <w:color w:val="FFFFFF" w:themeColor="background1"/>
              </w:rPr>
              <w:t>Segments de gares</w:t>
            </w:r>
          </w:p>
        </w:tc>
        <w:tc>
          <w:tcPr>
            <w:tcW w:w="3685" w:type="dxa"/>
            <w:gridSpan w:val="3"/>
            <w:shd w:val="clear" w:color="auto" w:fill="FFB612" w:themeFill="accent5"/>
          </w:tcPr>
          <w:p w:rsidR="00951C40" w:rsidRPr="00DD55FC" w:rsidRDefault="00322A91" w:rsidP="00983C91">
            <w:pPr>
              <w:pStyle w:val="Textedesaisie"/>
              <w:spacing w:after="0" w:line="240" w:lineRule="auto"/>
              <w:jc w:val="both"/>
              <w:cnfStyle w:val="100000000000" w:firstRow="1" w:lastRow="0" w:firstColumn="0" w:lastColumn="0" w:oddVBand="0" w:evenVBand="0" w:oddHBand="0" w:evenHBand="0" w:firstRowFirstColumn="0" w:firstRowLastColumn="0" w:lastRowFirstColumn="0" w:lastRowLastColumn="0"/>
              <w:rPr>
                <w:b/>
                <w:color w:val="FFFFFF" w:themeColor="background1"/>
                <w:sz w:val="22"/>
              </w:rPr>
            </w:pPr>
            <w:r w:rsidRPr="00DD55FC">
              <w:rPr>
                <w:b/>
                <w:color w:val="FFFFFF" w:themeColor="background1"/>
              </w:rPr>
              <w:t>Service de gare / nombre de départ train</w:t>
            </w:r>
          </w:p>
        </w:tc>
        <w:tc>
          <w:tcPr>
            <w:tcW w:w="3433" w:type="dxa"/>
            <w:gridSpan w:val="3"/>
            <w:shd w:val="clear" w:color="auto" w:fill="FFB612" w:themeFill="accent5"/>
          </w:tcPr>
          <w:p w:rsidR="00951C40" w:rsidRPr="00DD55FC" w:rsidRDefault="00322A91" w:rsidP="00983C91">
            <w:pPr>
              <w:pStyle w:val="Textedesaisie"/>
              <w:spacing w:after="0" w:line="240" w:lineRule="auto"/>
              <w:jc w:val="both"/>
              <w:cnfStyle w:val="100000000000" w:firstRow="1" w:lastRow="0" w:firstColumn="0" w:lastColumn="0" w:oddVBand="0" w:evenVBand="0" w:oddHBand="0" w:evenHBand="0" w:firstRowFirstColumn="0" w:firstRowLastColumn="0" w:lastRowFirstColumn="0" w:lastRowLastColumn="0"/>
              <w:rPr>
                <w:b/>
                <w:color w:val="FFFFFF" w:themeColor="background1"/>
                <w:sz w:val="22"/>
              </w:rPr>
            </w:pPr>
            <w:r w:rsidRPr="00DD55FC">
              <w:rPr>
                <w:b/>
                <w:color w:val="FFFFFF" w:themeColor="background1"/>
              </w:rPr>
              <w:t>Gestion de site / surface coeur de gare</w:t>
            </w:r>
          </w:p>
        </w:tc>
      </w:tr>
      <w:tr w:rsidR="00951C40" w:rsidRPr="000B17C7" w:rsidTr="004753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vMerge/>
            <w:shd w:val="clear" w:color="auto" w:fill="FFB612" w:themeFill="accent5"/>
          </w:tcPr>
          <w:p w:rsidR="00951C40" w:rsidRPr="000B17C7" w:rsidRDefault="00951C40">
            <w:pPr>
              <w:pStyle w:val="Textedesaisie"/>
              <w:spacing w:after="0" w:line="240" w:lineRule="auto"/>
              <w:jc w:val="both"/>
              <w:rPr>
                <w:b w:val="0"/>
                <w:color w:val="FFFFFF" w:themeColor="background1"/>
                <w:sz w:val="22"/>
                <w:rPrChange w:id="2632" w:author="7809196g" w:date="2017-02-24T16:02:00Z">
                  <w:rPr>
                    <w:b w:val="0"/>
                    <w:color w:val="FFFFFF" w:themeColor="background1"/>
                    <w:sz w:val="22"/>
                    <w:lang w:val="pt-BR"/>
                  </w:rPr>
                </w:rPrChange>
              </w:rPr>
              <w:pPrChange w:id="2633" w:author="7276693Z" w:date="2016-12-20T18:25:00Z">
                <w:pPr>
                  <w:pStyle w:val="Textedesaisie"/>
                  <w:jc w:val="both"/>
                </w:pPr>
              </w:pPrChange>
            </w:pPr>
          </w:p>
        </w:tc>
        <w:tc>
          <w:tcPr>
            <w:tcW w:w="1276" w:type="dxa"/>
            <w:shd w:val="clear" w:color="auto" w:fill="FFB612" w:themeFill="accent5"/>
          </w:tcPr>
          <w:p w:rsidR="00951C40" w:rsidRPr="000B17C7"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Change w:id="2634" w:author="7809196g" w:date="2017-02-24T16:02:00Z">
                  <w:rPr>
                    <w:b/>
                    <w:color w:val="FFFFFF" w:themeColor="background1"/>
                    <w:sz w:val="14"/>
                    <w:lang w:val="pt-BR"/>
                  </w:rPr>
                </w:rPrChange>
              </w:rPr>
              <w:pPrChange w:id="2635"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36" w:author="7809196g" w:date="2017-02-24T16:02:00Z">
                  <w:rPr>
                    <w:b/>
                    <w:color w:val="FFFFFF" w:themeColor="background1"/>
                    <w:sz w:val="14"/>
                    <w:lang w:val="pt-BR"/>
                  </w:rPr>
                </w:rPrChange>
              </w:rPr>
              <w:t>Service de gare (M€)</w:t>
            </w:r>
          </w:p>
        </w:tc>
        <w:tc>
          <w:tcPr>
            <w:tcW w:w="1275" w:type="dxa"/>
            <w:shd w:val="clear" w:color="auto" w:fill="FFB612" w:themeFill="accent5"/>
          </w:tcPr>
          <w:p w:rsidR="00951C40" w:rsidRPr="000B17C7"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Change w:id="2637" w:author="7809196g" w:date="2017-02-24T16:02:00Z">
                  <w:rPr>
                    <w:b/>
                    <w:color w:val="FFFFFF" w:themeColor="background1"/>
                    <w:sz w:val="14"/>
                    <w:lang w:val="pt-BR"/>
                  </w:rPr>
                </w:rPrChange>
              </w:rPr>
              <w:pPrChange w:id="2638"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39" w:author="7809196g" w:date="2017-02-24T16:02:00Z">
                  <w:rPr>
                    <w:b/>
                    <w:color w:val="FFFFFF" w:themeColor="background1"/>
                    <w:sz w:val="14"/>
                    <w:lang w:val="pt-BR"/>
                  </w:rPr>
                </w:rPrChange>
              </w:rPr>
              <w:t>Nombre de départs de trains (en milliers)</w:t>
            </w:r>
          </w:p>
        </w:tc>
        <w:tc>
          <w:tcPr>
            <w:tcW w:w="1134" w:type="dxa"/>
            <w:shd w:val="clear" w:color="auto" w:fill="FFB612" w:themeFill="accent5"/>
          </w:tcPr>
          <w:p w:rsidR="00951C40" w:rsidRPr="000B17C7"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Change w:id="2640" w:author="7809196g" w:date="2017-02-24T16:02:00Z">
                  <w:rPr>
                    <w:b/>
                    <w:color w:val="FFFFFF" w:themeColor="background1"/>
                    <w:sz w:val="14"/>
                    <w:lang w:val="pt-BR"/>
                  </w:rPr>
                </w:rPrChange>
              </w:rPr>
              <w:pPrChange w:id="2641"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42" w:author="7809196g" w:date="2017-02-24T16:02:00Z">
                  <w:rPr>
                    <w:b/>
                    <w:color w:val="FFFFFF" w:themeColor="background1"/>
                    <w:sz w:val="14"/>
                    <w:lang w:val="pt-BR"/>
                  </w:rPr>
                </w:rPrChange>
              </w:rPr>
              <w:t>Service de gare / nombre de dépa</w:t>
            </w:r>
            <w:del w:id="2643" w:author="7276693Z" w:date="2017-02-23T16:27:00Z">
              <w:r w:rsidRPr="000B17C7" w:rsidDel="00560C85">
                <w:rPr>
                  <w:b/>
                  <w:color w:val="FFFFFF" w:themeColor="background1"/>
                  <w:sz w:val="14"/>
                  <w:rPrChange w:id="2644" w:author="7809196g" w:date="2017-02-24T16:02:00Z">
                    <w:rPr>
                      <w:b/>
                      <w:color w:val="FFFFFF" w:themeColor="background1"/>
                      <w:sz w:val="14"/>
                      <w:lang w:val="pt-BR"/>
                    </w:rPr>
                  </w:rPrChange>
                </w:rPr>
                <w:delText>t</w:delText>
              </w:r>
            </w:del>
            <w:r w:rsidRPr="000B17C7">
              <w:rPr>
                <w:b/>
                <w:color w:val="FFFFFF" w:themeColor="background1"/>
                <w:sz w:val="14"/>
                <w:rPrChange w:id="2645" w:author="7809196g" w:date="2017-02-24T16:02:00Z">
                  <w:rPr>
                    <w:b/>
                    <w:color w:val="FFFFFF" w:themeColor="background1"/>
                    <w:sz w:val="14"/>
                    <w:lang w:val="pt-BR"/>
                  </w:rPr>
                </w:rPrChange>
              </w:rPr>
              <w:t>rts de trains</w:t>
            </w:r>
          </w:p>
        </w:tc>
        <w:tc>
          <w:tcPr>
            <w:tcW w:w="1134" w:type="dxa"/>
            <w:shd w:val="clear" w:color="auto" w:fill="FFB612" w:themeFill="accent5"/>
          </w:tcPr>
          <w:p w:rsidR="00951C40" w:rsidRPr="000B17C7"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Change w:id="2646" w:author="7809196g" w:date="2017-02-24T16:02:00Z">
                  <w:rPr>
                    <w:b/>
                    <w:color w:val="FFFFFF" w:themeColor="background1"/>
                    <w:sz w:val="14"/>
                    <w:lang w:val="pt-BR"/>
                  </w:rPr>
                </w:rPrChange>
              </w:rPr>
              <w:pPrChange w:id="2647"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48" w:author="7809196g" w:date="2017-02-24T16:02:00Z">
                  <w:rPr>
                    <w:b/>
                    <w:color w:val="FFFFFF" w:themeColor="background1"/>
                    <w:sz w:val="14"/>
                    <w:lang w:val="pt-BR"/>
                  </w:rPr>
                </w:rPrChange>
              </w:rPr>
              <w:t>Gestion de site (en M€)</w:t>
            </w:r>
          </w:p>
        </w:tc>
        <w:tc>
          <w:tcPr>
            <w:tcW w:w="1134" w:type="dxa"/>
            <w:shd w:val="clear" w:color="auto" w:fill="FFB612" w:themeFill="accent5"/>
          </w:tcPr>
          <w:p w:rsidR="00951C40" w:rsidRPr="000B17C7"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Change w:id="2649" w:author="7809196g" w:date="2017-02-24T16:02:00Z">
                  <w:rPr>
                    <w:b/>
                    <w:color w:val="FFFFFF" w:themeColor="background1"/>
                    <w:sz w:val="14"/>
                    <w:lang w:val="pt-BR"/>
                  </w:rPr>
                </w:rPrChange>
              </w:rPr>
              <w:pPrChange w:id="2650"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51" w:author="7809196g" w:date="2017-02-24T16:02:00Z">
                  <w:rPr>
                    <w:b/>
                    <w:color w:val="FFFFFF" w:themeColor="background1"/>
                    <w:sz w:val="14"/>
                    <w:lang w:val="pt-BR"/>
                  </w:rPr>
                </w:rPrChange>
              </w:rPr>
              <w:t>Surface coeur de gare transporteurs (en milliers de m2)</w:t>
            </w:r>
          </w:p>
        </w:tc>
        <w:tc>
          <w:tcPr>
            <w:tcW w:w="1165" w:type="dxa"/>
            <w:shd w:val="clear" w:color="auto" w:fill="FFB612" w:themeFill="accent5"/>
          </w:tcPr>
          <w:p w:rsidR="00951C40" w:rsidRPr="00DD55FC" w:rsidRDefault="00322A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color w:val="FFFFFF" w:themeColor="background1"/>
                <w:sz w:val="14"/>
              </w:rPr>
              <w:pPrChange w:id="2652" w:author="7276693Z" w:date="2016-12-20T18:25:00Z">
                <w:pPr>
                  <w:pStyle w:val="Textedesaisie"/>
                  <w:jc w:val="both"/>
                  <w:cnfStyle w:val="000000100000" w:firstRow="0" w:lastRow="0" w:firstColumn="0" w:lastColumn="0" w:oddVBand="0" w:evenVBand="0" w:oddHBand="1" w:evenHBand="0" w:firstRowFirstColumn="0" w:firstRowLastColumn="0" w:lastRowFirstColumn="0" w:lastRowLastColumn="0"/>
                </w:pPr>
              </w:pPrChange>
            </w:pPr>
            <w:r w:rsidRPr="000B17C7">
              <w:rPr>
                <w:b/>
                <w:color w:val="FFFFFF" w:themeColor="background1"/>
                <w:sz w:val="14"/>
                <w:rPrChange w:id="2653" w:author="7809196g" w:date="2017-02-24T16:02:00Z">
                  <w:rPr>
                    <w:b/>
                    <w:color w:val="FFFFFF" w:themeColor="background1"/>
                    <w:sz w:val="14"/>
                    <w:lang w:val="pt-BR"/>
                  </w:rPr>
                </w:rPrChange>
              </w:rPr>
              <w:t>Gestion de site / surface coeur de gare</w:t>
            </w:r>
            <w:ins w:id="2654" w:author="7809196g" w:date="2017-02-24T16:38:00Z">
              <w:r w:rsidR="004D4EB2">
                <w:rPr>
                  <w:b/>
                  <w:color w:val="FFFFFF" w:themeColor="background1"/>
                  <w:sz w:val="14"/>
                </w:rPr>
                <w:t xml:space="preserve"> en €/m²</w:t>
              </w:r>
            </w:ins>
          </w:p>
        </w:tc>
      </w:tr>
      <w:tr w:rsidR="00322A91" w:rsidRPr="000B17C7" w:rsidTr="004753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auto"/>
          </w:tcPr>
          <w:p w:rsidR="007C1AF4" w:rsidRPr="00DD55FC" w:rsidRDefault="00322A91" w:rsidP="00983C91">
            <w:pPr>
              <w:pStyle w:val="Textedesaisie"/>
              <w:spacing w:after="0" w:line="240" w:lineRule="auto"/>
              <w:jc w:val="both"/>
              <w:rPr>
                <w:b w:val="0"/>
                <w:sz w:val="22"/>
              </w:rPr>
            </w:pPr>
            <w:r w:rsidRPr="00DD55FC">
              <w:t>Gares segment A</w:t>
            </w:r>
          </w:p>
        </w:tc>
        <w:tc>
          <w:tcPr>
            <w:tcW w:w="1276" w:type="dxa"/>
            <w:shd w:val="clear" w:color="auto" w:fill="auto"/>
          </w:tcPr>
          <w:p w:rsidR="007C1AF4" w:rsidRPr="00DD55FC" w:rsidRDefault="00322A91"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55" w:author="7809196g" w:date="2016-12-13T11:56:00Z">
              <w:r w:rsidRPr="00DD55FC" w:rsidDel="00BF663F">
                <w:delText>157</w:delText>
              </w:r>
            </w:del>
            <w:ins w:id="2656" w:author="7809196g" w:date="2016-12-13T11:56:00Z">
              <w:r w:rsidR="00BF663F" w:rsidRPr="00DD55FC">
                <w:t>150</w:t>
              </w:r>
            </w:ins>
          </w:p>
        </w:tc>
        <w:tc>
          <w:tcPr>
            <w:tcW w:w="1275" w:type="dxa"/>
            <w:shd w:val="clear" w:color="auto" w:fill="auto"/>
          </w:tcPr>
          <w:p w:rsidR="007C1AF4" w:rsidRPr="00DD55FC" w:rsidRDefault="00322A91" w:rsidP="005F535D">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57" w:author="7809196g" w:date="2016-12-13T11:56:00Z">
              <w:r w:rsidRPr="00DD55FC" w:rsidDel="00BF663F">
                <w:delText>3705</w:delText>
              </w:r>
            </w:del>
            <w:ins w:id="2658" w:author="7809196g" w:date="2016-12-13T11:56:00Z">
              <w:r w:rsidR="00BF663F" w:rsidRPr="00DD55FC">
                <w:t>3 5</w:t>
              </w:r>
            </w:ins>
            <w:ins w:id="2659" w:author="7809196g" w:date="2017-02-23T14:40:00Z">
              <w:r w:rsidR="005F535D" w:rsidRPr="00DD55FC">
                <w:t>46</w:t>
              </w:r>
            </w:ins>
          </w:p>
        </w:tc>
        <w:tc>
          <w:tcPr>
            <w:tcW w:w="1134" w:type="dxa"/>
            <w:shd w:val="clear" w:color="auto" w:fill="auto"/>
          </w:tcPr>
          <w:p w:rsidR="007C1AF4" w:rsidRPr="00DD55FC" w:rsidRDefault="00322A91" w:rsidP="005F535D">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60" w:author="7809196g" w:date="2016-12-13T11:56:00Z">
              <w:r w:rsidRPr="00DD55FC" w:rsidDel="00BF663F">
                <w:delText>42,4</w:delText>
              </w:r>
            </w:del>
            <w:ins w:id="2661" w:author="7809196g" w:date="2016-12-13T11:56:00Z">
              <w:r w:rsidR="00BF663F" w:rsidRPr="00DD55FC">
                <w:t>42</w:t>
              </w:r>
            </w:ins>
            <w:proofErr w:type="gramStart"/>
            <w:ins w:id="2662" w:author="7276693Z" w:date="2017-02-23T16:26:00Z">
              <w:r w:rsidR="00560C85" w:rsidRPr="00DD55FC">
                <w:t>,</w:t>
              </w:r>
            </w:ins>
            <w:proofErr w:type="gramEnd"/>
            <w:ins w:id="2663" w:author="7809196g" w:date="2016-12-13T11:56:00Z">
              <w:del w:id="2664" w:author="7276693Z" w:date="2017-02-23T16:26:00Z">
                <w:r w:rsidR="00BF663F" w:rsidRPr="00DD55FC" w:rsidDel="00560C85">
                  <w:delText>.</w:delText>
                </w:r>
              </w:del>
            </w:ins>
            <w:ins w:id="2665" w:author="7809196g" w:date="2017-02-23T14:40:00Z">
              <w:r w:rsidR="005F535D" w:rsidRPr="00DD55FC">
                <w:t>3</w:t>
              </w:r>
            </w:ins>
            <w:ins w:id="2666" w:author="7809196g" w:date="2016-12-13T11:56:00Z">
              <w:r w:rsidR="00BF663F" w:rsidRPr="00DD55FC">
                <w:t xml:space="preserve"> </w:t>
              </w:r>
            </w:ins>
            <w:r w:rsidRPr="00DD55FC">
              <w:t>€</w:t>
            </w:r>
          </w:p>
        </w:tc>
        <w:tc>
          <w:tcPr>
            <w:tcW w:w="1134" w:type="dxa"/>
            <w:shd w:val="clear" w:color="auto" w:fill="auto"/>
          </w:tcPr>
          <w:p w:rsidR="007C1AF4" w:rsidRPr="00DD55FC" w:rsidRDefault="00CA375F"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67" w:author="7809196g" w:date="2016-12-13T11:56:00Z">
              <w:r w:rsidRPr="00DD55FC" w:rsidDel="00BF663F">
                <w:delText>111</w:delText>
              </w:r>
            </w:del>
            <w:ins w:id="2668" w:author="7809196g" w:date="2016-12-13T11:56:00Z">
              <w:r w:rsidR="00BF663F" w:rsidRPr="00DD55FC">
                <w:t>109</w:t>
              </w:r>
            </w:ins>
          </w:p>
        </w:tc>
        <w:tc>
          <w:tcPr>
            <w:tcW w:w="1134" w:type="dxa"/>
            <w:shd w:val="clear" w:color="auto" w:fill="auto"/>
          </w:tcPr>
          <w:p w:rsidR="007C1AF4" w:rsidRPr="00DD55FC" w:rsidRDefault="00CA375F" w:rsidP="005F535D">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69" w:author="7809196g" w:date="2016-12-13T11:57:00Z">
              <w:r w:rsidRPr="00DD55FC" w:rsidDel="00BF663F">
                <w:delText>257380</w:delText>
              </w:r>
            </w:del>
            <w:ins w:id="2670" w:author="7809196g" w:date="2016-12-13T11:57:00Z">
              <w:r w:rsidR="00BF663F" w:rsidRPr="00DD55FC">
                <w:t>2</w:t>
              </w:r>
            </w:ins>
            <w:ins w:id="2671" w:author="7809196g" w:date="2017-02-23T14:40:00Z">
              <w:r w:rsidR="005F535D" w:rsidRPr="00DD55FC">
                <w:t>50 949</w:t>
              </w:r>
            </w:ins>
          </w:p>
        </w:tc>
        <w:tc>
          <w:tcPr>
            <w:tcW w:w="1165" w:type="dxa"/>
            <w:shd w:val="clear" w:color="auto" w:fill="auto"/>
          </w:tcPr>
          <w:p w:rsidR="007C1AF4" w:rsidRPr="00DD55FC" w:rsidRDefault="00CA375F" w:rsidP="005F535D">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72" w:author="7809196g" w:date="2016-12-13T11:57:00Z">
              <w:r w:rsidRPr="00DD55FC" w:rsidDel="00BF663F">
                <w:delText>429,3</w:delText>
              </w:r>
            </w:del>
            <w:ins w:id="2673" w:author="7276693Z" w:date="2016-12-13T15:31:00Z">
              <w:r w:rsidR="00412A41" w:rsidRPr="00DD55FC">
                <w:t>43</w:t>
              </w:r>
              <w:del w:id="2674" w:author="7809196g" w:date="2017-02-23T14:41:00Z">
                <w:r w:rsidR="00412A41" w:rsidRPr="00DD55FC" w:rsidDel="005F535D">
                  <w:delText>0</w:delText>
                </w:r>
              </w:del>
            </w:ins>
            <w:ins w:id="2675" w:author="7809196g" w:date="2017-02-23T14:41:00Z">
              <w:r w:rsidR="005F535D" w:rsidRPr="00DD55FC">
                <w:t>4</w:t>
              </w:r>
            </w:ins>
            <w:ins w:id="2676" w:author="7276693Z" w:date="2016-12-13T15:31:00Z">
              <w:r w:rsidR="00412A41" w:rsidRPr="00DD55FC">
                <w:t xml:space="preserve"> </w:t>
              </w:r>
            </w:ins>
            <w:r w:rsidRPr="00DD55FC">
              <w:t>€</w:t>
            </w:r>
          </w:p>
        </w:tc>
      </w:tr>
      <w:tr w:rsidR="007C1AF4" w:rsidRPr="000B17C7" w:rsidTr="004753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auto"/>
          </w:tcPr>
          <w:p w:rsidR="007C1AF4" w:rsidRPr="00DD55FC" w:rsidRDefault="00322A91" w:rsidP="00983C91">
            <w:pPr>
              <w:pStyle w:val="Textedesaisie"/>
              <w:spacing w:after="0" w:line="240" w:lineRule="auto"/>
              <w:jc w:val="both"/>
              <w:rPr>
                <w:b w:val="0"/>
                <w:sz w:val="22"/>
              </w:rPr>
            </w:pPr>
            <w:r w:rsidRPr="00DD55FC">
              <w:t>Gares segment B</w:t>
            </w:r>
          </w:p>
        </w:tc>
        <w:tc>
          <w:tcPr>
            <w:tcW w:w="1276" w:type="dxa"/>
            <w:shd w:val="clear" w:color="auto" w:fill="auto"/>
          </w:tcPr>
          <w:p w:rsidR="007C1AF4" w:rsidRPr="00DD55FC" w:rsidRDefault="00322A91"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77" w:author="7809196g" w:date="2016-12-13T11:56:00Z">
              <w:r w:rsidRPr="00DD55FC" w:rsidDel="00BF663F">
                <w:delText>52</w:delText>
              </w:r>
            </w:del>
            <w:ins w:id="2678" w:author="7809196g" w:date="2016-12-13T11:56:00Z">
              <w:r w:rsidR="00BF663F" w:rsidRPr="00DD55FC">
                <w:t>56</w:t>
              </w:r>
            </w:ins>
          </w:p>
        </w:tc>
        <w:tc>
          <w:tcPr>
            <w:tcW w:w="1275" w:type="dxa"/>
            <w:shd w:val="clear" w:color="auto" w:fill="auto"/>
          </w:tcPr>
          <w:p w:rsidR="007C1AF4" w:rsidRPr="00DD55FC" w:rsidRDefault="00322A91"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79" w:author="7809196g" w:date="2016-12-13T11:56:00Z">
              <w:r w:rsidRPr="00DD55FC" w:rsidDel="00BF663F">
                <w:delText>7654</w:delText>
              </w:r>
            </w:del>
            <w:ins w:id="2680" w:author="7809196g" w:date="2016-12-13T11:56:00Z">
              <w:r w:rsidR="00BF663F" w:rsidRPr="00DD55FC">
                <w:t>7 962</w:t>
              </w:r>
            </w:ins>
          </w:p>
        </w:tc>
        <w:tc>
          <w:tcPr>
            <w:tcW w:w="1134" w:type="dxa"/>
            <w:shd w:val="clear" w:color="auto" w:fill="auto"/>
          </w:tcPr>
          <w:p w:rsidR="007C1AF4" w:rsidRPr="00DD55FC" w:rsidRDefault="00322A91"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81" w:author="7809196g" w:date="2016-12-13T11:56:00Z">
              <w:r w:rsidRPr="00DD55FC" w:rsidDel="00BF663F">
                <w:delText>6,8</w:delText>
              </w:r>
            </w:del>
            <w:ins w:id="2682" w:author="7809196g" w:date="2016-12-13T11:56:00Z">
              <w:r w:rsidR="00BF663F" w:rsidRPr="00DD55FC">
                <w:t>7</w:t>
              </w:r>
            </w:ins>
            <w:proofErr w:type="gramStart"/>
            <w:ins w:id="2683" w:author="7276693Z" w:date="2017-02-23T16:26:00Z">
              <w:r w:rsidR="00560C85" w:rsidRPr="00DD55FC">
                <w:t>,</w:t>
              </w:r>
            </w:ins>
            <w:proofErr w:type="gramEnd"/>
            <w:ins w:id="2684" w:author="7809196g" w:date="2016-12-13T11:56:00Z">
              <w:del w:id="2685" w:author="7276693Z" w:date="2017-02-23T16:26:00Z">
                <w:r w:rsidR="00BF663F" w:rsidRPr="00DD55FC" w:rsidDel="00560C85">
                  <w:delText>.</w:delText>
                </w:r>
              </w:del>
              <w:r w:rsidR="00BF663F" w:rsidRPr="00DD55FC">
                <w:t xml:space="preserve">0 </w:t>
              </w:r>
            </w:ins>
            <w:r w:rsidRPr="00DD55FC">
              <w:t>€</w:t>
            </w:r>
          </w:p>
        </w:tc>
        <w:tc>
          <w:tcPr>
            <w:tcW w:w="1134" w:type="dxa"/>
            <w:shd w:val="clear" w:color="auto" w:fill="auto"/>
          </w:tcPr>
          <w:p w:rsidR="007C1AF4" w:rsidRPr="00DD55FC" w:rsidRDefault="00CA375F"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86" w:author="7809196g" w:date="2016-12-13T11:56:00Z">
              <w:r w:rsidRPr="00DD55FC" w:rsidDel="00BF663F">
                <w:delText>30</w:delText>
              </w:r>
            </w:del>
            <w:ins w:id="2687" w:author="7809196g" w:date="2016-12-13T11:56:00Z">
              <w:r w:rsidR="00BF663F" w:rsidRPr="00DD55FC">
                <w:t>31</w:t>
              </w:r>
            </w:ins>
          </w:p>
        </w:tc>
        <w:tc>
          <w:tcPr>
            <w:tcW w:w="1134" w:type="dxa"/>
            <w:shd w:val="clear" w:color="auto" w:fill="auto"/>
          </w:tcPr>
          <w:p w:rsidR="007C1AF4" w:rsidRPr="00DD55FC" w:rsidRDefault="00CA375F"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88" w:author="7809196g" w:date="2016-12-13T11:57:00Z">
              <w:r w:rsidRPr="00DD55FC" w:rsidDel="00BF663F">
                <w:delText>59034</w:delText>
              </w:r>
            </w:del>
            <w:ins w:id="2689" w:author="7809196g" w:date="2016-12-13T11:57:00Z">
              <w:r w:rsidR="00BF663F" w:rsidRPr="00DD55FC">
                <w:t>62 799</w:t>
              </w:r>
            </w:ins>
          </w:p>
        </w:tc>
        <w:tc>
          <w:tcPr>
            <w:tcW w:w="1165" w:type="dxa"/>
            <w:shd w:val="clear" w:color="auto" w:fill="auto"/>
          </w:tcPr>
          <w:p w:rsidR="007C1AF4" w:rsidRPr="00DD55FC" w:rsidRDefault="00CA375F"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sz w:val="22"/>
              </w:rPr>
            </w:pPr>
            <w:del w:id="2690" w:author="7809196g" w:date="2016-12-13T11:57:00Z">
              <w:r w:rsidRPr="00DD55FC" w:rsidDel="00BF663F">
                <w:delText>504,8</w:delText>
              </w:r>
            </w:del>
            <w:ins w:id="2691" w:author="7809196g" w:date="2016-12-13T11:57:00Z">
              <w:r w:rsidR="00BF663F" w:rsidRPr="00DD55FC">
                <w:t xml:space="preserve">494 </w:t>
              </w:r>
            </w:ins>
            <w:r w:rsidRPr="00DD55FC">
              <w:t>€</w:t>
            </w:r>
          </w:p>
        </w:tc>
      </w:tr>
      <w:tr w:rsidR="00322A91" w:rsidRPr="000B17C7" w:rsidTr="004753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auto"/>
          </w:tcPr>
          <w:p w:rsidR="007C1AF4" w:rsidRPr="00DD55FC" w:rsidRDefault="00322A91" w:rsidP="00983C91">
            <w:pPr>
              <w:pStyle w:val="Textedesaisie"/>
              <w:spacing w:after="0" w:line="240" w:lineRule="auto"/>
              <w:jc w:val="both"/>
              <w:rPr>
                <w:b w:val="0"/>
                <w:sz w:val="22"/>
              </w:rPr>
            </w:pPr>
            <w:r w:rsidRPr="00DD55FC">
              <w:t>Gares segment C</w:t>
            </w:r>
          </w:p>
        </w:tc>
        <w:tc>
          <w:tcPr>
            <w:tcW w:w="1276" w:type="dxa"/>
            <w:shd w:val="clear" w:color="auto" w:fill="auto"/>
          </w:tcPr>
          <w:p w:rsidR="007C1AF4" w:rsidRPr="00DD55FC" w:rsidRDefault="00322A91"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r w:rsidRPr="00DD55FC">
              <w:t>11</w:t>
            </w:r>
          </w:p>
        </w:tc>
        <w:tc>
          <w:tcPr>
            <w:tcW w:w="1275" w:type="dxa"/>
            <w:shd w:val="clear" w:color="auto" w:fill="auto"/>
          </w:tcPr>
          <w:p w:rsidR="007C1AF4" w:rsidRPr="00DD55FC" w:rsidRDefault="00322A91"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92" w:author="7809196g" w:date="2016-12-13T11:56:00Z">
              <w:r w:rsidRPr="00DD55FC" w:rsidDel="00BF663F">
                <w:delText>8971</w:delText>
              </w:r>
            </w:del>
            <w:ins w:id="2693" w:author="7809196g" w:date="2016-12-13T11:56:00Z">
              <w:r w:rsidR="00BF663F" w:rsidRPr="00DD55FC">
                <w:t>8 785</w:t>
              </w:r>
            </w:ins>
          </w:p>
        </w:tc>
        <w:tc>
          <w:tcPr>
            <w:tcW w:w="1134" w:type="dxa"/>
            <w:shd w:val="clear" w:color="auto" w:fill="auto"/>
          </w:tcPr>
          <w:p w:rsidR="007C1AF4" w:rsidRPr="00DD55FC" w:rsidRDefault="00322A91"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r w:rsidRPr="00DD55FC">
              <w:t>1,2</w:t>
            </w:r>
            <w:ins w:id="2694" w:author="7809196g" w:date="2016-12-13T11:56:00Z">
              <w:r w:rsidR="00BF663F" w:rsidRPr="00DD55FC">
                <w:t xml:space="preserve"> </w:t>
              </w:r>
            </w:ins>
            <w:r w:rsidRPr="00DD55FC">
              <w:t>€</w:t>
            </w:r>
          </w:p>
        </w:tc>
        <w:tc>
          <w:tcPr>
            <w:tcW w:w="1134" w:type="dxa"/>
            <w:shd w:val="clear" w:color="auto" w:fill="auto"/>
          </w:tcPr>
          <w:p w:rsidR="007C1AF4" w:rsidRPr="00DD55FC" w:rsidRDefault="00CA375F"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r w:rsidRPr="00DD55FC">
              <w:t>21</w:t>
            </w:r>
          </w:p>
        </w:tc>
        <w:tc>
          <w:tcPr>
            <w:tcW w:w="1134" w:type="dxa"/>
            <w:shd w:val="clear" w:color="auto" w:fill="auto"/>
          </w:tcPr>
          <w:p w:rsidR="007C1AF4" w:rsidRPr="00DD55FC" w:rsidRDefault="00BF663F"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ins w:id="2695" w:author="7809196g" w:date="2016-12-13T11:57:00Z">
              <w:r w:rsidRPr="00DD55FC">
                <w:t>40 407</w:t>
              </w:r>
            </w:ins>
            <w:del w:id="2696" w:author="7809196g" w:date="2016-12-13T11:57:00Z">
              <w:r w:rsidR="00CA375F" w:rsidRPr="00DD55FC" w:rsidDel="00BF663F">
                <w:delText>40118</w:delText>
              </w:r>
            </w:del>
          </w:p>
        </w:tc>
        <w:tc>
          <w:tcPr>
            <w:tcW w:w="1165" w:type="dxa"/>
            <w:shd w:val="clear" w:color="auto" w:fill="auto"/>
          </w:tcPr>
          <w:p w:rsidR="007C1AF4" w:rsidRPr="00DD55FC" w:rsidRDefault="00CA375F" w:rsidP="00983C91">
            <w:pPr>
              <w:pStyle w:val="Textedesaisie"/>
              <w:spacing w:after="0" w:line="240" w:lineRule="auto"/>
              <w:jc w:val="both"/>
              <w:cnfStyle w:val="000000010000" w:firstRow="0" w:lastRow="0" w:firstColumn="0" w:lastColumn="0" w:oddVBand="0" w:evenVBand="0" w:oddHBand="0" w:evenHBand="1" w:firstRowFirstColumn="0" w:firstRowLastColumn="0" w:lastRowFirstColumn="0" w:lastRowLastColumn="0"/>
              <w:rPr>
                <w:sz w:val="22"/>
              </w:rPr>
            </w:pPr>
            <w:del w:id="2697" w:author="7809196g" w:date="2016-12-13T11:57:00Z">
              <w:r w:rsidRPr="00DD55FC" w:rsidDel="00BF663F">
                <w:delText>528,4</w:delText>
              </w:r>
            </w:del>
            <w:ins w:id="2698" w:author="7276693Z" w:date="2016-12-13T15:30:00Z">
              <w:r w:rsidR="00412A41" w:rsidRPr="00DD55FC">
                <w:t xml:space="preserve">528 </w:t>
              </w:r>
            </w:ins>
            <w:ins w:id="2699" w:author="7809196g" w:date="2017-02-23T14:41:00Z">
              <w:r w:rsidR="005F535D" w:rsidRPr="00DD55FC">
                <w:t>€</w:t>
              </w:r>
            </w:ins>
          </w:p>
        </w:tc>
      </w:tr>
      <w:tr w:rsidR="007C1AF4" w:rsidRPr="000B17C7" w:rsidTr="004753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shd w:val="clear" w:color="auto" w:fill="auto"/>
          </w:tcPr>
          <w:p w:rsidR="007C1AF4" w:rsidRPr="00DD55FC" w:rsidRDefault="00322A91" w:rsidP="00983C91">
            <w:pPr>
              <w:pStyle w:val="Textedesaisie"/>
              <w:spacing w:after="0" w:line="240" w:lineRule="auto"/>
              <w:jc w:val="both"/>
              <w:rPr>
                <w:b w:val="0"/>
                <w:sz w:val="22"/>
              </w:rPr>
            </w:pPr>
            <w:r w:rsidRPr="00DD55FC">
              <w:t>Total</w:t>
            </w:r>
          </w:p>
        </w:tc>
        <w:tc>
          <w:tcPr>
            <w:tcW w:w="1276" w:type="dxa"/>
            <w:shd w:val="clear" w:color="auto" w:fill="auto"/>
          </w:tcPr>
          <w:p w:rsidR="007C1AF4" w:rsidRPr="00DD55FC" w:rsidRDefault="00322A91"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del w:id="2700" w:author="7809196g" w:date="2016-12-13T11:56:00Z">
              <w:r w:rsidRPr="00DD55FC" w:rsidDel="00BF663F">
                <w:rPr>
                  <w:b/>
                </w:rPr>
                <w:delText>220</w:delText>
              </w:r>
            </w:del>
            <w:ins w:id="2701" w:author="7809196g" w:date="2016-12-13T11:56:00Z">
              <w:r w:rsidR="00BF663F" w:rsidRPr="00DD55FC">
                <w:rPr>
                  <w:b/>
                </w:rPr>
                <w:t>217</w:t>
              </w:r>
            </w:ins>
          </w:p>
        </w:tc>
        <w:tc>
          <w:tcPr>
            <w:tcW w:w="1275" w:type="dxa"/>
            <w:shd w:val="clear" w:color="auto" w:fill="auto"/>
          </w:tcPr>
          <w:p w:rsidR="007C1AF4" w:rsidRPr="00DD55FC" w:rsidRDefault="00322A91" w:rsidP="005F535D">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r w:rsidRPr="00DD55FC">
              <w:rPr>
                <w:b/>
              </w:rPr>
              <w:t>20</w:t>
            </w:r>
            <w:ins w:id="2702" w:author="7809196g" w:date="2016-12-13T11:56:00Z">
              <w:r w:rsidR="00BF663F" w:rsidRPr="00DD55FC">
                <w:rPr>
                  <w:b/>
                </w:rPr>
                <w:t xml:space="preserve"> </w:t>
              </w:r>
            </w:ins>
            <w:del w:id="2703" w:author="7809196g" w:date="2017-02-23T14:40:00Z">
              <w:r w:rsidRPr="00DD55FC" w:rsidDel="005F535D">
                <w:rPr>
                  <w:b/>
                </w:rPr>
                <w:delText>330</w:delText>
              </w:r>
            </w:del>
            <w:ins w:id="2704" w:author="7809196g" w:date="2017-02-23T14:40:00Z">
              <w:r w:rsidR="005F535D" w:rsidRPr="00DD55FC">
                <w:rPr>
                  <w:b/>
                </w:rPr>
                <w:t>293</w:t>
              </w:r>
            </w:ins>
          </w:p>
        </w:tc>
        <w:tc>
          <w:tcPr>
            <w:tcW w:w="1134" w:type="dxa"/>
            <w:shd w:val="clear" w:color="auto" w:fill="auto"/>
          </w:tcPr>
          <w:p w:rsidR="007C1AF4" w:rsidRPr="00DD55FC" w:rsidRDefault="00322A91"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del w:id="2705" w:author="7809196g" w:date="2016-12-13T11:57:00Z">
              <w:r w:rsidRPr="00DD55FC" w:rsidDel="00BF663F">
                <w:rPr>
                  <w:b/>
                </w:rPr>
                <w:delText>10,8</w:delText>
              </w:r>
            </w:del>
            <w:ins w:id="2706" w:author="7809196g" w:date="2016-12-13T11:57:00Z">
              <w:r w:rsidR="00BF663F" w:rsidRPr="00DD55FC">
                <w:rPr>
                  <w:b/>
                </w:rPr>
                <w:t xml:space="preserve">10.7 </w:t>
              </w:r>
            </w:ins>
            <w:r w:rsidRPr="00DD55FC">
              <w:rPr>
                <w:b/>
              </w:rPr>
              <w:t>€</w:t>
            </w:r>
          </w:p>
        </w:tc>
        <w:tc>
          <w:tcPr>
            <w:tcW w:w="1134" w:type="dxa"/>
            <w:shd w:val="clear" w:color="auto" w:fill="auto"/>
          </w:tcPr>
          <w:p w:rsidR="007C1AF4" w:rsidRPr="00DD55FC" w:rsidRDefault="00CA375F"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r w:rsidRPr="00DD55FC">
              <w:rPr>
                <w:b/>
              </w:rPr>
              <w:t>162</w:t>
            </w:r>
          </w:p>
        </w:tc>
        <w:tc>
          <w:tcPr>
            <w:tcW w:w="1134" w:type="dxa"/>
            <w:shd w:val="clear" w:color="auto" w:fill="auto"/>
          </w:tcPr>
          <w:p w:rsidR="007C1AF4" w:rsidRPr="00DD55FC" w:rsidRDefault="00CA375F" w:rsidP="00983C91">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del w:id="2707" w:author="7809196g" w:date="2017-02-23T14:41:00Z">
              <w:r w:rsidRPr="00DD55FC" w:rsidDel="005F535D">
                <w:rPr>
                  <w:b/>
                </w:rPr>
                <w:delText>356532</w:delText>
              </w:r>
            </w:del>
            <w:ins w:id="2708" w:author="7809196g" w:date="2017-02-23T14:41:00Z">
              <w:r w:rsidR="005F535D" w:rsidRPr="00DD55FC">
                <w:rPr>
                  <w:b/>
                </w:rPr>
                <w:t>354 155</w:t>
              </w:r>
            </w:ins>
          </w:p>
        </w:tc>
        <w:tc>
          <w:tcPr>
            <w:tcW w:w="1165" w:type="dxa"/>
            <w:shd w:val="clear" w:color="auto" w:fill="auto"/>
          </w:tcPr>
          <w:p w:rsidR="007C1AF4" w:rsidRPr="00DD55FC" w:rsidRDefault="00CA375F" w:rsidP="005F535D">
            <w:pPr>
              <w:pStyle w:val="Textedesaisie"/>
              <w:spacing w:after="0" w:line="240" w:lineRule="auto"/>
              <w:jc w:val="both"/>
              <w:cnfStyle w:val="000000100000" w:firstRow="0" w:lastRow="0" w:firstColumn="0" w:lastColumn="0" w:oddVBand="0" w:evenVBand="0" w:oddHBand="1" w:evenHBand="0" w:firstRowFirstColumn="0" w:firstRowLastColumn="0" w:lastRowFirstColumn="0" w:lastRowLastColumn="0"/>
              <w:rPr>
                <w:b/>
                <w:sz w:val="22"/>
              </w:rPr>
            </w:pPr>
            <w:del w:id="2709" w:author="7809196g" w:date="2016-12-13T11:57:00Z">
              <w:r w:rsidRPr="00DD55FC" w:rsidDel="00BF663F">
                <w:rPr>
                  <w:b/>
                </w:rPr>
                <w:delText xml:space="preserve">453 </w:delText>
              </w:r>
            </w:del>
            <w:ins w:id="2710" w:author="7809196g" w:date="2016-12-13T11:57:00Z">
              <w:r w:rsidR="00BF663F" w:rsidRPr="00DD55FC">
                <w:rPr>
                  <w:b/>
                </w:rPr>
                <w:t>45</w:t>
              </w:r>
            </w:ins>
            <w:ins w:id="2711" w:author="7809196g" w:date="2017-02-23T14:41:00Z">
              <w:r w:rsidR="005F535D" w:rsidRPr="00DD55FC">
                <w:rPr>
                  <w:b/>
                </w:rPr>
                <w:t>5</w:t>
              </w:r>
            </w:ins>
            <w:ins w:id="2712" w:author="7809196g" w:date="2016-12-13T11:57:00Z">
              <w:r w:rsidR="00BF663F" w:rsidRPr="00DD55FC">
                <w:rPr>
                  <w:b/>
                </w:rPr>
                <w:t xml:space="preserve"> </w:t>
              </w:r>
            </w:ins>
            <w:r w:rsidRPr="00DD55FC">
              <w:rPr>
                <w:b/>
              </w:rPr>
              <w:t>€</w:t>
            </w:r>
          </w:p>
        </w:tc>
      </w:tr>
    </w:tbl>
    <w:p w:rsidR="00AD5AE1" w:rsidRPr="00DD55FC" w:rsidDel="00A27275" w:rsidRDefault="00AD5AE1" w:rsidP="00AD5AE1">
      <w:pPr>
        <w:pStyle w:val="Textedesaisie"/>
        <w:jc w:val="both"/>
        <w:rPr>
          <w:del w:id="2713" w:author="7276693Z" w:date="2017-02-14T10:16:00Z"/>
        </w:rPr>
      </w:pPr>
    </w:p>
    <w:p w:rsidR="00475377" w:rsidRPr="00DD55FC" w:rsidDel="00A27275" w:rsidRDefault="00475377" w:rsidP="00205002">
      <w:pPr>
        <w:pStyle w:val="Textedesaisie"/>
        <w:jc w:val="both"/>
        <w:rPr>
          <w:del w:id="2714" w:author="7276693Z" w:date="2017-02-14T10:16:00Z"/>
          <w:color w:val="747678"/>
          <w:highlight w:val="yellow"/>
        </w:rPr>
        <w:sectPr w:rsidR="00475377" w:rsidRPr="00DD55FC" w:rsidDel="00A27275" w:rsidSect="00472908">
          <w:type w:val="continuous"/>
          <w:pgSz w:w="11906" w:h="16838" w:code="9"/>
          <w:pgMar w:top="567" w:right="1134" w:bottom="567" w:left="1134" w:header="567" w:footer="567" w:gutter="0"/>
          <w:cols w:space="708"/>
          <w:titlePg/>
          <w:docGrid w:linePitch="360"/>
        </w:sectPr>
      </w:pPr>
    </w:p>
    <w:p w:rsidR="0058076F" w:rsidRPr="00DD55FC" w:rsidRDefault="0058076F" w:rsidP="00BF248D">
      <w:pPr>
        <w:pStyle w:val="Textedesaisie"/>
        <w:rPr>
          <w:color w:val="747678"/>
        </w:rPr>
      </w:pPr>
      <w:r w:rsidRPr="00DD55FC">
        <w:rPr>
          <w:color w:val="747678"/>
        </w:rPr>
        <w:t xml:space="preserve">Le tableau est complété par deux ratios : </w:t>
      </w:r>
    </w:p>
    <w:p w:rsidR="00752451" w:rsidRPr="00DD55FC" w:rsidRDefault="00752451" w:rsidP="00BF248D">
      <w:pPr>
        <w:pStyle w:val="Textedesaisie"/>
        <w:numPr>
          <w:ilvl w:val="0"/>
          <w:numId w:val="204"/>
        </w:numPr>
        <w:rPr>
          <w:color w:val="747678"/>
        </w:rPr>
      </w:pPr>
      <w:r w:rsidRPr="00DD55FC">
        <w:rPr>
          <w:color w:val="747678"/>
        </w:rPr>
        <w:t xml:space="preserve">le montant du service de gare par départ train est un indicateur de la productivité réalisée sur les services d’accueil du voyageur, </w:t>
      </w:r>
    </w:p>
    <w:p w:rsidR="00752451" w:rsidRPr="00DD55FC" w:rsidRDefault="00752451" w:rsidP="00BF248D">
      <w:pPr>
        <w:pStyle w:val="Textedesaisie"/>
        <w:numPr>
          <w:ilvl w:val="0"/>
          <w:numId w:val="204"/>
        </w:numPr>
        <w:rPr>
          <w:color w:val="747678"/>
        </w:rPr>
      </w:pPr>
      <w:r w:rsidRPr="00DD55FC">
        <w:rPr>
          <w:color w:val="747678"/>
        </w:rPr>
        <w:t>le montant des frais de gestion de site par m² transporteur est un indicateur de la performance des missions d’entretien courant du bâtiment et des installations.</w:t>
      </w:r>
    </w:p>
    <w:p w:rsidR="0058076F" w:rsidRPr="00DD55FC" w:rsidRDefault="0058076F" w:rsidP="00BF248D">
      <w:pPr>
        <w:pStyle w:val="Textedesaisie"/>
        <w:rPr>
          <w:color w:val="747678"/>
        </w:rPr>
      </w:pPr>
      <w:r w:rsidRPr="00DD55FC">
        <w:rPr>
          <w:color w:val="747678"/>
        </w:rPr>
        <w:t>Ces ratios permettent de suivre l’évolution du coût relatif du service de gare et de la gestion de site.</w:t>
      </w:r>
    </w:p>
    <w:p w:rsidR="002C6090" w:rsidRPr="00DD55FC" w:rsidRDefault="00752451" w:rsidP="00BF248D">
      <w:pPr>
        <w:pStyle w:val="Textedesaisie"/>
        <w:rPr>
          <w:color w:val="747678"/>
        </w:rPr>
      </w:pPr>
      <w:r w:rsidRPr="00DD55FC">
        <w:rPr>
          <w:color w:val="747678"/>
        </w:rPr>
        <w:t xml:space="preserve">Pour autant, la plupart des charges ayant un caractère fixe, elles sont peu sensibles à l’évolution du nombre de départs de trains. Cette évolution a en revanche des conséquences dans la durée par le biais </w:t>
      </w:r>
      <w:r w:rsidR="0058076F" w:rsidRPr="00DD55FC">
        <w:rPr>
          <w:color w:val="747678"/>
        </w:rPr>
        <w:t>de l’adaptation du service.</w:t>
      </w:r>
      <w:ins w:id="2715" w:author="7276693Z" w:date="2016-12-14T18:19:00Z">
        <w:r w:rsidR="00795D50" w:rsidRPr="00DD55FC">
          <w:rPr>
            <w:color w:val="747678"/>
          </w:rPr>
          <w:t xml:space="preserve"> L’annexe A7 donne, pour l’exercice tarifaire 2017, les valeurs de ces indicateurs calculées pour chacun des segments tarifaires</w:t>
        </w:r>
      </w:ins>
      <w:r w:rsidR="005F535D" w:rsidRPr="00DD55FC">
        <w:rPr>
          <w:color w:val="747678"/>
        </w:rPr>
        <w:t>.</w:t>
      </w:r>
    </w:p>
    <w:p w:rsidR="00475377" w:rsidRPr="00DD55FC" w:rsidDel="00795D50" w:rsidRDefault="00646464" w:rsidP="00BF248D">
      <w:pPr>
        <w:pStyle w:val="Textedesaisie"/>
        <w:rPr>
          <w:del w:id="2716" w:author="7276693Z" w:date="2016-12-14T18:19:00Z"/>
          <w:color w:val="747678"/>
        </w:rPr>
        <w:sectPr w:rsidR="00475377" w:rsidRPr="00DD55FC" w:rsidDel="00795D50" w:rsidSect="00472908">
          <w:type w:val="continuous"/>
          <w:pgSz w:w="11906" w:h="16838" w:code="9"/>
          <w:pgMar w:top="567" w:right="1134" w:bottom="567" w:left="1134" w:header="567" w:footer="567" w:gutter="0"/>
          <w:cols w:space="708"/>
          <w:titlePg/>
          <w:docGrid w:linePitch="360"/>
        </w:sectPr>
      </w:pPr>
      <w:del w:id="2717" w:author="7276693Z" w:date="2016-12-14T18:19:00Z">
        <w:r w:rsidRPr="00DD55FC" w:rsidDel="00795D50">
          <w:rPr>
            <w:color w:val="747678"/>
          </w:rPr>
          <w:delText>L’évolution de ces deux ratios sur les comptes tarifaires 2014, 2015, 2016 et 2017 sur le périmètre des gares d’intérêt national est la suivante :</w:delText>
        </w:r>
      </w:del>
    </w:p>
    <w:tbl>
      <w:tblPr>
        <w:tblStyle w:val="Grilledutableau"/>
        <w:tblW w:w="0" w:type="auto"/>
        <w:tblLook w:val="04A0" w:firstRow="1" w:lastRow="0" w:firstColumn="1" w:lastColumn="0" w:noHBand="0" w:noVBand="1"/>
      </w:tblPr>
      <w:tblGrid>
        <w:gridCol w:w="4361"/>
        <w:gridCol w:w="1559"/>
        <w:gridCol w:w="1276"/>
        <w:gridCol w:w="1276"/>
        <w:gridCol w:w="1306"/>
      </w:tblGrid>
      <w:tr w:rsidR="00951C40" w:rsidRPr="000B17C7" w:rsidDel="00795D50" w:rsidTr="00475377">
        <w:trPr>
          <w:cnfStyle w:val="100000000000" w:firstRow="1" w:lastRow="0" w:firstColumn="0" w:lastColumn="0" w:oddVBand="0" w:evenVBand="0" w:oddHBand="0" w:evenHBand="0" w:firstRowFirstColumn="0" w:firstRowLastColumn="0" w:lastRowFirstColumn="0" w:lastRowLastColumn="0"/>
          <w:del w:id="2718" w:author="7276693Z" w:date="2016-12-14T18:19:00Z"/>
        </w:trPr>
        <w:tc>
          <w:tcPr>
            <w:cnfStyle w:val="001000000000" w:firstRow="0" w:lastRow="0" w:firstColumn="1" w:lastColumn="0" w:oddVBand="0" w:evenVBand="0" w:oddHBand="0" w:evenHBand="0" w:firstRowFirstColumn="0" w:firstRowLastColumn="0" w:lastRowFirstColumn="0" w:lastRowLastColumn="0"/>
            <w:tcW w:w="4361" w:type="dxa"/>
            <w:tcBorders>
              <w:left w:val="nil"/>
            </w:tcBorders>
            <w:shd w:val="clear" w:color="auto" w:fill="auto"/>
          </w:tcPr>
          <w:p w:rsidR="00951C40" w:rsidRPr="00C03984" w:rsidDel="00795D50" w:rsidRDefault="00951C40" w:rsidP="00BF248D">
            <w:pPr>
              <w:pStyle w:val="Textedesaisie"/>
              <w:rPr>
                <w:del w:id="2719" w:author="7276693Z" w:date="2016-12-14T18:19:00Z"/>
              </w:rPr>
            </w:pPr>
            <w:del w:id="2720" w:author="7276693Z" w:date="2016-12-13T15:31:00Z">
              <w:r w:rsidRPr="00BB6FB1" w:rsidDel="00412A41">
                <w:delText>€</w:delText>
              </w:r>
            </w:del>
          </w:p>
        </w:tc>
        <w:tc>
          <w:tcPr>
            <w:tcW w:w="1559" w:type="dxa"/>
            <w:shd w:val="clear" w:color="auto" w:fill="FFC000"/>
          </w:tcPr>
          <w:p w:rsidR="00951C40" w:rsidRPr="00C03984" w:rsidDel="00795D50" w:rsidRDefault="00951C40" w:rsidP="00BF248D">
            <w:pPr>
              <w:pStyle w:val="Textedesaisie"/>
              <w:cnfStyle w:val="100000000000" w:firstRow="1" w:lastRow="0" w:firstColumn="0" w:lastColumn="0" w:oddVBand="0" w:evenVBand="0" w:oddHBand="0" w:evenHBand="0" w:firstRowFirstColumn="0" w:firstRowLastColumn="0" w:lastRowFirstColumn="0" w:lastRowLastColumn="0"/>
              <w:rPr>
                <w:del w:id="2721" w:author="7276693Z" w:date="2016-12-14T18:19:00Z"/>
                <w:b/>
                <w:color w:val="FFFFFF" w:themeColor="background1"/>
              </w:rPr>
            </w:pPr>
            <w:del w:id="2722" w:author="7276693Z" w:date="2016-12-13T15:31:00Z">
              <w:r w:rsidRPr="00C03984" w:rsidDel="00412A41">
                <w:rPr>
                  <w:b/>
                  <w:color w:val="FFFFFF" w:themeColor="background1"/>
                </w:rPr>
                <w:delText>2014</w:delText>
              </w:r>
            </w:del>
          </w:p>
        </w:tc>
        <w:tc>
          <w:tcPr>
            <w:tcW w:w="1276" w:type="dxa"/>
            <w:shd w:val="clear" w:color="auto" w:fill="FFC000"/>
          </w:tcPr>
          <w:p w:rsidR="00951C40" w:rsidRPr="00C03984" w:rsidDel="00795D50" w:rsidRDefault="00951C40" w:rsidP="00BF248D">
            <w:pPr>
              <w:pStyle w:val="Textedesaisie"/>
              <w:cnfStyle w:val="100000000000" w:firstRow="1" w:lastRow="0" w:firstColumn="0" w:lastColumn="0" w:oddVBand="0" w:evenVBand="0" w:oddHBand="0" w:evenHBand="0" w:firstRowFirstColumn="0" w:firstRowLastColumn="0" w:lastRowFirstColumn="0" w:lastRowLastColumn="0"/>
              <w:rPr>
                <w:del w:id="2723" w:author="7276693Z" w:date="2016-12-14T18:19:00Z"/>
                <w:b/>
                <w:color w:val="FFFFFF" w:themeColor="background1"/>
              </w:rPr>
            </w:pPr>
            <w:del w:id="2724" w:author="7276693Z" w:date="2016-12-13T15:31:00Z">
              <w:r w:rsidRPr="00C03984" w:rsidDel="00412A41">
                <w:rPr>
                  <w:b/>
                  <w:color w:val="FFFFFF" w:themeColor="background1"/>
                </w:rPr>
                <w:delText>2015</w:delText>
              </w:r>
            </w:del>
          </w:p>
        </w:tc>
        <w:tc>
          <w:tcPr>
            <w:tcW w:w="1276" w:type="dxa"/>
            <w:shd w:val="clear" w:color="auto" w:fill="FFC000"/>
          </w:tcPr>
          <w:p w:rsidR="00951C40" w:rsidRPr="00C03984" w:rsidDel="00795D50" w:rsidRDefault="00951C40" w:rsidP="00BF248D">
            <w:pPr>
              <w:pStyle w:val="Textedesaisie"/>
              <w:cnfStyle w:val="100000000000" w:firstRow="1" w:lastRow="0" w:firstColumn="0" w:lastColumn="0" w:oddVBand="0" w:evenVBand="0" w:oddHBand="0" w:evenHBand="0" w:firstRowFirstColumn="0" w:firstRowLastColumn="0" w:lastRowFirstColumn="0" w:lastRowLastColumn="0"/>
              <w:rPr>
                <w:del w:id="2725" w:author="7276693Z" w:date="2016-12-14T18:19:00Z"/>
                <w:b/>
                <w:color w:val="FFFFFF" w:themeColor="background1"/>
              </w:rPr>
            </w:pPr>
            <w:del w:id="2726" w:author="7276693Z" w:date="2016-12-13T15:31:00Z">
              <w:r w:rsidRPr="00C03984" w:rsidDel="00412A41">
                <w:rPr>
                  <w:b/>
                  <w:color w:val="FFFFFF" w:themeColor="background1"/>
                </w:rPr>
                <w:delText>2016</w:delText>
              </w:r>
            </w:del>
          </w:p>
        </w:tc>
        <w:tc>
          <w:tcPr>
            <w:tcW w:w="1306" w:type="dxa"/>
            <w:shd w:val="clear" w:color="auto" w:fill="FFC000"/>
          </w:tcPr>
          <w:p w:rsidR="00951C40" w:rsidRPr="00C03984" w:rsidDel="00795D50" w:rsidRDefault="00951C40" w:rsidP="00BF248D">
            <w:pPr>
              <w:pStyle w:val="Textedesaisie"/>
              <w:cnfStyle w:val="100000000000" w:firstRow="1" w:lastRow="0" w:firstColumn="0" w:lastColumn="0" w:oddVBand="0" w:evenVBand="0" w:oddHBand="0" w:evenHBand="0" w:firstRowFirstColumn="0" w:firstRowLastColumn="0" w:lastRowFirstColumn="0" w:lastRowLastColumn="0"/>
              <w:rPr>
                <w:del w:id="2727" w:author="7276693Z" w:date="2016-12-14T18:19:00Z"/>
                <w:b/>
                <w:color w:val="FFFFFF" w:themeColor="background1"/>
              </w:rPr>
            </w:pPr>
            <w:del w:id="2728" w:author="7276693Z" w:date="2016-12-13T15:31:00Z">
              <w:r w:rsidRPr="00C03984" w:rsidDel="00412A41">
                <w:rPr>
                  <w:b/>
                  <w:color w:val="FFFFFF" w:themeColor="background1"/>
                </w:rPr>
                <w:delText>2017</w:delText>
              </w:r>
            </w:del>
          </w:p>
        </w:tc>
      </w:tr>
      <w:tr w:rsidR="00951C40" w:rsidRPr="000B17C7" w:rsidDel="00795D50" w:rsidTr="00475377">
        <w:trPr>
          <w:cnfStyle w:val="000000100000" w:firstRow="0" w:lastRow="0" w:firstColumn="0" w:lastColumn="0" w:oddVBand="0" w:evenVBand="0" w:oddHBand="1" w:evenHBand="0" w:firstRowFirstColumn="0" w:firstRowLastColumn="0" w:lastRowFirstColumn="0" w:lastRowLastColumn="0"/>
          <w:del w:id="2729" w:author="7276693Z" w:date="2016-12-14T18:19:00Z"/>
        </w:trPr>
        <w:tc>
          <w:tcPr>
            <w:cnfStyle w:val="001000000000" w:firstRow="0" w:lastRow="0" w:firstColumn="1" w:lastColumn="0" w:oddVBand="0" w:evenVBand="0" w:oddHBand="0" w:evenHBand="0" w:firstRowFirstColumn="0" w:firstRowLastColumn="0" w:lastRowFirstColumn="0" w:lastRowLastColumn="0"/>
            <w:tcW w:w="4361" w:type="dxa"/>
            <w:shd w:val="clear" w:color="auto" w:fill="auto"/>
          </w:tcPr>
          <w:p w:rsidR="00951C40" w:rsidRPr="000B17C7" w:rsidDel="00795D50" w:rsidRDefault="00951C40" w:rsidP="00646464">
            <w:pPr>
              <w:pStyle w:val="Textedesaisie"/>
              <w:jc w:val="both"/>
              <w:rPr>
                <w:del w:id="2730" w:author="7276693Z" w:date="2016-12-14T18:19:00Z"/>
                <w:rPrChange w:id="2731" w:author="7809196g" w:date="2017-02-24T16:02:00Z">
                  <w:rPr>
                    <w:del w:id="2732" w:author="7276693Z" w:date="2016-12-14T18:19:00Z"/>
                    <w:lang w:val="pt-BR"/>
                  </w:rPr>
                </w:rPrChange>
              </w:rPr>
            </w:pPr>
            <w:del w:id="2733" w:author="7276693Z" w:date="2016-12-13T15:31:00Z">
              <w:r w:rsidRPr="000B17C7" w:rsidDel="00412A41">
                <w:rPr>
                  <w:rPrChange w:id="2734" w:author="7809196g" w:date="2017-02-24T16:02:00Z">
                    <w:rPr>
                      <w:lang w:val="pt-BR"/>
                    </w:rPr>
                  </w:rPrChange>
                </w:rPr>
                <w:delText>Montant du service de gare par départ train</w:delText>
              </w:r>
            </w:del>
          </w:p>
        </w:tc>
        <w:tc>
          <w:tcPr>
            <w:tcW w:w="1559" w:type="dxa"/>
            <w:shd w:val="clear" w:color="auto" w:fill="auto"/>
          </w:tcPr>
          <w:p w:rsidR="00951C40" w:rsidRPr="000B17C7" w:rsidDel="00795D50" w:rsidRDefault="00951C40" w:rsidP="00475377">
            <w:pPr>
              <w:pStyle w:val="Textedesaisie"/>
              <w:jc w:val="center"/>
              <w:cnfStyle w:val="000000100000" w:firstRow="0" w:lastRow="0" w:firstColumn="0" w:lastColumn="0" w:oddVBand="0" w:evenVBand="0" w:oddHBand="1" w:evenHBand="0" w:firstRowFirstColumn="0" w:firstRowLastColumn="0" w:lastRowFirstColumn="0" w:lastRowLastColumn="0"/>
              <w:rPr>
                <w:del w:id="2735" w:author="7276693Z" w:date="2016-12-14T18:19:00Z"/>
                <w:rPrChange w:id="2736" w:author="7809196g" w:date="2017-02-24T16:02:00Z">
                  <w:rPr>
                    <w:del w:id="2737" w:author="7276693Z" w:date="2016-12-14T18:19:00Z"/>
                    <w:lang w:val="pt-BR"/>
                  </w:rPr>
                </w:rPrChange>
              </w:rPr>
            </w:pPr>
            <w:del w:id="2738" w:author="7276693Z" w:date="2016-12-13T15:31:00Z">
              <w:r w:rsidRPr="000B17C7" w:rsidDel="00412A41">
                <w:rPr>
                  <w:rPrChange w:id="2739" w:author="7809196g" w:date="2017-02-24T16:02:00Z">
                    <w:rPr>
                      <w:lang w:val="pt-BR"/>
                    </w:rPr>
                  </w:rPrChange>
                </w:rPr>
                <w:delText>42</w:delText>
              </w:r>
            </w:del>
          </w:p>
        </w:tc>
        <w:tc>
          <w:tcPr>
            <w:tcW w:w="1276" w:type="dxa"/>
            <w:shd w:val="clear" w:color="auto" w:fill="auto"/>
          </w:tcPr>
          <w:p w:rsidR="00951C40" w:rsidRPr="000B17C7" w:rsidDel="00795D50" w:rsidRDefault="00951C40" w:rsidP="00475377">
            <w:pPr>
              <w:pStyle w:val="Textedesaisie"/>
              <w:jc w:val="center"/>
              <w:cnfStyle w:val="000000100000" w:firstRow="0" w:lastRow="0" w:firstColumn="0" w:lastColumn="0" w:oddVBand="0" w:evenVBand="0" w:oddHBand="1" w:evenHBand="0" w:firstRowFirstColumn="0" w:firstRowLastColumn="0" w:lastRowFirstColumn="0" w:lastRowLastColumn="0"/>
              <w:rPr>
                <w:del w:id="2740" w:author="7276693Z" w:date="2016-12-14T18:19:00Z"/>
                <w:rPrChange w:id="2741" w:author="7809196g" w:date="2017-02-24T16:02:00Z">
                  <w:rPr>
                    <w:del w:id="2742" w:author="7276693Z" w:date="2016-12-14T18:19:00Z"/>
                    <w:lang w:val="pt-BR"/>
                  </w:rPr>
                </w:rPrChange>
              </w:rPr>
            </w:pPr>
            <w:del w:id="2743" w:author="7276693Z" w:date="2016-12-13T15:31:00Z">
              <w:r w:rsidRPr="000B17C7" w:rsidDel="00412A41">
                <w:rPr>
                  <w:rPrChange w:id="2744" w:author="7809196g" w:date="2017-02-24T16:02:00Z">
                    <w:rPr>
                      <w:lang w:val="pt-BR"/>
                    </w:rPr>
                  </w:rPrChange>
                </w:rPr>
                <w:delText>41</w:delText>
              </w:r>
            </w:del>
          </w:p>
        </w:tc>
        <w:tc>
          <w:tcPr>
            <w:tcW w:w="1276" w:type="dxa"/>
            <w:shd w:val="clear" w:color="auto" w:fill="auto"/>
          </w:tcPr>
          <w:p w:rsidR="00951C40" w:rsidRPr="000B17C7" w:rsidDel="00795D50" w:rsidRDefault="00951C40" w:rsidP="00475377">
            <w:pPr>
              <w:pStyle w:val="Textedesaisie"/>
              <w:jc w:val="center"/>
              <w:cnfStyle w:val="000000100000" w:firstRow="0" w:lastRow="0" w:firstColumn="0" w:lastColumn="0" w:oddVBand="0" w:evenVBand="0" w:oddHBand="1" w:evenHBand="0" w:firstRowFirstColumn="0" w:firstRowLastColumn="0" w:lastRowFirstColumn="0" w:lastRowLastColumn="0"/>
              <w:rPr>
                <w:del w:id="2745" w:author="7276693Z" w:date="2016-12-14T18:19:00Z"/>
                <w:rPrChange w:id="2746" w:author="7809196g" w:date="2017-02-24T16:02:00Z">
                  <w:rPr>
                    <w:del w:id="2747" w:author="7276693Z" w:date="2016-12-14T18:19:00Z"/>
                    <w:lang w:val="pt-BR"/>
                  </w:rPr>
                </w:rPrChange>
              </w:rPr>
            </w:pPr>
            <w:del w:id="2748" w:author="7276693Z" w:date="2016-12-13T15:31:00Z">
              <w:r w:rsidRPr="000B17C7" w:rsidDel="00412A41">
                <w:rPr>
                  <w:rPrChange w:id="2749" w:author="7809196g" w:date="2017-02-24T16:02:00Z">
                    <w:rPr>
                      <w:lang w:val="pt-BR"/>
                    </w:rPr>
                  </w:rPrChange>
                </w:rPr>
                <w:delText>42</w:delText>
              </w:r>
            </w:del>
          </w:p>
        </w:tc>
        <w:tc>
          <w:tcPr>
            <w:tcW w:w="1306" w:type="dxa"/>
            <w:shd w:val="clear" w:color="auto" w:fill="auto"/>
          </w:tcPr>
          <w:p w:rsidR="00951C40" w:rsidRPr="000B17C7" w:rsidDel="00795D50" w:rsidRDefault="00951C40" w:rsidP="00475377">
            <w:pPr>
              <w:pStyle w:val="Textedesaisie"/>
              <w:jc w:val="center"/>
              <w:cnfStyle w:val="000000100000" w:firstRow="0" w:lastRow="0" w:firstColumn="0" w:lastColumn="0" w:oddVBand="0" w:evenVBand="0" w:oddHBand="1" w:evenHBand="0" w:firstRowFirstColumn="0" w:firstRowLastColumn="0" w:lastRowFirstColumn="0" w:lastRowLastColumn="0"/>
              <w:rPr>
                <w:del w:id="2750" w:author="7276693Z" w:date="2016-12-14T18:19:00Z"/>
                <w:rPrChange w:id="2751" w:author="7809196g" w:date="2017-02-24T16:02:00Z">
                  <w:rPr>
                    <w:del w:id="2752" w:author="7276693Z" w:date="2016-12-14T18:19:00Z"/>
                    <w:lang w:val="pt-BR"/>
                  </w:rPr>
                </w:rPrChange>
              </w:rPr>
            </w:pPr>
            <w:del w:id="2753" w:author="7276693Z" w:date="2016-12-13T15:31:00Z">
              <w:r w:rsidRPr="000B17C7" w:rsidDel="00412A41">
                <w:rPr>
                  <w:rPrChange w:id="2754" w:author="7809196g" w:date="2017-02-24T16:02:00Z">
                    <w:rPr>
                      <w:lang w:val="pt-BR"/>
                    </w:rPr>
                  </w:rPrChange>
                </w:rPr>
                <w:delText>42</w:delText>
              </w:r>
            </w:del>
          </w:p>
        </w:tc>
      </w:tr>
      <w:tr w:rsidR="00951C40" w:rsidRPr="000B17C7" w:rsidDel="00795D50" w:rsidTr="00475377">
        <w:trPr>
          <w:cnfStyle w:val="000000010000" w:firstRow="0" w:lastRow="0" w:firstColumn="0" w:lastColumn="0" w:oddVBand="0" w:evenVBand="0" w:oddHBand="0" w:evenHBand="1" w:firstRowFirstColumn="0" w:firstRowLastColumn="0" w:lastRowFirstColumn="0" w:lastRowLastColumn="0"/>
          <w:del w:id="2755" w:author="7276693Z" w:date="2016-12-14T18:19:00Z"/>
        </w:trPr>
        <w:tc>
          <w:tcPr>
            <w:cnfStyle w:val="001000000000" w:firstRow="0" w:lastRow="0" w:firstColumn="1" w:lastColumn="0" w:oddVBand="0" w:evenVBand="0" w:oddHBand="0" w:evenHBand="0" w:firstRowFirstColumn="0" w:firstRowLastColumn="0" w:lastRowFirstColumn="0" w:lastRowLastColumn="0"/>
            <w:tcW w:w="4361" w:type="dxa"/>
            <w:shd w:val="clear" w:color="auto" w:fill="auto"/>
          </w:tcPr>
          <w:p w:rsidR="00951C40" w:rsidRPr="000B17C7" w:rsidDel="00795D50" w:rsidRDefault="00951C40" w:rsidP="00646464">
            <w:pPr>
              <w:pStyle w:val="Textedesaisie"/>
              <w:jc w:val="both"/>
              <w:rPr>
                <w:del w:id="2756" w:author="7276693Z" w:date="2016-12-14T18:19:00Z"/>
                <w:rPrChange w:id="2757" w:author="7809196g" w:date="2017-02-24T16:02:00Z">
                  <w:rPr>
                    <w:del w:id="2758" w:author="7276693Z" w:date="2016-12-14T18:19:00Z"/>
                    <w:lang w:val="pt-BR"/>
                  </w:rPr>
                </w:rPrChange>
              </w:rPr>
            </w:pPr>
            <w:del w:id="2759" w:author="7276693Z" w:date="2016-12-13T15:31:00Z">
              <w:r w:rsidRPr="000B17C7" w:rsidDel="00412A41">
                <w:rPr>
                  <w:rPrChange w:id="2760" w:author="7809196g" w:date="2017-02-24T16:02:00Z">
                    <w:rPr>
                      <w:lang w:val="pt-BR"/>
                    </w:rPr>
                  </w:rPrChange>
                </w:rPr>
                <w:delText>Montant des frais de gestion de site par m2  et par an</w:delText>
              </w:r>
            </w:del>
          </w:p>
        </w:tc>
        <w:tc>
          <w:tcPr>
            <w:tcW w:w="1559" w:type="dxa"/>
            <w:shd w:val="clear" w:color="auto" w:fill="auto"/>
          </w:tcPr>
          <w:p w:rsidR="00951C40" w:rsidRPr="000B17C7" w:rsidDel="00795D50" w:rsidRDefault="00951C40" w:rsidP="00475377">
            <w:pPr>
              <w:pStyle w:val="Textedesaisie"/>
              <w:jc w:val="center"/>
              <w:cnfStyle w:val="000000010000" w:firstRow="0" w:lastRow="0" w:firstColumn="0" w:lastColumn="0" w:oddVBand="0" w:evenVBand="0" w:oddHBand="0" w:evenHBand="1" w:firstRowFirstColumn="0" w:firstRowLastColumn="0" w:lastRowFirstColumn="0" w:lastRowLastColumn="0"/>
              <w:rPr>
                <w:del w:id="2761" w:author="7276693Z" w:date="2016-12-14T18:19:00Z"/>
                <w:rPrChange w:id="2762" w:author="7809196g" w:date="2017-02-24T16:02:00Z">
                  <w:rPr>
                    <w:del w:id="2763" w:author="7276693Z" w:date="2016-12-14T18:19:00Z"/>
                    <w:lang w:val="pt-BR"/>
                  </w:rPr>
                </w:rPrChange>
              </w:rPr>
            </w:pPr>
            <w:del w:id="2764" w:author="7276693Z" w:date="2016-12-13T15:31:00Z">
              <w:r w:rsidRPr="000B17C7" w:rsidDel="00412A41">
                <w:rPr>
                  <w:rPrChange w:id="2765" w:author="7809196g" w:date="2017-02-24T16:02:00Z">
                    <w:rPr>
                      <w:lang w:val="pt-BR"/>
                    </w:rPr>
                  </w:rPrChange>
                </w:rPr>
                <w:delText>443</w:delText>
              </w:r>
            </w:del>
          </w:p>
        </w:tc>
        <w:tc>
          <w:tcPr>
            <w:tcW w:w="1276" w:type="dxa"/>
            <w:shd w:val="clear" w:color="auto" w:fill="auto"/>
          </w:tcPr>
          <w:p w:rsidR="00951C40" w:rsidRPr="000B17C7" w:rsidDel="00795D50" w:rsidRDefault="00951C40" w:rsidP="00475377">
            <w:pPr>
              <w:pStyle w:val="Textedesaisie"/>
              <w:jc w:val="center"/>
              <w:cnfStyle w:val="000000010000" w:firstRow="0" w:lastRow="0" w:firstColumn="0" w:lastColumn="0" w:oddVBand="0" w:evenVBand="0" w:oddHBand="0" w:evenHBand="1" w:firstRowFirstColumn="0" w:firstRowLastColumn="0" w:lastRowFirstColumn="0" w:lastRowLastColumn="0"/>
              <w:rPr>
                <w:del w:id="2766" w:author="7276693Z" w:date="2016-12-14T18:19:00Z"/>
                <w:rPrChange w:id="2767" w:author="7809196g" w:date="2017-02-24T16:02:00Z">
                  <w:rPr>
                    <w:del w:id="2768" w:author="7276693Z" w:date="2016-12-14T18:19:00Z"/>
                    <w:lang w:val="pt-BR"/>
                  </w:rPr>
                </w:rPrChange>
              </w:rPr>
            </w:pPr>
            <w:del w:id="2769" w:author="7276693Z" w:date="2016-12-13T15:31:00Z">
              <w:r w:rsidRPr="000B17C7" w:rsidDel="00412A41">
                <w:rPr>
                  <w:rPrChange w:id="2770" w:author="7809196g" w:date="2017-02-24T16:02:00Z">
                    <w:rPr>
                      <w:lang w:val="pt-BR"/>
                    </w:rPr>
                  </w:rPrChange>
                </w:rPr>
                <w:delText>411</w:delText>
              </w:r>
            </w:del>
          </w:p>
        </w:tc>
        <w:tc>
          <w:tcPr>
            <w:tcW w:w="1276" w:type="dxa"/>
            <w:shd w:val="clear" w:color="auto" w:fill="auto"/>
          </w:tcPr>
          <w:p w:rsidR="00951C40" w:rsidRPr="000B17C7" w:rsidDel="00795D50" w:rsidRDefault="00951C40" w:rsidP="00475377">
            <w:pPr>
              <w:pStyle w:val="Textedesaisie"/>
              <w:jc w:val="center"/>
              <w:cnfStyle w:val="000000010000" w:firstRow="0" w:lastRow="0" w:firstColumn="0" w:lastColumn="0" w:oddVBand="0" w:evenVBand="0" w:oddHBand="0" w:evenHBand="1" w:firstRowFirstColumn="0" w:firstRowLastColumn="0" w:lastRowFirstColumn="0" w:lastRowLastColumn="0"/>
              <w:rPr>
                <w:del w:id="2771" w:author="7276693Z" w:date="2016-12-14T18:19:00Z"/>
                <w:rPrChange w:id="2772" w:author="7809196g" w:date="2017-02-24T16:02:00Z">
                  <w:rPr>
                    <w:del w:id="2773" w:author="7276693Z" w:date="2016-12-14T18:19:00Z"/>
                    <w:lang w:val="pt-BR"/>
                  </w:rPr>
                </w:rPrChange>
              </w:rPr>
            </w:pPr>
            <w:del w:id="2774" w:author="7276693Z" w:date="2016-12-13T15:31:00Z">
              <w:r w:rsidRPr="000B17C7" w:rsidDel="00412A41">
                <w:rPr>
                  <w:rPrChange w:id="2775" w:author="7809196g" w:date="2017-02-24T16:02:00Z">
                    <w:rPr>
                      <w:lang w:val="pt-BR"/>
                    </w:rPr>
                  </w:rPrChange>
                </w:rPr>
                <w:delText>385</w:delText>
              </w:r>
            </w:del>
          </w:p>
        </w:tc>
        <w:tc>
          <w:tcPr>
            <w:tcW w:w="1306" w:type="dxa"/>
            <w:shd w:val="clear" w:color="auto" w:fill="auto"/>
          </w:tcPr>
          <w:p w:rsidR="00951C40" w:rsidRPr="000B17C7" w:rsidDel="00795D50" w:rsidRDefault="00951C40" w:rsidP="00475377">
            <w:pPr>
              <w:pStyle w:val="Textedesaisie"/>
              <w:jc w:val="center"/>
              <w:cnfStyle w:val="000000010000" w:firstRow="0" w:lastRow="0" w:firstColumn="0" w:lastColumn="0" w:oddVBand="0" w:evenVBand="0" w:oddHBand="0" w:evenHBand="1" w:firstRowFirstColumn="0" w:firstRowLastColumn="0" w:lastRowFirstColumn="0" w:lastRowLastColumn="0"/>
              <w:rPr>
                <w:del w:id="2776" w:author="7276693Z" w:date="2016-12-14T18:19:00Z"/>
                <w:rPrChange w:id="2777" w:author="7809196g" w:date="2017-02-24T16:02:00Z">
                  <w:rPr>
                    <w:del w:id="2778" w:author="7276693Z" w:date="2016-12-14T18:19:00Z"/>
                    <w:lang w:val="pt-BR"/>
                  </w:rPr>
                </w:rPrChange>
              </w:rPr>
            </w:pPr>
            <w:del w:id="2779" w:author="7276693Z" w:date="2016-12-13T15:31:00Z">
              <w:r w:rsidRPr="000B17C7" w:rsidDel="00412A41">
                <w:rPr>
                  <w:rPrChange w:id="2780" w:author="7809196g" w:date="2017-02-24T16:02:00Z">
                    <w:rPr>
                      <w:lang w:val="pt-BR"/>
                    </w:rPr>
                  </w:rPrChange>
                </w:rPr>
                <w:delText>393</w:delText>
              </w:r>
            </w:del>
          </w:p>
        </w:tc>
      </w:tr>
    </w:tbl>
    <w:p w:rsidR="0006115D" w:rsidRPr="00DD55FC" w:rsidRDefault="00646464" w:rsidP="00BF248D">
      <w:pPr>
        <w:pStyle w:val="Textedesaisie"/>
      </w:pPr>
      <w:del w:id="2781" w:author="7276693Z" w:date="2016-12-13T15:32:00Z">
        <w:r w:rsidRPr="00DD55FC" w:rsidDel="00412A41">
          <w:rPr>
            <w:i/>
            <w:color w:val="747678"/>
            <w:sz w:val="20"/>
            <w:szCs w:val="20"/>
          </w:rPr>
          <w:delText xml:space="preserve">Nota bene : le périmètre des gares d’intérêt national évolue en raison de la sortie de la catégorie a des parties souterraines de trois gares parisiennes. </w:delText>
        </w:r>
        <w:r w:rsidR="00951C40" w:rsidRPr="00DD55FC" w:rsidDel="00412A41">
          <w:rPr>
            <w:i/>
            <w:color w:val="747678"/>
            <w:sz w:val="20"/>
            <w:szCs w:val="20"/>
          </w:rPr>
          <w:delText xml:space="preserve">A partir de 2015, </w:delText>
        </w:r>
        <w:r w:rsidRPr="00DD55FC" w:rsidDel="00412A41">
          <w:rPr>
            <w:i/>
            <w:color w:val="747678"/>
            <w:sz w:val="20"/>
            <w:szCs w:val="20"/>
          </w:rPr>
          <w:delText>les ratios sont donnés hors ces parties de gares.</w:delText>
        </w:r>
        <w:r w:rsidR="00D6299A" w:rsidRPr="00DD55FC" w:rsidDel="00412A41">
          <w:rPr>
            <w:i/>
            <w:color w:val="747678"/>
            <w:sz w:val="20"/>
            <w:szCs w:val="20"/>
          </w:rPr>
          <w:delText xml:space="preserve"> </w:delText>
        </w:r>
      </w:del>
      <w:ins w:id="2782" w:author="7809196g" w:date="2016-12-13T11:59:00Z">
        <w:del w:id="2783" w:author="7276693Z" w:date="2016-12-13T15:32:00Z">
          <w:r w:rsidR="00BF663F" w:rsidRPr="00DD55FC" w:rsidDel="00412A41">
            <w:rPr>
              <w:i/>
              <w:color w:val="747678"/>
              <w:sz w:val="20"/>
              <w:szCs w:val="20"/>
            </w:rPr>
            <w:delText xml:space="preserve"> </w:delText>
          </w:r>
        </w:del>
      </w:ins>
      <w:del w:id="2784" w:author="7276693Z" w:date="2016-12-14T18:19:00Z">
        <w:r w:rsidRPr="00DD55FC" w:rsidDel="00795D50">
          <w:rPr>
            <w:color w:val="747678"/>
          </w:rPr>
          <w:delText>L’annexe A7 donne, pour l’exercice tarifaire 2017, les valeurs de ces indicateurs calculées pour chacun des segments tarifaires</w:delText>
        </w:r>
      </w:del>
      <w:r w:rsidRPr="00DD55FC">
        <w:rPr>
          <w:color w:val="747678"/>
        </w:rPr>
        <w:t>.</w:t>
      </w:r>
      <w:r w:rsidR="0006115D" w:rsidRPr="00DD55FC">
        <w:br w:type="page"/>
      </w:r>
    </w:p>
    <w:p w:rsidR="0006115D" w:rsidRPr="00DD55FC" w:rsidRDefault="0006115D" w:rsidP="0006115D">
      <w:pPr>
        <w:pStyle w:val="Textedesaisie"/>
        <w:jc w:val="both"/>
        <w:rPr>
          <w:b/>
          <w:color w:val="FFB612"/>
          <w:sz w:val="28"/>
          <w:szCs w:val="28"/>
        </w:rPr>
      </w:pPr>
      <w:r w:rsidRPr="00DD55FC">
        <w:rPr>
          <w:b/>
          <w:color w:val="FFB612"/>
          <w:sz w:val="28"/>
          <w:szCs w:val="28"/>
        </w:rPr>
        <w:t>ANNEXES DE LA PARTIE A</w:t>
      </w:r>
    </w:p>
    <w:p w:rsidR="0006115D" w:rsidRPr="00DD55FC" w:rsidRDefault="0006115D" w:rsidP="0006115D">
      <w:pPr>
        <w:pStyle w:val="Textedesaisie"/>
        <w:jc w:val="both"/>
      </w:pPr>
    </w:p>
    <w:p w:rsidR="00951C40" w:rsidRPr="00DD55FC" w:rsidRDefault="00951C40" w:rsidP="00475377">
      <w:pPr>
        <w:pStyle w:val="Textedesaisie"/>
        <w:numPr>
          <w:ilvl w:val="0"/>
          <w:numId w:val="206"/>
        </w:numPr>
        <w:jc w:val="both"/>
        <w:rPr>
          <w:caps/>
          <w:color w:val="auto"/>
        </w:rPr>
      </w:pPr>
      <w:r w:rsidRPr="00DD55FC">
        <w:rPr>
          <w:caps/>
          <w:color w:val="auto"/>
        </w:rPr>
        <w:t xml:space="preserve">Annexe A0 </w:t>
      </w:r>
    </w:p>
    <w:p w:rsidR="00951C40" w:rsidRPr="00DD55FC" w:rsidRDefault="00951C40" w:rsidP="00475377">
      <w:pPr>
        <w:pStyle w:val="Textedesaisie"/>
        <w:ind w:left="708"/>
        <w:jc w:val="both"/>
        <w:rPr>
          <w:color w:val="auto"/>
        </w:rPr>
      </w:pPr>
      <w:r w:rsidRPr="00DD55FC">
        <w:rPr>
          <w:color w:val="auto"/>
        </w:rPr>
        <w:t>Liste des gares de voyageurs</w:t>
      </w:r>
    </w:p>
    <w:p w:rsidR="00951C40" w:rsidRPr="00DD55FC" w:rsidRDefault="00951C40" w:rsidP="00475377">
      <w:pPr>
        <w:pStyle w:val="Textedesaisie"/>
        <w:numPr>
          <w:ilvl w:val="0"/>
          <w:numId w:val="206"/>
        </w:numPr>
        <w:jc w:val="both"/>
        <w:rPr>
          <w:caps/>
          <w:color w:val="auto"/>
        </w:rPr>
      </w:pPr>
      <w:r w:rsidRPr="00DD55FC">
        <w:rPr>
          <w:caps/>
          <w:color w:val="auto"/>
        </w:rPr>
        <w:t>Annexe A0 BIS</w:t>
      </w:r>
    </w:p>
    <w:p w:rsidR="00951C40" w:rsidRPr="00BB6FB1" w:rsidRDefault="00951C40" w:rsidP="00475377">
      <w:pPr>
        <w:pStyle w:val="Textedesaisie"/>
        <w:ind w:left="708"/>
        <w:jc w:val="both"/>
        <w:rPr>
          <w:color w:val="auto"/>
        </w:rPr>
      </w:pPr>
      <w:r w:rsidRPr="00DD55FC">
        <w:rPr>
          <w:color w:val="auto"/>
        </w:rPr>
        <w:t>Nombre prévis</w:t>
      </w:r>
      <w:ins w:id="2785" w:author="7809196g" w:date="2017-02-24T16:48:00Z">
        <w:r w:rsidR="008873C3">
          <w:rPr>
            <w:color w:val="auto"/>
          </w:rPr>
          <w:t>i</w:t>
        </w:r>
      </w:ins>
      <w:r w:rsidRPr="00BB6FB1">
        <w:rPr>
          <w:color w:val="auto"/>
        </w:rPr>
        <w:t>onnel de départs de train</w:t>
      </w:r>
    </w:p>
    <w:p w:rsidR="00951C40" w:rsidRPr="00BB6FB1" w:rsidRDefault="0006115D" w:rsidP="00475377">
      <w:pPr>
        <w:pStyle w:val="Textedesaisie"/>
        <w:numPr>
          <w:ilvl w:val="0"/>
          <w:numId w:val="206"/>
        </w:numPr>
        <w:jc w:val="both"/>
        <w:rPr>
          <w:caps/>
          <w:color w:val="auto"/>
        </w:rPr>
      </w:pPr>
      <w:r w:rsidRPr="00BB6FB1">
        <w:rPr>
          <w:caps/>
          <w:color w:val="auto"/>
        </w:rPr>
        <w:t xml:space="preserve">Annexe A1 </w:t>
      </w:r>
    </w:p>
    <w:p w:rsidR="0006115D" w:rsidRPr="00BB6FB1" w:rsidDel="00BA6DE6" w:rsidRDefault="00951C40" w:rsidP="00475377">
      <w:pPr>
        <w:pStyle w:val="Textedesaisie"/>
        <w:ind w:left="708"/>
        <w:jc w:val="both"/>
        <w:rPr>
          <w:del w:id="2786" w:author="5807556L" w:date="2017-01-30T11:23:00Z"/>
          <w:color w:val="auto"/>
        </w:rPr>
      </w:pPr>
      <w:r w:rsidRPr="00BB6FB1">
        <w:rPr>
          <w:color w:val="auto"/>
        </w:rPr>
        <w:t>D</w:t>
      </w:r>
      <w:r w:rsidR="0006115D" w:rsidRPr="00BB6FB1">
        <w:rPr>
          <w:color w:val="auto"/>
        </w:rPr>
        <w:t>escriptif synthétique de la prestation de base dans les gares multi transporteurs</w:t>
      </w:r>
      <w:r w:rsidRPr="00BB6FB1">
        <w:rPr>
          <w:color w:val="auto"/>
        </w:rPr>
        <w:t xml:space="preserve"> </w:t>
      </w:r>
      <w:del w:id="2787" w:author="5807556L" w:date="2017-01-30T11:23:00Z">
        <w:r w:rsidRPr="00BB6FB1" w:rsidDel="00BA6DE6">
          <w:rPr>
            <w:color w:val="auto"/>
          </w:rPr>
          <w:delText>(en cours de mise à jour)</w:delText>
        </w:r>
      </w:del>
    </w:p>
    <w:p w:rsidR="007C215E" w:rsidRPr="00BB6FB1" w:rsidRDefault="007C215E" w:rsidP="00983C91">
      <w:pPr>
        <w:pStyle w:val="Textedesaisie"/>
        <w:ind w:left="708"/>
        <w:jc w:val="both"/>
        <w:rPr>
          <w:caps/>
          <w:color w:val="auto"/>
        </w:rPr>
      </w:pPr>
      <w:r w:rsidRPr="00BB6FB1">
        <w:rPr>
          <w:caps/>
          <w:color w:val="auto"/>
        </w:rPr>
        <w:t xml:space="preserve">Annexe A2 </w:t>
      </w:r>
    </w:p>
    <w:p w:rsidR="007C215E" w:rsidRPr="00BB6FB1" w:rsidRDefault="007C215E" w:rsidP="007C215E">
      <w:pPr>
        <w:pStyle w:val="Textedesaisie"/>
        <w:ind w:left="708"/>
        <w:jc w:val="both"/>
        <w:rPr>
          <w:color w:val="auto"/>
        </w:rPr>
      </w:pPr>
      <w:r w:rsidRPr="00BB6FB1">
        <w:rPr>
          <w:color w:val="auto"/>
        </w:rPr>
        <w:t xml:space="preserve">Conditions générales d’accès aux gares de voyageurs </w:t>
      </w:r>
    </w:p>
    <w:p w:rsidR="007C215E" w:rsidRPr="00BB6FB1" w:rsidRDefault="007C215E" w:rsidP="007C215E">
      <w:pPr>
        <w:pStyle w:val="Textedesaisie"/>
        <w:numPr>
          <w:ilvl w:val="0"/>
          <w:numId w:val="206"/>
        </w:numPr>
        <w:jc w:val="both"/>
        <w:rPr>
          <w:ins w:id="2788" w:author="7276693Z" w:date="2016-12-27T12:32:00Z"/>
          <w:caps/>
          <w:color w:val="auto"/>
        </w:rPr>
      </w:pPr>
      <w:ins w:id="2789" w:author="7276693Z" w:date="2016-12-27T12:32:00Z">
        <w:r w:rsidRPr="00BB6FB1">
          <w:rPr>
            <w:caps/>
            <w:color w:val="auto"/>
          </w:rPr>
          <w:t>Annexe A2 Bis</w:t>
        </w:r>
      </w:ins>
    </w:p>
    <w:p w:rsidR="00475377" w:rsidRPr="00BB6FB1" w:rsidDel="00A27275" w:rsidRDefault="00FE73A7" w:rsidP="00983C91">
      <w:pPr>
        <w:pStyle w:val="Textedesaisie"/>
        <w:ind w:left="720"/>
        <w:jc w:val="both"/>
        <w:rPr>
          <w:del w:id="2790" w:author="MIALOT Stephane" w:date="2016-11-07T17:19:00Z"/>
          <w:color w:val="auto"/>
        </w:rPr>
      </w:pPr>
      <w:ins w:id="2791" w:author="7276693Z" w:date="2017-01-04T18:08:00Z">
        <w:r w:rsidRPr="00BB6FB1">
          <w:rPr>
            <w:color w:val="auto"/>
          </w:rPr>
          <w:t>Contrat gares relatif à la prestation d’assistance aux personnes à mobilité réduite (PMR)</w:t>
        </w:r>
      </w:ins>
    </w:p>
    <w:p w:rsidR="00A27275" w:rsidRPr="00BB6FB1" w:rsidRDefault="00A27275" w:rsidP="00983C91">
      <w:pPr>
        <w:pStyle w:val="Textedesaisie"/>
        <w:ind w:left="720"/>
        <w:jc w:val="both"/>
        <w:rPr>
          <w:ins w:id="2792" w:author="7276693Z" w:date="2017-02-14T10:14:00Z"/>
          <w:caps/>
          <w:color w:val="auto"/>
        </w:rPr>
      </w:pPr>
    </w:p>
    <w:p w:rsidR="00951C40" w:rsidRPr="00BB6FB1" w:rsidRDefault="0006115D" w:rsidP="00A27275">
      <w:pPr>
        <w:pStyle w:val="Textedesaisie"/>
        <w:numPr>
          <w:ilvl w:val="0"/>
          <w:numId w:val="206"/>
        </w:numPr>
        <w:jc w:val="both"/>
        <w:rPr>
          <w:caps/>
          <w:color w:val="auto"/>
        </w:rPr>
      </w:pPr>
      <w:r w:rsidRPr="00BB6FB1">
        <w:rPr>
          <w:caps/>
          <w:color w:val="auto"/>
        </w:rPr>
        <w:t xml:space="preserve">Annexe A3 </w:t>
      </w:r>
    </w:p>
    <w:p w:rsidR="0006115D" w:rsidRPr="00BB6FB1" w:rsidRDefault="00951C40" w:rsidP="00475377">
      <w:pPr>
        <w:pStyle w:val="Textedesaisie"/>
        <w:ind w:left="708"/>
        <w:jc w:val="both"/>
        <w:rPr>
          <w:color w:val="auto"/>
        </w:rPr>
      </w:pPr>
      <w:r w:rsidRPr="00BB6FB1">
        <w:rPr>
          <w:color w:val="auto"/>
        </w:rPr>
        <w:t>C</w:t>
      </w:r>
      <w:r w:rsidR="0006115D" w:rsidRPr="00BB6FB1">
        <w:rPr>
          <w:color w:val="auto"/>
        </w:rPr>
        <w:t xml:space="preserve">onditions générales d’occupation des locaux en gare gérés par </w:t>
      </w:r>
      <w:r w:rsidR="0026008D" w:rsidRPr="00BB6FB1">
        <w:rPr>
          <w:color w:val="auto"/>
        </w:rPr>
        <w:t>SNCF Gares &amp; Connexions</w:t>
      </w:r>
    </w:p>
    <w:p w:rsidR="00951C40" w:rsidRPr="00BB6FB1" w:rsidRDefault="0006115D" w:rsidP="00475377">
      <w:pPr>
        <w:pStyle w:val="Textedesaisie"/>
        <w:numPr>
          <w:ilvl w:val="0"/>
          <w:numId w:val="206"/>
        </w:numPr>
        <w:jc w:val="both"/>
        <w:rPr>
          <w:caps/>
          <w:color w:val="auto"/>
        </w:rPr>
      </w:pPr>
      <w:r w:rsidRPr="00BB6FB1">
        <w:rPr>
          <w:caps/>
          <w:color w:val="auto"/>
        </w:rPr>
        <w:t xml:space="preserve">Annexe A4 </w:t>
      </w:r>
    </w:p>
    <w:p w:rsidR="0006115D" w:rsidRPr="00BB6FB1" w:rsidRDefault="00951C40" w:rsidP="00475377">
      <w:pPr>
        <w:pStyle w:val="Textedesaisie"/>
        <w:ind w:left="708"/>
        <w:jc w:val="both"/>
        <w:rPr>
          <w:color w:val="auto"/>
        </w:rPr>
      </w:pPr>
      <w:r w:rsidRPr="00BB6FB1">
        <w:rPr>
          <w:color w:val="auto"/>
        </w:rPr>
        <w:t>B</w:t>
      </w:r>
      <w:r w:rsidR="0006115D" w:rsidRPr="00BB6FB1">
        <w:rPr>
          <w:color w:val="auto"/>
        </w:rPr>
        <w:t xml:space="preserve">arème tarifaire des prestations d’accès en gare </w:t>
      </w:r>
    </w:p>
    <w:p w:rsidR="00951C40" w:rsidRPr="00BB6FB1" w:rsidRDefault="0006115D" w:rsidP="00475377">
      <w:pPr>
        <w:pStyle w:val="Textedesaisie"/>
        <w:numPr>
          <w:ilvl w:val="0"/>
          <w:numId w:val="206"/>
        </w:numPr>
        <w:jc w:val="both"/>
        <w:rPr>
          <w:caps/>
          <w:color w:val="auto"/>
        </w:rPr>
      </w:pPr>
      <w:r w:rsidRPr="00BB6FB1">
        <w:rPr>
          <w:caps/>
          <w:color w:val="auto"/>
        </w:rPr>
        <w:t>Annexe A5</w:t>
      </w:r>
    </w:p>
    <w:p w:rsidR="0006115D" w:rsidRPr="00BB6FB1" w:rsidRDefault="00951C40" w:rsidP="00983C91">
      <w:pPr>
        <w:pStyle w:val="Textedesaisie"/>
        <w:ind w:left="360" w:firstLine="348"/>
        <w:jc w:val="both"/>
        <w:rPr>
          <w:color w:val="auto"/>
        </w:rPr>
      </w:pPr>
      <w:r w:rsidRPr="00BB6FB1">
        <w:rPr>
          <w:color w:val="auto"/>
        </w:rPr>
        <w:t>U</w:t>
      </w:r>
      <w:r w:rsidR="0006115D" w:rsidRPr="00BB6FB1">
        <w:rPr>
          <w:color w:val="auto"/>
        </w:rPr>
        <w:t>nités d’œuvre, compte de résultat et investissements</w:t>
      </w:r>
    </w:p>
    <w:p w:rsidR="00951C40" w:rsidRPr="00BB6FB1" w:rsidRDefault="0006115D" w:rsidP="00475377">
      <w:pPr>
        <w:pStyle w:val="Textedesaisie"/>
        <w:numPr>
          <w:ilvl w:val="0"/>
          <w:numId w:val="206"/>
        </w:numPr>
        <w:jc w:val="both"/>
        <w:rPr>
          <w:caps/>
          <w:color w:val="auto"/>
        </w:rPr>
      </w:pPr>
      <w:r w:rsidRPr="00BB6FB1">
        <w:rPr>
          <w:caps/>
          <w:color w:val="auto"/>
        </w:rPr>
        <w:t>Annexe A6</w:t>
      </w:r>
    </w:p>
    <w:p w:rsidR="0006115D" w:rsidRPr="00BB6FB1" w:rsidRDefault="00951C40" w:rsidP="00475377">
      <w:pPr>
        <w:pStyle w:val="Textedesaisie"/>
        <w:ind w:left="720"/>
        <w:jc w:val="both"/>
        <w:rPr>
          <w:color w:val="auto"/>
        </w:rPr>
      </w:pPr>
      <w:r w:rsidRPr="00BB6FB1">
        <w:rPr>
          <w:color w:val="auto"/>
        </w:rPr>
        <w:t>B</w:t>
      </w:r>
      <w:r w:rsidR="0006115D" w:rsidRPr="00BB6FB1">
        <w:rPr>
          <w:color w:val="auto"/>
        </w:rPr>
        <w:t>arème tarifaire des redevances d’occupation d’espaces en gare</w:t>
      </w:r>
    </w:p>
    <w:p w:rsidR="00951C40" w:rsidRPr="00BB6FB1" w:rsidRDefault="0006115D" w:rsidP="00475377">
      <w:pPr>
        <w:pStyle w:val="Textedesaisie"/>
        <w:numPr>
          <w:ilvl w:val="0"/>
          <w:numId w:val="206"/>
        </w:numPr>
        <w:jc w:val="both"/>
        <w:rPr>
          <w:caps/>
          <w:color w:val="auto"/>
        </w:rPr>
      </w:pPr>
      <w:r w:rsidRPr="00BB6FB1">
        <w:rPr>
          <w:caps/>
          <w:color w:val="auto"/>
        </w:rPr>
        <w:t>Annexe A7</w:t>
      </w:r>
    </w:p>
    <w:p w:rsidR="00646464" w:rsidRPr="00BB6FB1" w:rsidRDefault="00951C40" w:rsidP="00475377">
      <w:pPr>
        <w:pStyle w:val="Textedesaisie"/>
        <w:ind w:left="720"/>
        <w:jc w:val="both"/>
        <w:rPr>
          <w:ins w:id="2793" w:author="5807556L" w:date="2017-02-01T14:15:00Z"/>
          <w:color w:val="auto"/>
        </w:rPr>
      </w:pPr>
      <w:r w:rsidRPr="00BB6FB1">
        <w:rPr>
          <w:color w:val="auto"/>
        </w:rPr>
        <w:t>I</w:t>
      </w:r>
      <w:r w:rsidR="0006115D" w:rsidRPr="00BB6FB1">
        <w:rPr>
          <w:color w:val="auto"/>
        </w:rPr>
        <w:t>nvestissements du périmètre des transporteurs et charges de la prestation de base par segment tarifaire</w:t>
      </w:r>
    </w:p>
    <w:p w:rsidR="00495679" w:rsidRPr="00BB6FB1" w:rsidRDefault="00495679" w:rsidP="00983C91">
      <w:pPr>
        <w:pStyle w:val="Textedesaisie"/>
        <w:numPr>
          <w:ilvl w:val="0"/>
          <w:numId w:val="206"/>
        </w:numPr>
        <w:jc w:val="both"/>
        <w:rPr>
          <w:ins w:id="2794" w:author="5807556L" w:date="2017-02-01T14:15:00Z"/>
          <w:color w:val="auto"/>
        </w:rPr>
      </w:pPr>
      <w:ins w:id="2795" w:author="5807556L" w:date="2017-02-01T14:15:00Z">
        <w:r w:rsidRPr="00BB6FB1">
          <w:rPr>
            <w:color w:val="auto"/>
          </w:rPr>
          <w:t xml:space="preserve">ANNEXE </w:t>
        </w:r>
      </w:ins>
      <w:ins w:id="2796" w:author="7276693Z" w:date="2017-02-14T10:14:00Z">
        <w:r w:rsidR="00A27275" w:rsidRPr="00BB6FB1">
          <w:rPr>
            <w:color w:val="auto"/>
          </w:rPr>
          <w:t>A</w:t>
        </w:r>
      </w:ins>
      <w:ins w:id="2797" w:author="5807556L" w:date="2017-02-01T14:15:00Z">
        <w:r w:rsidRPr="00BB6FB1">
          <w:rPr>
            <w:color w:val="auto"/>
          </w:rPr>
          <w:t xml:space="preserve">8 </w:t>
        </w:r>
      </w:ins>
    </w:p>
    <w:p w:rsidR="00495679" w:rsidRPr="00BB6FB1" w:rsidRDefault="00495679" w:rsidP="00983C91">
      <w:pPr>
        <w:pStyle w:val="Textedesaisie"/>
        <w:ind w:left="708"/>
        <w:jc w:val="both"/>
        <w:rPr>
          <w:ins w:id="2798" w:author="5807556L" w:date="2017-02-01T14:15:00Z"/>
          <w:color w:val="auto"/>
        </w:rPr>
      </w:pPr>
      <w:ins w:id="2799" w:author="5807556L" w:date="2017-02-01T14:15:00Z">
        <w:r w:rsidRPr="00BB6FB1">
          <w:rPr>
            <w:color w:val="auto"/>
          </w:rPr>
          <w:t>Modèle de garantie bancaire SNCF</w:t>
        </w:r>
      </w:ins>
    </w:p>
    <w:p w:rsidR="00495679" w:rsidRPr="00BB6FB1" w:rsidRDefault="00495679" w:rsidP="00983C91">
      <w:pPr>
        <w:pStyle w:val="Textedesaisie"/>
        <w:numPr>
          <w:ilvl w:val="0"/>
          <w:numId w:val="206"/>
        </w:numPr>
        <w:jc w:val="both"/>
        <w:rPr>
          <w:ins w:id="2800" w:author="5807556L" w:date="2017-02-01T14:16:00Z"/>
          <w:color w:val="auto"/>
        </w:rPr>
      </w:pPr>
      <w:ins w:id="2801" w:author="5807556L" w:date="2017-02-01T14:16:00Z">
        <w:r w:rsidRPr="00BB6FB1">
          <w:rPr>
            <w:color w:val="auto"/>
          </w:rPr>
          <w:t xml:space="preserve">ANNEXE </w:t>
        </w:r>
      </w:ins>
      <w:ins w:id="2802" w:author="7276693Z" w:date="2017-02-14T10:14:00Z">
        <w:r w:rsidR="00A27275" w:rsidRPr="00BB6FB1">
          <w:rPr>
            <w:color w:val="auto"/>
          </w:rPr>
          <w:t>A</w:t>
        </w:r>
      </w:ins>
      <w:ins w:id="2803" w:author="5807556L" w:date="2017-02-01T14:16:00Z">
        <w:r w:rsidRPr="00BB6FB1">
          <w:rPr>
            <w:color w:val="auto"/>
          </w:rPr>
          <w:t>9</w:t>
        </w:r>
      </w:ins>
    </w:p>
    <w:p w:rsidR="00495679" w:rsidRPr="00BB6FB1" w:rsidRDefault="00495679" w:rsidP="00983C91">
      <w:pPr>
        <w:pStyle w:val="Textedesaisie"/>
        <w:ind w:left="708"/>
        <w:jc w:val="both"/>
        <w:rPr>
          <w:ins w:id="2804" w:author="5807556L" w:date="2017-02-01T14:16:00Z"/>
          <w:color w:val="auto"/>
        </w:rPr>
      </w:pPr>
      <w:ins w:id="2805" w:author="5807556L" w:date="2017-02-01T14:16:00Z">
        <w:r w:rsidRPr="00BB6FB1">
          <w:rPr>
            <w:color w:val="auto"/>
          </w:rPr>
          <w:t>Bon de commande prestation exceptionnelle SNCF Gares &amp; Connexions</w:t>
        </w:r>
      </w:ins>
    </w:p>
    <w:p w:rsidR="00495679" w:rsidRPr="00BB6FB1" w:rsidRDefault="00495679" w:rsidP="00983C91">
      <w:pPr>
        <w:pStyle w:val="Textedesaisie"/>
        <w:numPr>
          <w:ilvl w:val="0"/>
          <w:numId w:val="206"/>
        </w:numPr>
        <w:jc w:val="both"/>
        <w:rPr>
          <w:ins w:id="2806" w:author="5807556L" w:date="2017-02-01T14:17:00Z"/>
          <w:color w:val="auto"/>
        </w:rPr>
      </w:pPr>
      <w:ins w:id="2807" w:author="5807556L" w:date="2017-02-01T14:17:00Z">
        <w:r w:rsidRPr="00BB6FB1">
          <w:rPr>
            <w:color w:val="auto"/>
          </w:rPr>
          <w:t xml:space="preserve">ANNEXE </w:t>
        </w:r>
      </w:ins>
      <w:ins w:id="2808" w:author="7276693Z" w:date="2017-02-14T10:14:00Z">
        <w:r w:rsidR="00A27275" w:rsidRPr="00BB6FB1">
          <w:rPr>
            <w:color w:val="auto"/>
          </w:rPr>
          <w:t>A</w:t>
        </w:r>
      </w:ins>
      <w:ins w:id="2809" w:author="5807556L" w:date="2017-02-01T14:17:00Z">
        <w:r w:rsidRPr="00BB6FB1">
          <w:rPr>
            <w:color w:val="auto"/>
          </w:rPr>
          <w:t>10</w:t>
        </w:r>
      </w:ins>
    </w:p>
    <w:p w:rsidR="00495679" w:rsidRPr="00BB6FB1" w:rsidRDefault="00495679" w:rsidP="00983C91">
      <w:pPr>
        <w:pStyle w:val="Textedesaisie"/>
        <w:ind w:left="708"/>
        <w:jc w:val="both"/>
        <w:rPr>
          <w:ins w:id="2810" w:author="5807556L" w:date="2017-02-01T16:00:00Z"/>
          <w:color w:val="auto"/>
        </w:rPr>
      </w:pPr>
      <w:ins w:id="2811" w:author="5807556L" w:date="2017-02-01T14:17:00Z">
        <w:r w:rsidRPr="00BB6FB1">
          <w:rPr>
            <w:color w:val="auto"/>
          </w:rPr>
          <w:t>Référentiel Gestionnaire de Gares : la coordination de plateforme</w:t>
        </w:r>
      </w:ins>
    </w:p>
    <w:p w:rsidR="005A38B4" w:rsidRPr="00BB6FB1" w:rsidRDefault="005A38B4" w:rsidP="00983C91">
      <w:pPr>
        <w:pStyle w:val="Textedesaisie"/>
        <w:numPr>
          <w:ilvl w:val="0"/>
          <w:numId w:val="206"/>
        </w:numPr>
        <w:jc w:val="both"/>
        <w:rPr>
          <w:ins w:id="2812" w:author="5807556L" w:date="2017-02-01T16:01:00Z"/>
          <w:color w:val="auto"/>
        </w:rPr>
      </w:pPr>
      <w:ins w:id="2813" w:author="5807556L" w:date="2017-02-01T16:01:00Z">
        <w:r w:rsidRPr="00BB6FB1">
          <w:rPr>
            <w:color w:val="auto"/>
          </w:rPr>
          <w:t xml:space="preserve">ANNEXE </w:t>
        </w:r>
      </w:ins>
      <w:ins w:id="2814" w:author="7276693Z" w:date="2017-02-14T10:14:00Z">
        <w:r w:rsidR="00A27275" w:rsidRPr="00BB6FB1">
          <w:rPr>
            <w:color w:val="auto"/>
          </w:rPr>
          <w:t>A</w:t>
        </w:r>
      </w:ins>
      <w:ins w:id="2815" w:author="5807556L" w:date="2017-02-01T16:01:00Z">
        <w:r w:rsidRPr="00BB6FB1">
          <w:rPr>
            <w:color w:val="auto"/>
          </w:rPr>
          <w:t xml:space="preserve">11 </w:t>
        </w:r>
      </w:ins>
    </w:p>
    <w:p w:rsidR="00BB6FB1" w:rsidRPr="00BB6FB1" w:rsidRDefault="00BB6FB1" w:rsidP="00BB6FB1">
      <w:pPr>
        <w:pStyle w:val="Textedesaisie"/>
        <w:ind w:left="708"/>
        <w:jc w:val="both"/>
        <w:rPr>
          <w:ins w:id="2816" w:author="7276693Z" w:date="2017-02-27T18:53:00Z"/>
          <w:color w:val="auto"/>
        </w:rPr>
      </w:pPr>
      <w:ins w:id="2817" w:author="7276693Z" w:date="2017-02-27T18:53:00Z">
        <w:r w:rsidRPr="00BB6FB1">
          <w:rPr>
            <w:color w:val="auto"/>
          </w:rPr>
          <w:t>Référentiel Gestionn</w:t>
        </w:r>
        <w:r>
          <w:rPr>
            <w:color w:val="auto"/>
          </w:rPr>
          <w:t>ai</w:t>
        </w:r>
        <w:r w:rsidRPr="00BB6FB1">
          <w:rPr>
            <w:color w:val="auto"/>
          </w:rPr>
          <w:t>re de Gares : l’information collective dynamique des voyageurs en gare</w:t>
        </w:r>
      </w:ins>
    </w:p>
    <w:p w:rsidR="005A38B4" w:rsidRPr="00BB6FB1" w:rsidRDefault="005A38B4" w:rsidP="00983C91">
      <w:pPr>
        <w:pStyle w:val="Textedesaisie"/>
        <w:numPr>
          <w:ilvl w:val="0"/>
          <w:numId w:val="206"/>
        </w:numPr>
        <w:jc w:val="both"/>
        <w:rPr>
          <w:ins w:id="2818" w:author="5807556L" w:date="2017-02-01T16:02:00Z"/>
          <w:color w:val="auto"/>
        </w:rPr>
      </w:pPr>
      <w:ins w:id="2819" w:author="5807556L" w:date="2017-02-01T16:02:00Z">
        <w:r w:rsidRPr="00BB6FB1">
          <w:rPr>
            <w:color w:val="auto"/>
          </w:rPr>
          <w:t xml:space="preserve">ANNEXE </w:t>
        </w:r>
      </w:ins>
      <w:ins w:id="2820" w:author="7276693Z" w:date="2017-02-14T10:14:00Z">
        <w:r w:rsidR="00A27275" w:rsidRPr="00BB6FB1">
          <w:rPr>
            <w:color w:val="auto"/>
          </w:rPr>
          <w:t>A</w:t>
        </w:r>
      </w:ins>
      <w:ins w:id="2821" w:author="5807556L" w:date="2017-02-01T16:02:00Z">
        <w:r w:rsidRPr="00BB6FB1">
          <w:rPr>
            <w:color w:val="auto"/>
          </w:rPr>
          <w:t>12</w:t>
        </w:r>
      </w:ins>
    </w:p>
    <w:p w:rsidR="005A38B4" w:rsidRPr="00BB6FB1" w:rsidRDefault="005A38B4" w:rsidP="00983C91">
      <w:pPr>
        <w:pStyle w:val="Textedesaisie"/>
        <w:ind w:left="708"/>
        <w:jc w:val="both"/>
        <w:rPr>
          <w:ins w:id="2822" w:author="MIALOT Stephane" w:date="2016-11-09T18:30:00Z"/>
          <w:color w:val="auto"/>
        </w:rPr>
      </w:pPr>
      <w:ins w:id="2823" w:author="5807556L" w:date="2017-02-01T16:02:00Z">
        <w:r w:rsidRPr="00BB6FB1">
          <w:rPr>
            <w:color w:val="auto"/>
          </w:rPr>
          <w:t xml:space="preserve">Référentiel Gestionnaire </w:t>
        </w:r>
      </w:ins>
      <w:ins w:id="2824" w:author="5807556L" w:date="2017-02-01T16:03:00Z">
        <w:r w:rsidRPr="00BB6FB1">
          <w:rPr>
            <w:color w:val="auto"/>
          </w:rPr>
          <w:t>de Gares : points information en gare</w:t>
        </w:r>
      </w:ins>
    </w:p>
    <w:p w:rsidR="00475377" w:rsidRPr="00BB6FB1" w:rsidRDefault="008636A0" w:rsidP="00475377">
      <w:pPr>
        <w:pStyle w:val="Textedesaisie"/>
        <w:numPr>
          <w:ilvl w:val="0"/>
          <w:numId w:val="206"/>
        </w:numPr>
        <w:jc w:val="both"/>
        <w:rPr>
          <w:caps/>
          <w:color w:val="auto"/>
        </w:rPr>
      </w:pPr>
      <w:ins w:id="2825" w:author="MIALOT Stephane" w:date="2016-11-09T18:30:00Z">
        <w:r w:rsidRPr="00BB6FB1">
          <w:rPr>
            <w:caps/>
            <w:color w:val="auto"/>
          </w:rPr>
          <w:t>Annexe A</w:t>
        </w:r>
      </w:ins>
      <w:ins w:id="2826" w:author="5807556L" w:date="2017-01-30T11:23:00Z">
        <w:r w:rsidR="00BA6DE6" w:rsidRPr="00BB6FB1">
          <w:rPr>
            <w:caps/>
            <w:color w:val="auto"/>
          </w:rPr>
          <w:t>13</w:t>
        </w:r>
      </w:ins>
      <w:ins w:id="2827" w:author="MIALOT Stephane" w:date="2016-11-09T18:30:00Z">
        <w:del w:id="2828" w:author="5807556L" w:date="2017-01-30T11:23:00Z">
          <w:r w:rsidRPr="00BB6FB1" w:rsidDel="00BA6DE6">
            <w:rPr>
              <w:caps/>
              <w:color w:val="auto"/>
            </w:rPr>
            <w:delText>8</w:delText>
          </w:r>
        </w:del>
      </w:ins>
    </w:p>
    <w:p w:rsidR="008636A0" w:rsidRPr="00BB6FB1" w:rsidRDefault="008636A0" w:rsidP="00475377">
      <w:pPr>
        <w:pStyle w:val="Textedesaisie"/>
        <w:ind w:left="708"/>
        <w:jc w:val="both"/>
        <w:rPr>
          <w:ins w:id="2829" w:author="MIALOT Stephane" w:date="2016-11-09T18:30:00Z"/>
          <w:color w:val="auto"/>
        </w:rPr>
      </w:pPr>
      <w:ins w:id="2830" w:author="MIALOT Stephane" w:date="2016-11-09T18:30:00Z">
        <w:r w:rsidRPr="00BB6FB1">
          <w:rPr>
            <w:color w:val="auto"/>
          </w:rPr>
          <w:t>Table de correspondance entre les matériels et les capacités d</w:t>
        </w:r>
      </w:ins>
      <w:ins w:id="2831" w:author="MIALOT Stephane" w:date="2016-11-09T18:31:00Z">
        <w:r w:rsidRPr="00BB6FB1">
          <w:rPr>
            <w:color w:val="auto"/>
          </w:rPr>
          <w:t>’emport pour la détermination des coefficients de modulation</w:t>
        </w:r>
      </w:ins>
    </w:p>
    <w:p w:rsidR="00475377" w:rsidRPr="00BB6FB1" w:rsidRDefault="00555FF8" w:rsidP="00475377">
      <w:pPr>
        <w:pStyle w:val="Textedesaisie"/>
        <w:numPr>
          <w:ilvl w:val="0"/>
          <w:numId w:val="206"/>
        </w:numPr>
        <w:jc w:val="both"/>
        <w:rPr>
          <w:caps/>
          <w:color w:val="auto"/>
        </w:rPr>
      </w:pPr>
      <w:ins w:id="2832" w:author="7276693Z" w:date="2016-12-05T18:07:00Z">
        <w:r w:rsidRPr="00BB6FB1">
          <w:rPr>
            <w:caps/>
            <w:color w:val="auto"/>
          </w:rPr>
          <w:t>Annexe A</w:t>
        </w:r>
      </w:ins>
      <w:ins w:id="2833" w:author="7276693Z" w:date="2017-02-14T11:22:00Z">
        <w:r w:rsidR="00983C91" w:rsidRPr="00BB6FB1">
          <w:rPr>
            <w:caps/>
            <w:color w:val="auto"/>
          </w:rPr>
          <w:t>14</w:t>
        </w:r>
      </w:ins>
    </w:p>
    <w:p w:rsidR="008636A0" w:rsidRPr="00BB6FB1" w:rsidRDefault="00555FF8" w:rsidP="00475377">
      <w:pPr>
        <w:pStyle w:val="Textedesaisie"/>
        <w:ind w:left="720"/>
        <w:jc w:val="both"/>
        <w:rPr>
          <w:color w:val="auto"/>
        </w:rPr>
      </w:pPr>
      <w:ins w:id="2834" w:author="7276693Z" w:date="2016-12-05T18:07:00Z">
        <w:r w:rsidRPr="00BB6FB1">
          <w:rPr>
            <w:color w:val="auto"/>
          </w:rPr>
          <w:t>Historique et objectifs de qualité de service pour 2017 (satisfaction, disponibilité élévatique)</w:t>
        </w:r>
      </w:ins>
    </w:p>
    <w:p w:rsidR="00646464" w:rsidRPr="00BB6FB1" w:rsidRDefault="00646464" w:rsidP="00646464">
      <w:pPr>
        <w:pStyle w:val="Textedesaisie"/>
        <w:jc w:val="both"/>
      </w:pPr>
    </w:p>
    <w:p w:rsidR="0006115D" w:rsidRPr="00BB6FB1" w:rsidRDefault="0006115D" w:rsidP="00475377">
      <w:pPr>
        <w:pStyle w:val="Textedesaisie"/>
        <w:numPr>
          <w:ilvl w:val="0"/>
          <w:numId w:val="206"/>
        </w:numPr>
        <w:jc w:val="both"/>
      </w:pPr>
      <w:r w:rsidRPr="00BB6FB1">
        <w:br w:type="page"/>
      </w:r>
    </w:p>
    <w:p w:rsidR="0006115D" w:rsidRPr="00BB6FB1" w:rsidRDefault="0006115D" w:rsidP="006B0302">
      <w:pPr>
        <w:pStyle w:val="Titre2"/>
      </w:pPr>
      <w:bookmarkStart w:id="2835" w:name="_Toc475985110"/>
      <w:r w:rsidRPr="00BB6FB1">
        <w:t>Glossaire</w:t>
      </w:r>
      <w:bookmarkEnd w:id="2835"/>
      <w:r w:rsidRPr="00BB6FB1">
        <w:t xml:space="preserve"> </w:t>
      </w:r>
    </w:p>
    <w:p w:rsidR="0006115D" w:rsidRPr="00BB6FB1" w:rsidRDefault="0006115D" w:rsidP="0006115D">
      <w:pPr>
        <w:pStyle w:val="Textedesaisie"/>
        <w:jc w:val="both"/>
        <w:rPr>
          <w:color w:val="009AA6"/>
        </w:rPr>
      </w:pPr>
      <w:proofErr w:type="gramStart"/>
      <w:r w:rsidRPr="00BB6FB1">
        <w:rPr>
          <w:color w:val="009AA6"/>
        </w:rPr>
        <w:t>et</w:t>
      </w:r>
      <w:proofErr w:type="gramEnd"/>
      <w:r w:rsidRPr="00BB6FB1">
        <w:rPr>
          <w:color w:val="009AA6"/>
        </w:rPr>
        <w:t xml:space="preserve"> abréviations utilisées dans le présent DRG et ses annexes : </w:t>
      </w:r>
    </w:p>
    <w:p w:rsidR="0006115D" w:rsidRPr="00BB6FB1" w:rsidRDefault="0006115D" w:rsidP="000A5B17">
      <w:pPr>
        <w:pStyle w:val="Textedesaisie"/>
        <w:numPr>
          <w:ilvl w:val="0"/>
          <w:numId w:val="94"/>
        </w:numPr>
        <w:jc w:val="both"/>
        <w:rPr>
          <w:color w:val="747678"/>
        </w:rPr>
      </w:pPr>
      <w:r w:rsidRPr="00BB6FB1">
        <w:rPr>
          <w:b/>
          <w:color w:val="009AA6"/>
        </w:rPr>
        <w:t>AOT</w:t>
      </w:r>
      <w:r w:rsidRPr="00BB6FB1">
        <w:t xml:space="preserve"> </w:t>
      </w:r>
      <w:r w:rsidRPr="00BB6FB1">
        <w:rPr>
          <w:color w:val="747678"/>
        </w:rPr>
        <w:t>: Autorisation d’Occupation Temporaire</w:t>
      </w:r>
    </w:p>
    <w:p w:rsidR="0006115D" w:rsidRDefault="0006115D" w:rsidP="000A5B17">
      <w:pPr>
        <w:pStyle w:val="Textedesaisie"/>
        <w:numPr>
          <w:ilvl w:val="0"/>
          <w:numId w:val="94"/>
        </w:numPr>
        <w:jc w:val="both"/>
        <w:rPr>
          <w:ins w:id="2836" w:author="7809196g" w:date="2017-02-24T16:44:00Z"/>
          <w:color w:val="747678"/>
        </w:rPr>
      </w:pPr>
      <w:r w:rsidRPr="00BB6FB1">
        <w:rPr>
          <w:b/>
          <w:color w:val="009AA6"/>
        </w:rPr>
        <w:t>ARAF</w:t>
      </w:r>
      <w:ins w:id="2837" w:author="MIALOT Stephane" w:date="2016-11-07T17:00:00Z">
        <w:r w:rsidR="00BA3FFA" w:rsidRPr="00BB6FB1">
          <w:rPr>
            <w:b/>
            <w:color w:val="009AA6"/>
          </w:rPr>
          <w:t>ER</w:t>
        </w:r>
      </w:ins>
      <w:r w:rsidRPr="00BB6FB1">
        <w:t xml:space="preserve"> </w:t>
      </w:r>
      <w:r w:rsidRPr="00BB6FB1">
        <w:rPr>
          <w:color w:val="747678"/>
        </w:rPr>
        <w:t>: Autorité de Régulation des Activités Ferroviaires</w:t>
      </w:r>
      <w:ins w:id="2838" w:author="MIALOT Stephane" w:date="2016-11-07T17:01:00Z">
        <w:r w:rsidR="00BA3FFA" w:rsidRPr="00BB6FB1">
          <w:rPr>
            <w:color w:val="747678"/>
          </w:rPr>
          <w:t xml:space="preserve"> et Routières</w:t>
        </w:r>
      </w:ins>
    </w:p>
    <w:p w:rsidR="008873C3" w:rsidRPr="000B17C7" w:rsidRDefault="008873C3" w:rsidP="000A5B17">
      <w:pPr>
        <w:pStyle w:val="Textedesaisie"/>
        <w:numPr>
          <w:ilvl w:val="0"/>
          <w:numId w:val="94"/>
        </w:numPr>
        <w:jc w:val="both"/>
        <w:rPr>
          <w:color w:val="747678"/>
          <w:rPrChange w:id="2839" w:author="7809196g" w:date="2017-02-24T16:02:00Z">
            <w:rPr>
              <w:color w:val="747678"/>
              <w:lang w:val="pt-BR"/>
            </w:rPr>
          </w:rPrChange>
        </w:rPr>
      </w:pPr>
      <w:ins w:id="2840" w:author="7809196g" w:date="2017-02-24T16:44:00Z">
        <w:r>
          <w:rPr>
            <w:b/>
            <w:color w:val="009AA6"/>
          </w:rPr>
          <w:t>CSG</w:t>
        </w:r>
      </w:ins>
      <w:ins w:id="2841" w:author="7809196g" w:date="2017-02-24T16:45:00Z">
        <w:r>
          <w:rPr>
            <w:b/>
            <w:color w:val="009AA6"/>
          </w:rPr>
          <w:t> </w:t>
        </w:r>
      </w:ins>
      <w:ins w:id="2842" w:author="7809196g" w:date="2017-02-24T16:44:00Z">
        <w:r>
          <w:rPr>
            <w:b/>
            <w:color w:val="009AA6"/>
          </w:rPr>
          <w:t>:</w:t>
        </w:r>
      </w:ins>
      <w:ins w:id="2843" w:author="7809196g" w:date="2017-02-24T16:45:00Z">
        <w:r>
          <w:rPr>
            <w:b/>
            <w:color w:val="009AA6"/>
          </w:rPr>
          <w:t xml:space="preserve"> Convention</w:t>
        </w:r>
      </w:ins>
      <w:ins w:id="2844" w:author="7809196g" w:date="2017-02-24T16:46:00Z">
        <w:r>
          <w:rPr>
            <w:b/>
            <w:color w:val="009AA6"/>
          </w:rPr>
          <w:t xml:space="preserve"> </w:t>
        </w:r>
      </w:ins>
      <w:ins w:id="2845" w:author="7809196g" w:date="2017-02-24T16:47:00Z">
        <w:r>
          <w:rPr>
            <w:b/>
            <w:color w:val="009AA6"/>
          </w:rPr>
          <w:t>relative aux Services en Gare de voyageurs</w:t>
        </w:r>
      </w:ins>
    </w:p>
    <w:p w:rsidR="0006115D" w:rsidRPr="000B17C7" w:rsidRDefault="0006115D" w:rsidP="000A5B17">
      <w:pPr>
        <w:pStyle w:val="Textedesaisie"/>
        <w:numPr>
          <w:ilvl w:val="0"/>
          <w:numId w:val="94"/>
        </w:numPr>
        <w:jc w:val="both"/>
        <w:rPr>
          <w:rPrChange w:id="2846" w:author="7809196g" w:date="2017-02-24T16:02:00Z">
            <w:rPr>
              <w:lang w:val="pt-BR"/>
            </w:rPr>
          </w:rPrChange>
        </w:rPr>
      </w:pPr>
      <w:r w:rsidRPr="000B17C7">
        <w:rPr>
          <w:b/>
          <w:color w:val="009AA6"/>
          <w:rPrChange w:id="2847" w:author="7809196g" w:date="2017-02-24T16:02:00Z">
            <w:rPr>
              <w:b/>
              <w:color w:val="009AA6"/>
              <w:lang w:val="pt-BR"/>
            </w:rPr>
          </w:rPrChange>
        </w:rPr>
        <w:t>DRG</w:t>
      </w:r>
      <w:r w:rsidRPr="000B17C7">
        <w:rPr>
          <w:rPrChange w:id="2848" w:author="7809196g" w:date="2017-02-24T16:02:00Z">
            <w:rPr>
              <w:lang w:val="pt-BR"/>
            </w:rPr>
          </w:rPrChange>
        </w:rPr>
        <w:t xml:space="preserve"> </w:t>
      </w:r>
      <w:r w:rsidRPr="000B17C7">
        <w:rPr>
          <w:color w:val="747678"/>
          <w:rPrChange w:id="2849" w:author="7809196g" w:date="2017-02-24T16:02:00Z">
            <w:rPr>
              <w:color w:val="747678"/>
              <w:lang w:val="pt-BR"/>
            </w:rPr>
          </w:rPrChange>
        </w:rPr>
        <w:t>: Document de Référence des Gares</w:t>
      </w:r>
    </w:p>
    <w:p w:rsidR="0006115D" w:rsidRPr="000B17C7" w:rsidRDefault="0006115D" w:rsidP="000A5B17">
      <w:pPr>
        <w:pStyle w:val="Textedesaisie"/>
        <w:numPr>
          <w:ilvl w:val="0"/>
          <w:numId w:val="94"/>
        </w:numPr>
        <w:jc w:val="both"/>
        <w:rPr>
          <w:rPrChange w:id="2850" w:author="7809196g" w:date="2017-02-24T16:02:00Z">
            <w:rPr>
              <w:lang w:val="pt-BR"/>
            </w:rPr>
          </w:rPrChange>
        </w:rPr>
      </w:pPr>
      <w:r w:rsidRPr="000B17C7">
        <w:rPr>
          <w:b/>
          <w:color w:val="009AA6"/>
          <w:rPrChange w:id="2851" w:author="7809196g" w:date="2017-02-24T16:02:00Z">
            <w:rPr>
              <w:b/>
              <w:color w:val="009AA6"/>
              <w:lang w:val="pt-BR"/>
            </w:rPr>
          </w:rPrChange>
        </w:rPr>
        <w:t>EF</w:t>
      </w:r>
      <w:r w:rsidRPr="000B17C7">
        <w:rPr>
          <w:rPrChange w:id="2852" w:author="7809196g" w:date="2017-02-24T16:02:00Z">
            <w:rPr>
              <w:lang w:val="pt-BR"/>
            </w:rPr>
          </w:rPrChange>
        </w:rPr>
        <w:t xml:space="preserve"> </w:t>
      </w:r>
      <w:r w:rsidRPr="000B17C7">
        <w:rPr>
          <w:color w:val="747678"/>
          <w:rPrChange w:id="2853" w:author="7809196g" w:date="2017-02-24T16:02:00Z">
            <w:rPr>
              <w:color w:val="747678"/>
              <w:lang w:val="pt-BR"/>
            </w:rPr>
          </w:rPrChange>
        </w:rPr>
        <w:t>: Entreprise Ferroviaire</w:t>
      </w:r>
    </w:p>
    <w:p w:rsidR="0006115D" w:rsidRPr="000B17C7" w:rsidRDefault="0006115D" w:rsidP="000A5B17">
      <w:pPr>
        <w:pStyle w:val="Textedesaisie"/>
        <w:numPr>
          <w:ilvl w:val="0"/>
          <w:numId w:val="94"/>
        </w:numPr>
        <w:jc w:val="both"/>
        <w:rPr>
          <w:color w:val="747678"/>
          <w:rPrChange w:id="2854" w:author="7809196g" w:date="2017-02-24T16:02:00Z">
            <w:rPr>
              <w:color w:val="747678"/>
              <w:lang w:val="pt-BR"/>
            </w:rPr>
          </w:rPrChange>
        </w:rPr>
      </w:pPr>
      <w:r w:rsidRPr="000B17C7">
        <w:rPr>
          <w:b/>
          <w:color w:val="009AA6"/>
          <w:rPrChange w:id="2855" w:author="7809196g" w:date="2017-02-24T16:02:00Z">
            <w:rPr>
              <w:b/>
              <w:color w:val="009AA6"/>
              <w:lang w:val="pt-BR"/>
            </w:rPr>
          </w:rPrChange>
        </w:rPr>
        <w:t>ERP</w:t>
      </w:r>
      <w:r w:rsidRPr="000B17C7">
        <w:rPr>
          <w:rPrChange w:id="2856" w:author="7809196g" w:date="2017-02-24T16:02:00Z">
            <w:rPr>
              <w:lang w:val="pt-BR"/>
            </w:rPr>
          </w:rPrChange>
        </w:rPr>
        <w:t xml:space="preserve"> </w:t>
      </w:r>
      <w:r w:rsidRPr="000B17C7">
        <w:rPr>
          <w:color w:val="747678"/>
          <w:rPrChange w:id="2857" w:author="7809196g" w:date="2017-02-24T16:02:00Z">
            <w:rPr>
              <w:color w:val="747678"/>
              <w:lang w:val="pt-BR"/>
            </w:rPr>
          </w:rPrChange>
        </w:rPr>
        <w:t>: Etablissement Recevant du Public</w:t>
      </w:r>
    </w:p>
    <w:p w:rsidR="0006115D" w:rsidRPr="000B17C7" w:rsidRDefault="0006115D" w:rsidP="000A5B17">
      <w:pPr>
        <w:pStyle w:val="Textedesaisie"/>
        <w:numPr>
          <w:ilvl w:val="0"/>
          <w:numId w:val="94"/>
        </w:numPr>
        <w:jc w:val="both"/>
        <w:rPr>
          <w:color w:val="747678"/>
          <w:rPrChange w:id="2858" w:author="7809196g" w:date="2017-02-24T16:02:00Z">
            <w:rPr>
              <w:color w:val="747678"/>
              <w:lang w:val="pt-BR"/>
            </w:rPr>
          </w:rPrChange>
        </w:rPr>
      </w:pPr>
      <w:r w:rsidRPr="000B17C7">
        <w:rPr>
          <w:b/>
          <w:color w:val="009AA6"/>
          <w:rPrChange w:id="2859" w:author="7809196g" w:date="2017-02-24T16:02:00Z">
            <w:rPr>
              <w:b/>
              <w:color w:val="009AA6"/>
              <w:lang w:val="pt-BR"/>
            </w:rPr>
          </w:rPrChange>
        </w:rPr>
        <w:t>GGEF</w:t>
      </w:r>
      <w:r w:rsidRPr="000B17C7">
        <w:rPr>
          <w:rPrChange w:id="2860" w:author="7809196g" w:date="2017-02-24T16:02:00Z">
            <w:rPr>
              <w:lang w:val="pt-BR"/>
            </w:rPr>
          </w:rPrChange>
        </w:rPr>
        <w:t xml:space="preserve"> </w:t>
      </w:r>
      <w:r w:rsidRPr="000B17C7">
        <w:rPr>
          <w:color w:val="747678"/>
          <w:rPrChange w:id="2861" w:author="7809196g" w:date="2017-02-24T16:02:00Z">
            <w:rPr>
              <w:color w:val="747678"/>
              <w:lang w:val="pt-BR"/>
            </w:rPr>
          </w:rPrChange>
        </w:rPr>
        <w:t>: Guichet d’accès aux Gares pour les Entreprises Ferroviaires</w:t>
      </w:r>
    </w:p>
    <w:p w:rsidR="0006115D" w:rsidRPr="000B17C7" w:rsidRDefault="0006115D" w:rsidP="000A5B17">
      <w:pPr>
        <w:pStyle w:val="Textedesaisie"/>
        <w:numPr>
          <w:ilvl w:val="0"/>
          <w:numId w:val="94"/>
        </w:numPr>
        <w:jc w:val="both"/>
        <w:rPr>
          <w:color w:val="747678"/>
          <w:rPrChange w:id="2862" w:author="7809196g" w:date="2017-02-24T16:02:00Z">
            <w:rPr>
              <w:color w:val="747678"/>
              <w:lang w:val="pt-BR"/>
            </w:rPr>
          </w:rPrChange>
        </w:rPr>
      </w:pPr>
      <w:r w:rsidRPr="000B17C7">
        <w:rPr>
          <w:b/>
          <w:color w:val="009AA6"/>
          <w:rPrChange w:id="2863" w:author="7809196g" w:date="2017-02-24T16:02:00Z">
            <w:rPr>
              <w:b/>
              <w:color w:val="009AA6"/>
              <w:lang w:val="pt-BR"/>
            </w:rPr>
          </w:rPrChange>
        </w:rPr>
        <w:t>HOUAT</w:t>
      </w:r>
      <w:r w:rsidRPr="000B17C7">
        <w:rPr>
          <w:rPrChange w:id="2864" w:author="7809196g" w:date="2017-02-24T16:02:00Z">
            <w:rPr>
              <w:lang w:val="pt-BR"/>
            </w:rPr>
          </w:rPrChange>
        </w:rPr>
        <w:t xml:space="preserve"> </w:t>
      </w:r>
      <w:r w:rsidRPr="000B17C7">
        <w:rPr>
          <w:color w:val="747678"/>
          <w:rPrChange w:id="2865" w:author="7809196g" w:date="2017-02-24T16:02:00Z">
            <w:rPr>
              <w:color w:val="747678"/>
              <w:lang w:val="pt-BR"/>
            </w:rPr>
          </w:rPrChange>
        </w:rPr>
        <w:t>: Horaires Utiles A Tous</w:t>
      </w:r>
    </w:p>
    <w:p w:rsidR="0006115D" w:rsidRPr="000B17C7" w:rsidRDefault="0006115D" w:rsidP="00160B86">
      <w:pPr>
        <w:pStyle w:val="Textedesaisie"/>
        <w:ind w:left="720"/>
        <w:jc w:val="both"/>
        <w:rPr>
          <w:color w:val="747678"/>
          <w:rPrChange w:id="2866" w:author="7809196g" w:date="2017-02-24T16:02:00Z">
            <w:rPr>
              <w:color w:val="747678"/>
              <w:lang w:val="pt-BR"/>
            </w:rPr>
          </w:rPrChange>
        </w:rPr>
      </w:pPr>
      <w:r w:rsidRPr="000B17C7">
        <w:rPr>
          <w:color w:val="747678"/>
          <w:rPrChange w:id="2867" w:author="7809196g" w:date="2017-02-24T16:02:00Z">
            <w:rPr>
              <w:color w:val="747678"/>
              <w:lang w:val="pt-BR"/>
            </w:rPr>
          </w:rPrChange>
        </w:rPr>
        <w:t xml:space="preserve">Applicatif utilisé pour identifier et mesurer la réservation des sillons. Il gère les modifications des réservations de circulations ferroviaires jusqu’au jour de circulation. Cette information est la source utilisée par SNCF RÉSEAU pour la facturation des sillons opérationnels. Elle fournit à </w:t>
      </w:r>
      <w:r w:rsidR="0026008D" w:rsidRPr="000B17C7">
        <w:rPr>
          <w:color w:val="747678"/>
          <w:rPrChange w:id="2868" w:author="7809196g" w:date="2017-02-24T16:02:00Z">
            <w:rPr>
              <w:color w:val="747678"/>
              <w:lang w:val="pt-BR"/>
            </w:rPr>
          </w:rPrChange>
        </w:rPr>
        <w:t>SNCF Gares &amp; Connexions</w:t>
      </w:r>
      <w:r w:rsidRPr="000B17C7">
        <w:rPr>
          <w:color w:val="747678"/>
          <w:rPrChange w:id="2869" w:author="7809196g" w:date="2017-02-24T16:02:00Z">
            <w:rPr>
              <w:color w:val="747678"/>
              <w:lang w:val="pt-BR"/>
            </w:rPr>
          </w:rPrChange>
        </w:rPr>
        <w:t xml:space="preserve"> le plan de transport certifié, utilisé pour la facturation. Ce système donne connaissance des circulations prévues à la dernière mise à jour de l’outil.</w:t>
      </w:r>
    </w:p>
    <w:p w:rsidR="0006115D" w:rsidRPr="000B17C7" w:rsidRDefault="0006115D" w:rsidP="000A5B17">
      <w:pPr>
        <w:pStyle w:val="Textedesaisie"/>
        <w:numPr>
          <w:ilvl w:val="0"/>
          <w:numId w:val="94"/>
        </w:numPr>
        <w:jc w:val="both"/>
        <w:rPr>
          <w:color w:val="747678"/>
          <w:rPrChange w:id="2870" w:author="7809196g" w:date="2017-02-24T16:02:00Z">
            <w:rPr>
              <w:color w:val="747678"/>
              <w:lang w:val="pt-BR"/>
            </w:rPr>
          </w:rPrChange>
        </w:rPr>
      </w:pPr>
      <w:r w:rsidRPr="000B17C7">
        <w:rPr>
          <w:b/>
          <w:color w:val="009AA6"/>
          <w:rPrChange w:id="2871" w:author="7809196g" w:date="2017-02-24T16:02:00Z">
            <w:rPr>
              <w:b/>
              <w:color w:val="009AA6"/>
              <w:lang w:val="pt-BR"/>
            </w:rPr>
          </w:rPrChange>
        </w:rPr>
        <w:t>ICP</w:t>
      </w:r>
      <w:r w:rsidRPr="000B17C7">
        <w:rPr>
          <w:rPrChange w:id="2872" w:author="7809196g" w:date="2017-02-24T16:02:00Z">
            <w:rPr>
              <w:lang w:val="pt-BR"/>
            </w:rPr>
          </w:rPrChange>
        </w:rPr>
        <w:t xml:space="preserve"> </w:t>
      </w:r>
      <w:r w:rsidRPr="000B17C7">
        <w:rPr>
          <w:color w:val="747678"/>
          <w:rPrChange w:id="2873" w:author="7809196g" w:date="2017-02-24T16:02:00Z">
            <w:rPr>
              <w:color w:val="747678"/>
              <w:lang w:val="pt-BR"/>
            </w:rPr>
          </w:rPrChange>
        </w:rPr>
        <w:t>: Inspection Commune Préalable</w:t>
      </w:r>
    </w:p>
    <w:p w:rsidR="0006115D" w:rsidRPr="000B17C7" w:rsidRDefault="0006115D" w:rsidP="00160B86">
      <w:pPr>
        <w:pStyle w:val="Textedesaisie"/>
        <w:ind w:left="720"/>
        <w:jc w:val="both"/>
        <w:rPr>
          <w:color w:val="747678"/>
          <w:rPrChange w:id="2874" w:author="7809196g" w:date="2017-02-24T16:02:00Z">
            <w:rPr>
              <w:color w:val="747678"/>
              <w:lang w:val="pt-BR"/>
            </w:rPr>
          </w:rPrChange>
        </w:rPr>
      </w:pPr>
      <w:r w:rsidRPr="000B17C7">
        <w:rPr>
          <w:color w:val="747678"/>
          <w:rPrChange w:id="2875" w:author="7809196g" w:date="2017-02-24T16:02:00Z">
            <w:rPr>
              <w:color w:val="747678"/>
              <w:lang w:val="pt-BR"/>
            </w:rPr>
          </w:rPrChange>
        </w:rPr>
        <w:t xml:space="preserve">Conformément au Code du travail, inspection commune des lieux de travail, des installations qui s'y trouvent et des matériels éventuellement mis à disposition des entreprises extérieures, préalablement à l'exécution de l'opération réalisée par la dite entreprise extérieure. </w:t>
      </w:r>
    </w:p>
    <w:p w:rsidR="0006115D" w:rsidRPr="000B17C7" w:rsidRDefault="0006115D" w:rsidP="000A5B17">
      <w:pPr>
        <w:pStyle w:val="Textedesaisie"/>
        <w:numPr>
          <w:ilvl w:val="0"/>
          <w:numId w:val="94"/>
        </w:numPr>
        <w:jc w:val="both"/>
        <w:rPr>
          <w:color w:val="747678"/>
          <w:rPrChange w:id="2876" w:author="7809196g" w:date="2017-02-24T16:02:00Z">
            <w:rPr>
              <w:color w:val="747678"/>
              <w:lang w:val="pt-BR"/>
            </w:rPr>
          </w:rPrChange>
        </w:rPr>
      </w:pPr>
      <w:r w:rsidRPr="000B17C7">
        <w:rPr>
          <w:b/>
          <w:color w:val="009AA6"/>
          <w:rPrChange w:id="2877" w:author="7809196g" w:date="2017-02-24T16:02:00Z">
            <w:rPr>
              <w:b/>
              <w:color w:val="009AA6"/>
              <w:lang w:val="pt-BR"/>
            </w:rPr>
          </w:rPrChange>
        </w:rPr>
        <w:t>IRC</w:t>
      </w:r>
      <w:r w:rsidRPr="000B17C7">
        <w:rPr>
          <w:rPrChange w:id="2878" w:author="7809196g" w:date="2017-02-24T16:02:00Z">
            <w:rPr>
              <w:lang w:val="pt-BR"/>
            </w:rPr>
          </w:rPrChange>
        </w:rPr>
        <w:t xml:space="preserve"> </w:t>
      </w:r>
      <w:r w:rsidRPr="000B17C7">
        <w:rPr>
          <w:color w:val="747678"/>
          <w:rPrChange w:id="2879" w:author="7809196g" w:date="2017-02-24T16:02:00Z">
            <w:rPr>
              <w:color w:val="747678"/>
              <w:lang w:val="pt-BR"/>
            </w:rPr>
          </w:rPrChange>
        </w:rPr>
        <w:t>: Instance Régionale de Concertation</w:t>
      </w:r>
    </w:p>
    <w:p w:rsidR="0006115D" w:rsidRPr="000B17C7" w:rsidRDefault="0006115D" w:rsidP="00160B86">
      <w:pPr>
        <w:pStyle w:val="Textedesaisie"/>
        <w:ind w:left="720"/>
        <w:jc w:val="both"/>
        <w:rPr>
          <w:color w:val="747678"/>
          <w:rPrChange w:id="2880" w:author="7809196g" w:date="2017-02-24T16:02:00Z">
            <w:rPr>
              <w:color w:val="747678"/>
              <w:lang w:val="pt-BR"/>
            </w:rPr>
          </w:rPrChange>
        </w:rPr>
      </w:pPr>
      <w:r w:rsidRPr="000B17C7">
        <w:rPr>
          <w:color w:val="747678"/>
          <w:rPrChange w:id="2881" w:author="7809196g" w:date="2017-02-24T16:02:00Z">
            <w:rPr>
              <w:color w:val="747678"/>
              <w:lang w:val="pt-BR"/>
            </w:rPr>
          </w:rPrChange>
        </w:rPr>
        <w:t>Instance prévue par le décret n°2012-70 du 20 janvier 2012</w:t>
      </w:r>
      <w:ins w:id="2882" w:author="MIALOT Stephane" w:date="2016-11-16T18:50:00Z">
        <w:r w:rsidR="00D81649" w:rsidRPr="000B17C7">
          <w:rPr>
            <w:color w:val="747678"/>
            <w:rPrChange w:id="2883" w:author="7809196g" w:date="2017-02-24T16:02:00Z">
              <w:rPr>
                <w:color w:val="747678"/>
                <w:lang w:val="pt-BR"/>
              </w:rPr>
            </w:rPrChange>
          </w:rPr>
          <w:t xml:space="preserve"> modifié par décret n°2016-1468 du 28 octobre 2016</w:t>
        </w:r>
      </w:ins>
      <w:r w:rsidRPr="000B17C7">
        <w:rPr>
          <w:color w:val="747678"/>
          <w:rPrChange w:id="2884" w:author="7809196g" w:date="2017-02-24T16:02:00Z">
            <w:rPr>
              <w:color w:val="747678"/>
              <w:lang w:val="pt-BR"/>
            </w:rPr>
          </w:rPrChange>
        </w:rPr>
        <w:t>. Une instance est prévue pour chaque gare d’intérêt national ; elle se réunit une fois par an à l’initiative du directeur des gares. Dans chaque région, le représentant de l’Etat fixe par arrêté la composition de cette instance.</w:t>
      </w:r>
    </w:p>
    <w:p w:rsidR="0006115D" w:rsidRPr="000B17C7" w:rsidRDefault="0006115D" w:rsidP="000A5B17">
      <w:pPr>
        <w:pStyle w:val="Textedesaisie"/>
        <w:numPr>
          <w:ilvl w:val="0"/>
          <w:numId w:val="94"/>
        </w:numPr>
        <w:jc w:val="both"/>
        <w:rPr>
          <w:rPrChange w:id="2885" w:author="7809196g" w:date="2017-02-24T16:02:00Z">
            <w:rPr>
              <w:lang w:val="pt-BR"/>
            </w:rPr>
          </w:rPrChange>
        </w:rPr>
      </w:pPr>
      <w:r w:rsidRPr="000B17C7">
        <w:rPr>
          <w:b/>
          <w:color w:val="009AA6"/>
          <w:rPrChange w:id="2886" w:author="7809196g" w:date="2017-02-24T16:02:00Z">
            <w:rPr>
              <w:b/>
              <w:color w:val="009AA6"/>
              <w:lang w:val="pt-BR"/>
            </w:rPr>
          </w:rPrChange>
        </w:rPr>
        <w:t>PLATEFORME</w:t>
      </w:r>
      <w:r w:rsidRPr="000B17C7">
        <w:rPr>
          <w:rPrChange w:id="2887" w:author="7809196g" w:date="2017-02-24T16:02:00Z">
            <w:rPr>
              <w:lang w:val="pt-BR"/>
            </w:rPr>
          </w:rPrChange>
        </w:rPr>
        <w:t xml:space="preserve"> :</w:t>
      </w:r>
      <w:r w:rsidR="00C6665C" w:rsidRPr="000B17C7">
        <w:rPr>
          <w:rPrChange w:id="2888" w:author="7809196g" w:date="2017-02-24T16:02:00Z">
            <w:rPr>
              <w:lang w:val="pt-BR"/>
            </w:rPr>
          </w:rPrChange>
        </w:rPr>
        <w:t xml:space="preserve"> </w:t>
      </w:r>
    </w:p>
    <w:p w:rsidR="0006115D" w:rsidRPr="000B17C7" w:rsidRDefault="0006115D" w:rsidP="00160B86">
      <w:pPr>
        <w:pStyle w:val="Textedesaisie"/>
        <w:ind w:left="720"/>
        <w:jc w:val="both"/>
        <w:rPr>
          <w:color w:val="747678"/>
          <w:rPrChange w:id="2889" w:author="7809196g" w:date="2017-02-24T16:02:00Z">
            <w:rPr>
              <w:color w:val="747678"/>
              <w:lang w:val="pt-BR"/>
            </w:rPr>
          </w:rPrChange>
        </w:rPr>
      </w:pPr>
      <w:r w:rsidRPr="000B17C7">
        <w:rPr>
          <w:color w:val="747678"/>
          <w:rPrChange w:id="2890" w:author="7809196g" w:date="2017-02-24T16:02:00Z">
            <w:rPr>
              <w:color w:val="747678"/>
              <w:lang w:val="pt-BR"/>
            </w:rPr>
          </w:rPrChange>
        </w:rPr>
        <w:t>Désigne les bâtiments des gares de voyageurs accessibles au public, les espaces d'extrémité des gares terminus, les escaliers, rampes et ascenseurs des quais donnant accès aux bâtiments voyageurs, les ouvrages d'art suivants : dalles des bâtiments voyageurs ayant une fonction de passerelle, et passages souterrains larges ayant une fonction de bâtiments voyageurs ainsi que l’ensemble des autres espaces publics en gare sur lesquels le gestionnaire de gares exerce des missions opérationnelles de service aux voyageurs en terme d’information collective, de gestion des flux, d’accueil général et d’assistance aux personnes handicapées et à mobilité réduite.</w:t>
      </w:r>
    </w:p>
    <w:p w:rsidR="0006115D" w:rsidRPr="000B17C7" w:rsidRDefault="0006115D" w:rsidP="000A5B17">
      <w:pPr>
        <w:pStyle w:val="Textedesaisie"/>
        <w:numPr>
          <w:ilvl w:val="0"/>
          <w:numId w:val="94"/>
        </w:numPr>
        <w:jc w:val="both"/>
        <w:rPr>
          <w:b/>
          <w:color w:val="009AA6"/>
          <w:rPrChange w:id="2891" w:author="7809196g" w:date="2017-02-24T16:02:00Z">
            <w:rPr>
              <w:b/>
              <w:color w:val="009AA6"/>
              <w:lang w:val="pt-BR"/>
            </w:rPr>
          </w:rPrChange>
        </w:rPr>
      </w:pPr>
      <w:r w:rsidRPr="000B17C7">
        <w:rPr>
          <w:b/>
          <w:color w:val="009AA6"/>
          <w:rPrChange w:id="2892" w:author="7809196g" w:date="2017-02-24T16:02:00Z">
            <w:rPr>
              <w:b/>
              <w:color w:val="009AA6"/>
              <w:lang w:val="pt-BR"/>
            </w:rPr>
          </w:rPrChange>
        </w:rPr>
        <w:t>PERSONNE HANDICAPÉE ET À MOBILITÉ RÉDUITE (PMR)</w:t>
      </w:r>
      <w:r w:rsidR="00160B86" w:rsidRPr="000B17C7">
        <w:rPr>
          <w:b/>
          <w:color w:val="auto"/>
          <w:rPrChange w:id="2893" w:author="7809196g" w:date="2017-02-24T16:02:00Z">
            <w:rPr>
              <w:b/>
              <w:color w:val="auto"/>
              <w:lang w:val="pt-BR"/>
            </w:rPr>
          </w:rPrChange>
        </w:rPr>
        <w:t xml:space="preserve"> : </w:t>
      </w:r>
    </w:p>
    <w:p w:rsidR="0006115D" w:rsidRPr="000B17C7" w:rsidRDefault="0006115D" w:rsidP="00160B86">
      <w:pPr>
        <w:pStyle w:val="Textedesaisie"/>
        <w:ind w:left="720"/>
        <w:jc w:val="both"/>
        <w:rPr>
          <w:color w:val="747678"/>
          <w:rPrChange w:id="2894" w:author="7809196g" w:date="2017-02-24T16:02:00Z">
            <w:rPr>
              <w:color w:val="747678"/>
              <w:lang w:val="pt-BR"/>
            </w:rPr>
          </w:rPrChange>
        </w:rPr>
      </w:pPr>
      <w:r w:rsidRPr="000B17C7">
        <w:rPr>
          <w:color w:val="747678"/>
          <w:rPrChange w:id="2895" w:author="7809196g" w:date="2017-02-24T16:02:00Z">
            <w:rPr>
              <w:color w:val="747678"/>
              <w:lang w:val="pt-BR"/>
            </w:rPr>
          </w:rPrChange>
        </w:rPr>
        <w:t xml:space="preserve">Selon la définition donnée par le Règlement (CE) 1371/2007, on entend par « personne handicapée » ou « personne à mobilité réduite » : toute personne dont la mobilité est réduite, lors de l’usage d’un moyen de transport, en raison de tout handicap physique (sensoriel ou moteur, permanent ou temporaire) ou de tout handicap ou déficience intellectuels, ou de toute autre cause de handicap, ou de l’âge, et dont la situation requiert une attention appropriée et l’adaptation à ses besoins particuliers du service mis à la disposition de tous les voyageurs. </w:t>
      </w:r>
    </w:p>
    <w:p w:rsidR="0006115D" w:rsidRPr="000B17C7" w:rsidRDefault="0006115D" w:rsidP="00D81649">
      <w:pPr>
        <w:pStyle w:val="Textedesaisie"/>
        <w:numPr>
          <w:ilvl w:val="0"/>
          <w:numId w:val="94"/>
        </w:numPr>
        <w:jc w:val="both"/>
        <w:rPr>
          <w:color w:val="747678"/>
          <w:rPrChange w:id="2896" w:author="7809196g" w:date="2017-02-24T16:02:00Z">
            <w:rPr>
              <w:color w:val="747678"/>
              <w:lang w:val="pt-BR"/>
            </w:rPr>
          </w:rPrChange>
        </w:rPr>
      </w:pPr>
      <w:r w:rsidRPr="000B17C7">
        <w:rPr>
          <w:b/>
          <w:color w:val="009AA6"/>
          <w:rPrChange w:id="2897" w:author="7809196g" w:date="2017-02-24T16:02:00Z">
            <w:rPr>
              <w:b/>
              <w:color w:val="009AA6"/>
              <w:lang w:val="pt-BR"/>
            </w:rPr>
          </w:rPrChange>
        </w:rPr>
        <w:t>SDNA</w:t>
      </w:r>
      <w:ins w:id="2898" w:author="MIALOT Stephane" w:date="2016-11-16T18:50:00Z">
        <w:r w:rsidR="00D81649" w:rsidRPr="000B17C7">
          <w:rPr>
            <w:b/>
            <w:color w:val="009AA6"/>
            <w:rPrChange w:id="2899" w:author="7809196g" w:date="2017-02-24T16:02:00Z">
              <w:rPr>
                <w:b/>
                <w:color w:val="009AA6"/>
                <w:lang w:val="pt-BR"/>
              </w:rPr>
            </w:rPrChange>
          </w:rPr>
          <w:t xml:space="preserve"> Ad’AP</w:t>
        </w:r>
      </w:ins>
      <w:r w:rsidRPr="000B17C7">
        <w:rPr>
          <w:rPrChange w:id="2900" w:author="7809196g" w:date="2017-02-24T16:02:00Z">
            <w:rPr>
              <w:lang w:val="pt-BR"/>
            </w:rPr>
          </w:rPrChange>
        </w:rPr>
        <w:t xml:space="preserve"> </w:t>
      </w:r>
      <w:r w:rsidRPr="000B17C7">
        <w:rPr>
          <w:color w:val="747678"/>
          <w:rPrChange w:id="2901" w:author="7809196g" w:date="2017-02-24T16:02:00Z">
            <w:rPr>
              <w:color w:val="747678"/>
              <w:lang w:val="pt-BR"/>
            </w:rPr>
          </w:rPrChange>
        </w:rPr>
        <w:t>: Schéma Directeur National Accessibilité</w:t>
      </w:r>
      <w:ins w:id="2902" w:author="MIALOT Stephane" w:date="2016-11-16T18:50:00Z">
        <w:r w:rsidR="00D81649" w:rsidRPr="000B17C7">
          <w:rPr>
            <w:color w:val="747678"/>
            <w:rPrChange w:id="2903" w:author="7809196g" w:date="2017-02-24T16:02:00Z">
              <w:rPr>
                <w:color w:val="747678"/>
                <w:lang w:val="pt-BR"/>
              </w:rPr>
            </w:rPrChange>
          </w:rPr>
          <w:t xml:space="preserve">/Agenda d’Accessibilité programmée </w:t>
        </w:r>
      </w:ins>
    </w:p>
    <w:p w:rsidR="0006115D" w:rsidRPr="000B17C7" w:rsidRDefault="0006115D" w:rsidP="00D81649">
      <w:pPr>
        <w:pStyle w:val="Textedesaisie"/>
        <w:numPr>
          <w:ilvl w:val="0"/>
          <w:numId w:val="94"/>
        </w:numPr>
        <w:jc w:val="both"/>
        <w:rPr>
          <w:rPrChange w:id="2904" w:author="7809196g" w:date="2017-02-24T16:02:00Z">
            <w:rPr>
              <w:lang w:val="pt-BR"/>
            </w:rPr>
          </w:rPrChange>
        </w:rPr>
      </w:pPr>
      <w:r w:rsidRPr="000B17C7">
        <w:rPr>
          <w:b/>
          <w:color w:val="009AA6"/>
          <w:rPrChange w:id="2905" w:author="7809196g" w:date="2017-02-24T16:02:00Z">
            <w:rPr>
              <w:b/>
              <w:color w:val="009AA6"/>
              <w:lang w:val="pt-BR"/>
            </w:rPr>
          </w:rPrChange>
        </w:rPr>
        <w:t>SDRA</w:t>
      </w:r>
      <w:ins w:id="2906" w:author="MIALOT Stephane" w:date="2016-11-16T18:50:00Z">
        <w:r w:rsidR="00D81649" w:rsidRPr="000B17C7">
          <w:rPr>
            <w:b/>
            <w:color w:val="009AA6"/>
            <w:rPrChange w:id="2907" w:author="7809196g" w:date="2017-02-24T16:02:00Z">
              <w:rPr>
                <w:b/>
                <w:color w:val="009AA6"/>
                <w:lang w:val="pt-BR"/>
              </w:rPr>
            </w:rPrChange>
          </w:rPr>
          <w:t xml:space="preserve"> Ad’AP</w:t>
        </w:r>
      </w:ins>
      <w:r w:rsidRPr="000B17C7">
        <w:rPr>
          <w:rPrChange w:id="2908" w:author="7809196g" w:date="2017-02-24T16:02:00Z">
            <w:rPr>
              <w:lang w:val="pt-BR"/>
            </w:rPr>
          </w:rPrChange>
        </w:rPr>
        <w:t xml:space="preserve"> </w:t>
      </w:r>
      <w:r w:rsidRPr="000B17C7">
        <w:rPr>
          <w:color w:val="747678"/>
          <w:rPrChange w:id="2909" w:author="7809196g" w:date="2017-02-24T16:02:00Z">
            <w:rPr>
              <w:color w:val="747678"/>
              <w:lang w:val="pt-BR"/>
            </w:rPr>
          </w:rPrChange>
        </w:rPr>
        <w:t>: Schéma Directeur Régional Accessibilité</w:t>
      </w:r>
      <w:ins w:id="2910" w:author="MIALOT Stephane" w:date="2016-11-16T18:51:00Z">
        <w:r w:rsidR="00D81649" w:rsidRPr="000B17C7">
          <w:rPr>
            <w:color w:val="747678"/>
            <w:rPrChange w:id="2911" w:author="7809196g" w:date="2017-02-24T16:02:00Z">
              <w:rPr>
                <w:color w:val="747678"/>
                <w:lang w:val="pt-BR"/>
              </w:rPr>
            </w:rPrChange>
          </w:rPr>
          <w:t>/Agenda d’Accessibilité programmée</w:t>
        </w:r>
      </w:ins>
    </w:p>
    <w:p w:rsidR="0006115D" w:rsidRPr="000B17C7" w:rsidRDefault="0006115D" w:rsidP="000A5B17">
      <w:pPr>
        <w:pStyle w:val="Textedesaisie"/>
        <w:numPr>
          <w:ilvl w:val="0"/>
          <w:numId w:val="94"/>
        </w:numPr>
        <w:jc w:val="both"/>
        <w:rPr>
          <w:color w:val="747678"/>
          <w:rPrChange w:id="2912" w:author="7809196g" w:date="2017-02-24T16:02:00Z">
            <w:rPr>
              <w:color w:val="747678"/>
              <w:lang w:val="pt-BR"/>
            </w:rPr>
          </w:rPrChange>
        </w:rPr>
      </w:pPr>
      <w:r w:rsidRPr="000B17C7">
        <w:rPr>
          <w:b/>
          <w:color w:val="009AA6"/>
          <w:rPrChange w:id="2913" w:author="7809196g" w:date="2017-02-24T16:02:00Z">
            <w:rPr>
              <w:b/>
              <w:color w:val="009AA6"/>
              <w:lang w:val="pt-BR"/>
            </w:rPr>
          </w:rPrChange>
        </w:rPr>
        <w:t>SUGE</w:t>
      </w:r>
      <w:r w:rsidRPr="000B17C7">
        <w:rPr>
          <w:rPrChange w:id="2914" w:author="7809196g" w:date="2017-02-24T16:02:00Z">
            <w:rPr>
              <w:lang w:val="pt-BR"/>
            </w:rPr>
          </w:rPrChange>
        </w:rPr>
        <w:t xml:space="preserve"> </w:t>
      </w:r>
      <w:r w:rsidRPr="000B17C7">
        <w:rPr>
          <w:color w:val="747678"/>
          <w:rPrChange w:id="2915" w:author="7809196g" w:date="2017-02-24T16:02:00Z">
            <w:rPr>
              <w:color w:val="747678"/>
              <w:lang w:val="pt-BR"/>
            </w:rPr>
          </w:rPrChange>
        </w:rPr>
        <w:t xml:space="preserve">: Surveillance Générale </w:t>
      </w:r>
    </w:p>
    <w:p w:rsidR="00BC6F04" w:rsidRPr="000B17C7" w:rsidRDefault="0006115D" w:rsidP="00160B86">
      <w:pPr>
        <w:pStyle w:val="Textedesaisie"/>
        <w:ind w:left="720"/>
        <w:jc w:val="both"/>
        <w:rPr>
          <w:color w:val="747678"/>
          <w:rPrChange w:id="2916" w:author="7809196g" w:date="2017-02-24T16:02:00Z">
            <w:rPr>
              <w:color w:val="747678"/>
              <w:lang w:val="pt-BR"/>
            </w:rPr>
          </w:rPrChange>
        </w:rPr>
      </w:pPr>
      <w:r w:rsidRPr="000B17C7">
        <w:rPr>
          <w:color w:val="747678"/>
          <w:rPrChange w:id="2917" w:author="7809196g" w:date="2017-02-24T16:02:00Z">
            <w:rPr>
              <w:color w:val="747678"/>
              <w:lang w:val="pt-BR"/>
            </w:rPr>
          </w:rPrChange>
        </w:rPr>
        <w:t>Entité SNCF chargée de la sûreté dans les emprises SNCF, et notamment les gares de voyageurs.</w:t>
      </w:r>
    </w:p>
    <w:p w:rsidR="00FC5DA1" w:rsidRPr="000B17C7" w:rsidRDefault="00FC5DA1" w:rsidP="00796F4C">
      <w:pPr>
        <w:pStyle w:val="Textedesaisie"/>
        <w:jc w:val="both"/>
      </w:pPr>
    </w:p>
    <w:sectPr w:rsidR="00FC5DA1" w:rsidRPr="000B17C7" w:rsidSect="00472908">
      <w:type w:val="continuous"/>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536" w:rsidRDefault="00D35536" w:rsidP="00B41656">
      <w:pPr>
        <w:spacing w:line="240" w:lineRule="auto"/>
      </w:pPr>
      <w:r>
        <w:separator/>
      </w:r>
    </w:p>
  </w:endnote>
  <w:endnote w:type="continuationSeparator" w:id="0">
    <w:p w:rsidR="00D35536" w:rsidRDefault="00D35536" w:rsidP="00B416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enir LT Std 45 Book">
    <w:altName w:val="Century Gothic"/>
    <w:panose1 w:val="00000000000000000000"/>
    <w:charset w:val="00"/>
    <w:family w:val="swiss"/>
    <w:notTrueType/>
    <w:pitch w:val="variable"/>
    <w:sig w:usb0="00000003" w:usb1="4000204A" w:usb2="00000000" w:usb3="00000000" w:csb0="00000001" w:csb1="00000000"/>
  </w:font>
  <w:font w:name="Arial Gras">
    <w:altName w:val="Arial"/>
    <w:panose1 w:val="00000000000000000000"/>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Symap">
    <w:panose1 w:val="00000400000000000000"/>
    <w:charset w:val="00"/>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venir LT Std 65 Medium">
    <w:altName w:val="Tw Cen MT Condensed Extra Bold"/>
    <w:panose1 w:val="00000000000000000000"/>
    <w:charset w:val="00"/>
    <w:family w:val="swiss"/>
    <w:notTrueType/>
    <w:pitch w:val="variable"/>
    <w:sig w:usb0="00000003" w:usb1="4000204A" w:usb2="00000000" w:usb3="00000000" w:csb0="00000001" w:csb1="00000000"/>
  </w:font>
  <w:font w:name="Avenir LT Std 35 Light">
    <w:altName w:val="Century Gothic"/>
    <w:panose1 w:val="00000000000000000000"/>
    <w:charset w:val="00"/>
    <w:family w:val="swiss"/>
    <w:notTrueType/>
    <w:pitch w:val="variable"/>
    <w:sig w:usb0="00000003" w:usb1="4000204A" w:usb2="00000000" w:usb3="00000000" w:csb0="00000001" w:csb1="00000000"/>
  </w:font>
  <w:font w:name="Avenir LT Std 55 Roman">
    <w:altName w:val="Malgun Gothic"/>
    <w:panose1 w:val="00000000000000000000"/>
    <w:charset w:val="00"/>
    <w:family w:val="swiss"/>
    <w:notTrueType/>
    <w:pitch w:val="variable"/>
    <w:sig w:usb0="00000003"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Ombrageclair1"/>
      <w:tblpPr w:horzAnchor="page" w:tblpX="852" w:tblpYSpec="bottom"/>
      <w:tblW w:w="20412" w:type="dxa"/>
      <w:tblLayout w:type="fixed"/>
      <w:tblCellMar>
        <w:left w:w="0" w:type="dxa"/>
        <w:right w:w="0" w:type="dxa"/>
      </w:tblCellMar>
      <w:tblLook w:val="04A0" w:firstRow="1" w:lastRow="0" w:firstColumn="1" w:lastColumn="0" w:noHBand="0" w:noVBand="1"/>
    </w:tblPr>
    <w:tblGrid>
      <w:gridCol w:w="10206"/>
      <w:gridCol w:w="10206"/>
    </w:tblGrid>
    <w:tr w:rsidR="00D35536" w:rsidRPr="00ED6832" w:rsidTr="002F2046">
      <w:trPr>
        <w:cnfStyle w:val="100000000000" w:firstRow="1" w:lastRow="0" w:firstColumn="0" w:lastColumn="0" w:oddVBand="0" w:evenVBand="0" w:oddHBand="0" w:evenHBand="0" w:firstRowFirstColumn="0" w:firstRowLastColumn="0" w:lastRowFirstColumn="0" w:lastRowLastColumn="0"/>
        <w:trHeight w:hRule="exact" w:val="74"/>
      </w:trPr>
      <w:tc>
        <w:tcPr>
          <w:cnfStyle w:val="001000000000" w:firstRow="0" w:lastRow="0" w:firstColumn="1" w:lastColumn="0" w:oddVBand="0" w:evenVBand="0" w:oddHBand="0" w:evenHBand="0" w:firstRowFirstColumn="0" w:firstRowLastColumn="0" w:lastRowFirstColumn="0" w:lastRowLastColumn="0"/>
          <w:tcW w:w="10206" w:type="dxa"/>
        </w:tcPr>
        <w:p w:rsidR="00D35536" w:rsidRPr="00EA33C4" w:rsidRDefault="00D35536" w:rsidP="002F2046">
          <w:pPr>
            <w:pStyle w:val="Numerotationdepage"/>
            <w:jc w:val="center"/>
          </w:pPr>
        </w:p>
      </w:tc>
      <w:tc>
        <w:tcPr>
          <w:tcW w:w="10206" w:type="dxa"/>
        </w:tcPr>
        <w:p w:rsidR="00D35536" w:rsidRPr="00EA33C4" w:rsidRDefault="00D35536" w:rsidP="002F2046">
          <w:pPr>
            <w:pStyle w:val="Numerotationdepage"/>
            <w:jc w:val="center"/>
            <w:cnfStyle w:val="100000000000" w:firstRow="1" w:lastRow="0" w:firstColumn="0" w:lastColumn="0" w:oddVBand="0" w:evenVBand="0" w:oddHBand="0" w:evenHBand="0" w:firstRowFirstColumn="0" w:firstRowLastColumn="0" w:lastRowFirstColumn="0" w:lastRowLastColumn="0"/>
          </w:pPr>
        </w:p>
      </w:tc>
    </w:tr>
  </w:tbl>
  <w:tbl>
    <w:tblPr>
      <w:tblStyle w:val="Grilledutableau"/>
      <w:tblW w:w="0" w:type="auto"/>
      <w:tblBorders>
        <w:left w:val="none" w:sz="0" w:space="0" w:color="auto"/>
        <w:bottom w:val="none" w:sz="0" w:space="0" w:color="auto"/>
        <w:right w:val="none" w:sz="0" w:space="0" w:color="auto"/>
        <w:insideH w:val="single" w:sz="48" w:space="0" w:color="FFB612" w:themeColor="accent5"/>
        <w:insideV w:val="single" w:sz="12" w:space="0" w:color="3C3732" w:themeColor="text1"/>
      </w:tblBorders>
      <w:tblLook w:val="04A0" w:firstRow="1" w:lastRow="0" w:firstColumn="1" w:lastColumn="0" w:noHBand="0" w:noVBand="1"/>
    </w:tblPr>
    <w:tblGrid>
      <w:gridCol w:w="534"/>
      <w:gridCol w:w="9244"/>
    </w:tblGrid>
    <w:tr w:rsidR="00D35536" w:rsidRPr="002F2046" w:rsidTr="002E2B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35536" w:rsidRDefault="00D35536" w:rsidP="002F2046">
          <w:pPr>
            <w:pStyle w:val="Pieddepage"/>
            <w:rPr>
              <w:sz w:val="16"/>
            </w:rPr>
          </w:pPr>
          <w:r w:rsidRPr="002F2046">
            <w:rPr>
              <w:color w:val="FFB612" w:themeColor="accent5"/>
              <w:sz w:val="26"/>
            </w:rPr>
            <w:fldChar w:fldCharType="begin"/>
          </w:r>
          <w:r w:rsidRPr="002F2046">
            <w:rPr>
              <w:color w:val="FFB612" w:themeColor="accent5"/>
              <w:sz w:val="26"/>
            </w:rPr>
            <w:instrText xml:space="preserve"> PAGE   \* MERGEFORMAT </w:instrText>
          </w:r>
          <w:r w:rsidRPr="002F2046">
            <w:rPr>
              <w:color w:val="FFB612" w:themeColor="accent5"/>
              <w:sz w:val="26"/>
            </w:rPr>
            <w:fldChar w:fldCharType="separate"/>
          </w:r>
          <w:r w:rsidR="009731A3">
            <w:rPr>
              <w:noProof/>
              <w:color w:val="FFB612" w:themeColor="accent5"/>
              <w:sz w:val="26"/>
            </w:rPr>
            <w:t>3</w:t>
          </w:r>
          <w:r w:rsidRPr="002F2046">
            <w:rPr>
              <w:color w:val="FFB612" w:themeColor="accent5"/>
              <w:sz w:val="26"/>
            </w:rPr>
            <w:fldChar w:fldCharType="end"/>
          </w:r>
        </w:p>
      </w:tc>
      <w:tc>
        <w:tcPr>
          <w:tcW w:w="924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35536" w:rsidRPr="002F2046" w:rsidRDefault="00D35536" w:rsidP="002F2046">
          <w:pPr>
            <w:pStyle w:val="Pieddepage"/>
            <w:cnfStyle w:val="100000000000" w:firstRow="1" w:lastRow="0" w:firstColumn="0" w:lastColumn="0" w:oddVBand="0" w:evenVBand="0" w:oddHBand="0" w:evenHBand="0" w:firstRowFirstColumn="0" w:firstRowLastColumn="0" w:lastRowFirstColumn="0" w:lastRowLastColumn="0"/>
            <w:rPr>
              <w:caps/>
              <w:color w:val="auto"/>
              <w:sz w:val="12"/>
            </w:rPr>
          </w:pPr>
          <w:r w:rsidRPr="002F2046">
            <w:rPr>
              <w:caps/>
              <w:color w:val="auto"/>
              <w:sz w:val="12"/>
            </w:rPr>
            <w:t>Document de référence des gares de voyageurs pour l’horaire de service 2017</w:t>
          </w:r>
          <w:ins w:id="0" w:author="7276693Z" w:date="2017-02-27T18:56:00Z">
            <w:r w:rsidR="0087512A">
              <w:rPr>
                <w:caps/>
                <w:color w:val="auto"/>
                <w:sz w:val="12"/>
              </w:rPr>
              <w:t>- VERSION REVISEE DE FEVRIER 2017</w:t>
            </w:r>
          </w:ins>
        </w:p>
        <w:p w:rsidR="00D35536" w:rsidRPr="002F2046" w:rsidRDefault="00D35536" w:rsidP="002F2046">
          <w:pPr>
            <w:pStyle w:val="Pieddepage"/>
            <w:cnfStyle w:val="100000000000" w:firstRow="1" w:lastRow="0" w:firstColumn="0" w:lastColumn="0" w:oddVBand="0" w:evenVBand="0" w:oddHBand="0" w:evenHBand="0" w:firstRowFirstColumn="0" w:firstRowLastColumn="0" w:lastRowFirstColumn="0" w:lastRowLastColumn="0"/>
            <w:rPr>
              <w:color w:val="auto"/>
              <w:sz w:val="12"/>
            </w:rPr>
          </w:pPr>
          <w:r w:rsidRPr="002F2046">
            <w:rPr>
              <w:caps/>
              <w:color w:val="FFB612" w:themeColor="accent5"/>
              <w:sz w:val="12"/>
            </w:rPr>
            <w:t>SNCF Gares &amp; Connexions</w:t>
          </w:r>
        </w:p>
      </w:tc>
    </w:tr>
  </w:tbl>
  <w:p w:rsidR="00D35536" w:rsidRPr="002E2B07" w:rsidRDefault="00D35536" w:rsidP="002E2B07">
    <w:pPr>
      <w:pStyle w:val="Pieddepage"/>
      <w:spacing w:line="240" w:lineRule="auto"/>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left w:val="none" w:sz="0" w:space="0" w:color="auto"/>
        <w:bottom w:val="none" w:sz="0" w:space="0" w:color="auto"/>
        <w:right w:val="none" w:sz="0" w:space="0" w:color="auto"/>
        <w:insideH w:val="single" w:sz="48" w:space="0" w:color="FFB612" w:themeColor="accent5"/>
        <w:insideV w:val="single" w:sz="12" w:space="0" w:color="3C3732" w:themeColor="text1"/>
      </w:tblBorders>
      <w:tblLook w:val="04A0" w:firstRow="1" w:lastRow="0" w:firstColumn="1" w:lastColumn="0" w:noHBand="0" w:noVBand="1"/>
    </w:tblPr>
    <w:tblGrid>
      <w:gridCol w:w="534"/>
      <w:gridCol w:w="9244"/>
    </w:tblGrid>
    <w:tr w:rsidR="00D35536" w:rsidRPr="002F2046" w:rsidTr="002B59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35536" w:rsidRDefault="00D35536" w:rsidP="002B59EF">
          <w:pPr>
            <w:pStyle w:val="Pieddepage"/>
            <w:rPr>
              <w:sz w:val="16"/>
            </w:rPr>
          </w:pPr>
          <w:r w:rsidRPr="002F2046">
            <w:rPr>
              <w:color w:val="FFB612" w:themeColor="accent5"/>
              <w:sz w:val="26"/>
            </w:rPr>
            <w:fldChar w:fldCharType="begin"/>
          </w:r>
          <w:r w:rsidRPr="002F2046">
            <w:rPr>
              <w:color w:val="FFB612" w:themeColor="accent5"/>
              <w:sz w:val="26"/>
            </w:rPr>
            <w:instrText xml:space="preserve"> PAGE   \* MERGEFORMAT </w:instrText>
          </w:r>
          <w:r w:rsidRPr="002F2046">
            <w:rPr>
              <w:color w:val="FFB612" w:themeColor="accent5"/>
              <w:sz w:val="26"/>
            </w:rPr>
            <w:fldChar w:fldCharType="separate"/>
          </w:r>
          <w:r w:rsidR="009731A3">
            <w:rPr>
              <w:noProof/>
              <w:color w:val="FFB612" w:themeColor="accent5"/>
              <w:sz w:val="26"/>
            </w:rPr>
            <w:t>2</w:t>
          </w:r>
          <w:r w:rsidRPr="002F2046">
            <w:rPr>
              <w:color w:val="FFB612" w:themeColor="accent5"/>
              <w:sz w:val="26"/>
            </w:rPr>
            <w:fldChar w:fldCharType="end"/>
          </w:r>
        </w:p>
      </w:tc>
      <w:tc>
        <w:tcPr>
          <w:tcW w:w="924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35536" w:rsidRPr="002F2046" w:rsidRDefault="00D35536" w:rsidP="002B59EF">
          <w:pPr>
            <w:pStyle w:val="Pieddepage"/>
            <w:cnfStyle w:val="100000000000" w:firstRow="1" w:lastRow="0" w:firstColumn="0" w:lastColumn="0" w:oddVBand="0" w:evenVBand="0" w:oddHBand="0" w:evenHBand="0" w:firstRowFirstColumn="0" w:firstRowLastColumn="0" w:lastRowFirstColumn="0" w:lastRowLastColumn="0"/>
            <w:rPr>
              <w:caps/>
              <w:color w:val="auto"/>
              <w:sz w:val="12"/>
            </w:rPr>
          </w:pPr>
          <w:r w:rsidRPr="002F2046">
            <w:rPr>
              <w:caps/>
              <w:color w:val="auto"/>
              <w:sz w:val="12"/>
            </w:rPr>
            <w:t>Document de référence des gares de voyageurs pour l’horaire de service 2017</w:t>
          </w:r>
          <w:ins w:id="3" w:author="7276693Z" w:date="2017-02-27T18:55:00Z">
            <w:r w:rsidR="009234B4">
              <w:rPr>
                <w:caps/>
                <w:color w:val="auto"/>
                <w:sz w:val="12"/>
              </w:rPr>
              <w:t xml:space="preserve"> – version révisée de février 2017</w:t>
            </w:r>
          </w:ins>
        </w:p>
        <w:p w:rsidR="00D35536" w:rsidRPr="002F2046" w:rsidRDefault="00D35536" w:rsidP="002B59EF">
          <w:pPr>
            <w:pStyle w:val="Pieddepage"/>
            <w:cnfStyle w:val="100000000000" w:firstRow="1" w:lastRow="0" w:firstColumn="0" w:lastColumn="0" w:oddVBand="0" w:evenVBand="0" w:oddHBand="0" w:evenHBand="0" w:firstRowFirstColumn="0" w:firstRowLastColumn="0" w:lastRowFirstColumn="0" w:lastRowLastColumn="0"/>
            <w:rPr>
              <w:color w:val="auto"/>
              <w:sz w:val="12"/>
            </w:rPr>
          </w:pPr>
          <w:r w:rsidRPr="002F2046">
            <w:rPr>
              <w:caps/>
              <w:color w:val="FFB612" w:themeColor="accent5"/>
              <w:sz w:val="12"/>
            </w:rPr>
            <w:t>SNCF Gares &amp; Connexions</w:t>
          </w:r>
        </w:p>
      </w:tc>
    </w:tr>
  </w:tbl>
  <w:p w:rsidR="00D35536" w:rsidRPr="00A632A2" w:rsidRDefault="00D35536" w:rsidP="00A632A2">
    <w:pPr>
      <w:pStyle w:val="Pieddepage"/>
      <w:spacing w:line="20" w:lineRule="exact"/>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536" w:rsidRDefault="00D35536" w:rsidP="00B41656">
      <w:pPr>
        <w:spacing w:line="240" w:lineRule="auto"/>
      </w:pPr>
      <w:r>
        <w:separator/>
      </w:r>
    </w:p>
  </w:footnote>
  <w:footnote w:type="continuationSeparator" w:id="0">
    <w:p w:rsidR="00D35536" w:rsidRDefault="00D35536" w:rsidP="00B41656">
      <w:pPr>
        <w:spacing w:line="240" w:lineRule="auto"/>
      </w:pPr>
      <w:r>
        <w:continuationSeparator/>
      </w:r>
    </w:p>
  </w:footnote>
  <w:footnote w:id="1">
    <w:p w:rsidR="00D35536" w:rsidRPr="0086604A" w:rsidRDefault="00D35536">
      <w:pPr>
        <w:pStyle w:val="Notedebasdepage"/>
        <w:rPr>
          <w:rFonts w:asciiTheme="minorHAnsi" w:hAnsiTheme="minorHAnsi"/>
          <w:sz w:val="16"/>
        </w:rPr>
      </w:pPr>
      <w:ins w:id="450" w:author="MIALOT Stephane" w:date="2016-11-09T17:15:00Z">
        <w:r>
          <w:rPr>
            <w:rStyle w:val="Appelnotedebasdep"/>
          </w:rPr>
          <w:footnoteRef/>
        </w:r>
        <w:r>
          <w:t xml:space="preserve"> </w:t>
        </w:r>
        <w:r w:rsidRPr="0086604A">
          <w:rPr>
            <w:rFonts w:asciiTheme="minorHAnsi" w:hAnsiTheme="minorHAnsi" w:cs="Arial"/>
            <w:sz w:val="16"/>
          </w:rPr>
          <w:t>Cette prestation était auparavant une prestation complémentaire. En application du décret n°2016-1468, elle relève désormais du service de base.</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536" w:rsidRDefault="00D35536">
    <w:pPr>
      <w:pStyle w:val="En-tte"/>
    </w:pPr>
  </w:p>
  <w:p w:rsidR="00D35536" w:rsidRDefault="00D3553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536" w:rsidRDefault="00D35536">
    <w:pPr>
      <w:pStyle w:val="En-tte"/>
    </w:pPr>
  </w:p>
  <w:p w:rsidR="00D35536" w:rsidRDefault="00D35536">
    <w:pPr>
      <w:pStyle w:val="En-tte"/>
    </w:pPr>
  </w:p>
  <w:p w:rsidR="00D35536" w:rsidRDefault="00D3553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92.1pt;height:292.1pt" o:bullet="t">
        <v:imagedata r:id="rId1" o:title="SNC_Illu_Symbole_6-02"/>
      </v:shape>
    </w:pict>
  </w:numPicBullet>
  <w:numPicBullet w:numPicBulletId="1">
    <w:pict>
      <v:shape id="_x0000_i1031" type="#_x0000_t75" style="width:141.25pt;height:72.9pt" o:bullet="t">
        <v:imagedata r:id="rId2" o:title="111"/>
      </v:shape>
    </w:pict>
  </w:numPicBullet>
  <w:numPicBullet w:numPicBulletId="2">
    <w:pict>
      <v:shape id="_x0000_i1032" type="#_x0000_t75" style="width:141.25pt;height:72.9pt" o:bullet="t">
        <v:imagedata r:id="rId3" o:title="111 copie"/>
      </v:shape>
    </w:pict>
  </w:numPicBullet>
  <w:numPicBullet w:numPicBulletId="3">
    <w:pict>
      <v:shape id="_x0000_i1033" type="#_x0000_t75" style="width:37.35pt;height:37.35pt" o:bullet="t">
        <v:imagedata r:id="rId4" o:title="art95AD"/>
      </v:shape>
    </w:pict>
  </w:numPicBullet>
  <w:abstractNum w:abstractNumId="0">
    <w:nsid w:val="00CB183F"/>
    <w:multiLevelType w:val="hybridMultilevel"/>
    <w:tmpl w:val="ADFABE46"/>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554FF5"/>
    <w:multiLevelType w:val="hybridMultilevel"/>
    <w:tmpl w:val="53C892AA"/>
    <w:lvl w:ilvl="0" w:tplc="040C000D">
      <w:start w:val="1"/>
      <w:numFmt w:val="bullet"/>
      <w:lvlText w:val=""/>
      <w:lvlJc w:val="left"/>
      <w:pPr>
        <w:ind w:left="1068" w:hanging="360"/>
      </w:pPr>
      <w:rPr>
        <w:rFonts w:ascii="Wingdings" w:hAnsi="Wingding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02244099"/>
    <w:multiLevelType w:val="hybridMultilevel"/>
    <w:tmpl w:val="03C04152"/>
    <w:lvl w:ilvl="0" w:tplc="4A2256CE">
      <w:start w:val="1"/>
      <w:numFmt w:val="bullet"/>
      <w:pStyle w:val="Textepuce1"/>
      <w:lvlText w:val="+"/>
      <w:lvlJc w:val="left"/>
      <w:pPr>
        <w:ind w:left="360" w:hanging="360"/>
      </w:pPr>
      <w:rPr>
        <w:rFonts w:ascii="Arial" w:hAnsi="Arial" w:hint="default"/>
        <w:b/>
        <w:i w:val="0"/>
        <w:color w:val="009AA6" w:themeColor="accent1"/>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28451A"/>
    <w:multiLevelType w:val="hybridMultilevel"/>
    <w:tmpl w:val="6E705F36"/>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4E53E2"/>
    <w:multiLevelType w:val="hybridMultilevel"/>
    <w:tmpl w:val="9340A5DA"/>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4945474"/>
    <w:multiLevelType w:val="hybridMultilevel"/>
    <w:tmpl w:val="45E252FA"/>
    <w:lvl w:ilvl="0" w:tplc="CBF63984">
      <w:start w:val="1"/>
      <w:numFmt w:val="bullet"/>
      <w:lvlText w:val=""/>
      <w:lvlPicBulletId w:val="3"/>
      <w:lvlJc w:val="left"/>
      <w:pPr>
        <w:tabs>
          <w:tab w:val="num" w:pos="720"/>
        </w:tabs>
        <w:ind w:left="720" w:hanging="360"/>
      </w:pPr>
      <w:rPr>
        <w:rFonts w:ascii="Symbol" w:hAnsi="Symbol" w:hint="default"/>
      </w:rPr>
    </w:lvl>
    <w:lvl w:ilvl="1" w:tplc="E9922FD8" w:tentative="1">
      <w:start w:val="1"/>
      <w:numFmt w:val="bullet"/>
      <w:lvlText w:val=""/>
      <w:lvlPicBulletId w:val="3"/>
      <w:lvlJc w:val="left"/>
      <w:pPr>
        <w:tabs>
          <w:tab w:val="num" w:pos="1440"/>
        </w:tabs>
        <w:ind w:left="1440" w:hanging="360"/>
      </w:pPr>
      <w:rPr>
        <w:rFonts w:ascii="Symbol" w:hAnsi="Symbol" w:hint="default"/>
      </w:rPr>
    </w:lvl>
    <w:lvl w:ilvl="2" w:tplc="D8A4A300" w:tentative="1">
      <w:start w:val="1"/>
      <w:numFmt w:val="bullet"/>
      <w:lvlText w:val=""/>
      <w:lvlPicBulletId w:val="3"/>
      <w:lvlJc w:val="left"/>
      <w:pPr>
        <w:tabs>
          <w:tab w:val="num" w:pos="2160"/>
        </w:tabs>
        <w:ind w:left="2160" w:hanging="360"/>
      </w:pPr>
      <w:rPr>
        <w:rFonts w:ascii="Symbol" w:hAnsi="Symbol" w:hint="default"/>
      </w:rPr>
    </w:lvl>
    <w:lvl w:ilvl="3" w:tplc="A2901C34" w:tentative="1">
      <w:start w:val="1"/>
      <w:numFmt w:val="bullet"/>
      <w:lvlText w:val=""/>
      <w:lvlPicBulletId w:val="3"/>
      <w:lvlJc w:val="left"/>
      <w:pPr>
        <w:tabs>
          <w:tab w:val="num" w:pos="2880"/>
        </w:tabs>
        <w:ind w:left="2880" w:hanging="360"/>
      </w:pPr>
      <w:rPr>
        <w:rFonts w:ascii="Symbol" w:hAnsi="Symbol" w:hint="default"/>
      </w:rPr>
    </w:lvl>
    <w:lvl w:ilvl="4" w:tplc="7480D0F0" w:tentative="1">
      <w:start w:val="1"/>
      <w:numFmt w:val="bullet"/>
      <w:lvlText w:val=""/>
      <w:lvlPicBulletId w:val="3"/>
      <w:lvlJc w:val="left"/>
      <w:pPr>
        <w:tabs>
          <w:tab w:val="num" w:pos="3600"/>
        </w:tabs>
        <w:ind w:left="3600" w:hanging="360"/>
      </w:pPr>
      <w:rPr>
        <w:rFonts w:ascii="Symbol" w:hAnsi="Symbol" w:hint="default"/>
      </w:rPr>
    </w:lvl>
    <w:lvl w:ilvl="5" w:tplc="3FBC96EC" w:tentative="1">
      <w:start w:val="1"/>
      <w:numFmt w:val="bullet"/>
      <w:lvlText w:val=""/>
      <w:lvlPicBulletId w:val="3"/>
      <w:lvlJc w:val="left"/>
      <w:pPr>
        <w:tabs>
          <w:tab w:val="num" w:pos="4320"/>
        </w:tabs>
        <w:ind w:left="4320" w:hanging="360"/>
      </w:pPr>
      <w:rPr>
        <w:rFonts w:ascii="Symbol" w:hAnsi="Symbol" w:hint="default"/>
      </w:rPr>
    </w:lvl>
    <w:lvl w:ilvl="6" w:tplc="7842E5AE" w:tentative="1">
      <w:start w:val="1"/>
      <w:numFmt w:val="bullet"/>
      <w:lvlText w:val=""/>
      <w:lvlPicBulletId w:val="3"/>
      <w:lvlJc w:val="left"/>
      <w:pPr>
        <w:tabs>
          <w:tab w:val="num" w:pos="5040"/>
        </w:tabs>
        <w:ind w:left="5040" w:hanging="360"/>
      </w:pPr>
      <w:rPr>
        <w:rFonts w:ascii="Symbol" w:hAnsi="Symbol" w:hint="default"/>
      </w:rPr>
    </w:lvl>
    <w:lvl w:ilvl="7" w:tplc="BF9C7E7A" w:tentative="1">
      <w:start w:val="1"/>
      <w:numFmt w:val="bullet"/>
      <w:lvlText w:val=""/>
      <w:lvlPicBulletId w:val="3"/>
      <w:lvlJc w:val="left"/>
      <w:pPr>
        <w:tabs>
          <w:tab w:val="num" w:pos="5760"/>
        </w:tabs>
        <w:ind w:left="5760" w:hanging="360"/>
      </w:pPr>
      <w:rPr>
        <w:rFonts w:ascii="Symbol" w:hAnsi="Symbol" w:hint="default"/>
      </w:rPr>
    </w:lvl>
    <w:lvl w:ilvl="8" w:tplc="94ECCE64" w:tentative="1">
      <w:start w:val="1"/>
      <w:numFmt w:val="bullet"/>
      <w:lvlText w:val=""/>
      <w:lvlPicBulletId w:val="3"/>
      <w:lvlJc w:val="left"/>
      <w:pPr>
        <w:tabs>
          <w:tab w:val="num" w:pos="6480"/>
        </w:tabs>
        <w:ind w:left="6480" w:hanging="360"/>
      </w:pPr>
      <w:rPr>
        <w:rFonts w:ascii="Symbol" w:hAnsi="Symbol" w:hint="default"/>
      </w:rPr>
    </w:lvl>
  </w:abstractNum>
  <w:abstractNum w:abstractNumId="6">
    <w:nsid w:val="04D03C3E"/>
    <w:multiLevelType w:val="hybridMultilevel"/>
    <w:tmpl w:val="C75463E2"/>
    <w:lvl w:ilvl="0" w:tplc="95742ABA">
      <w:numFmt w:val="bullet"/>
      <w:lvlText w:val=""/>
      <w:lvlPicBulletId w:val="0"/>
      <w:lvlJc w:val="left"/>
      <w:pPr>
        <w:tabs>
          <w:tab w:val="num" w:pos="1080"/>
        </w:tabs>
        <w:ind w:left="1080" w:hanging="360"/>
      </w:pPr>
      <w:rPr>
        <w:rFonts w:ascii="Symbol" w:eastAsia="Calibri" w:hAnsi="Symbol" w:cs="Times New Roman" w:hint="default"/>
        <w:color w:val="auto"/>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nsid w:val="052C1720"/>
    <w:multiLevelType w:val="hybridMultilevel"/>
    <w:tmpl w:val="AB8E113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5385998"/>
    <w:multiLevelType w:val="hybridMultilevel"/>
    <w:tmpl w:val="07AC9312"/>
    <w:lvl w:ilvl="0" w:tplc="55D404A8">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53B4F48"/>
    <w:multiLevelType w:val="hybridMultilevel"/>
    <w:tmpl w:val="61D467B4"/>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0">
    <w:nsid w:val="055411CA"/>
    <w:multiLevelType w:val="hybridMultilevel"/>
    <w:tmpl w:val="43E40396"/>
    <w:lvl w:ilvl="0" w:tplc="C82E34F8">
      <w:numFmt w:val="bullet"/>
      <w:lvlText w:val="•"/>
      <w:lvlJc w:val="left"/>
      <w:pPr>
        <w:ind w:left="360" w:hanging="360"/>
      </w:pPr>
      <w:rPr>
        <w:rFonts w:ascii="Avenir LT Std 45 Book" w:eastAsiaTheme="minorHAnsi" w:hAnsi="Avenir LT Std 45 Book"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5581E16"/>
    <w:multiLevelType w:val="hybridMultilevel"/>
    <w:tmpl w:val="78D639BA"/>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6D66B9F"/>
    <w:multiLevelType w:val="hybridMultilevel"/>
    <w:tmpl w:val="168EC922"/>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7370559"/>
    <w:multiLevelType w:val="hybridMultilevel"/>
    <w:tmpl w:val="AF30359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74174B9"/>
    <w:multiLevelType w:val="hybridMultilevel"/>
    <w:tmpl w:val="548E36B0"/>
    <w:lvl w:ilvl="0" w:tplc="95742ABA">
      <w:numFmt w:val="bullet"/>
      <w:lvlText w:val=""/>
      <w:lvlPicBulletId w:val="0"/>
      <w:lvlJc w:val="left"/>
      <w:pPr>
        <w:ind w:left="360" w:hanging="360"/>
      </w:pPr>
      <w:rPr>
        <w:rFonts w:ascii="Symbol" w:eastAsia="Calibri" w:hAnsi="Symbol" w:cs="Times New Roman" w:hint="default"/>
        <w:b/>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08DB64F8"/>
    <w:multiLevelType w:val="hybridMultilevel"/>
    <w:tmpl w:val="9C2CE486"/>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092A370F"/>
    <w:multiLevelType w:val="hybridMultilevel"/>
    <w:tmpl w:val="EA96005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09D305B6"/>
    <w:multiLevelType w:val="hybridMultilevel"/>
    <w:tmpl w:val="9C54BF0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0B946402"/>
    <w:multiLevelType w:val="hybridMultilevel"/>
    <w:tmpl w:val="E4A8B4E0"/>
    <w:lvl w:ilvl="0" w:tplc="C82E34F8">
      <w:numFmt w:val="bullet"/>
      <w:lvlText w:val="•"/>
      <w:lvlJc w:val="left"/>
      <w:pPr>
        <w:ind w:left="360" w:hanging="360"/>
      </w:pPr>
      <w:rPr>
        <w:rFonts w:ascii="Avenir LT Std 45 Book" w:eastAsiaTheme="minorHAnsi" w:hAnsi="Avenir LT Std 45 Book"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0C3C1CCC"/>
    <w:multiLevelType w:val="hybridMultilevel"/>
    <w:tmpl w:val="E8222812"/>
    <w:lvl w:ilvl="0" w:tplc="1778DCC8">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0C5414EA"/>
    <w:multiLevelType w:val="hybridMultilevel"/>
    <w:tmpl w:val="2F3C9286"/>
    <w:lvl w:ilvl="0" w:tplc="CBF63984">
      <w:start w:val="1"/>
      <w:numFmt w:val="bullet"/>
      <w:lvlText w:val=""/>
      <w:lvlPicBulletId w:val="3"/>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nsid w:val="0D483AEC"/>
    <w:multiLevelType w:val="hybridMultilevel"/>
    <w:tmpl w:val="7FD205A4"/>
    <w:lvl w:ilvl="0" w:tplc="95742ABA">
      <w:numFmt w:val="bullet"/>
      <w:lvlText w:val=""/>
      <w:lvlPicBulletId w:val="0"/>
      <w:lvlJc w:val="left"/>
      <w:pPr>
        <w:tabs>
          <w:tab w:val="num" w:pos="1080"/>
        </w:tabs>
        <w:ind w:left="1080" w:hanging="360"/>
      </w:pPr>
      <w:rPr>
        <w:rFonts w:ascii="Symbol" w:eastAsia="Calibri" w:hAnsi="Symbol" w:cs="Times New Roman" w:hint="default"/>
        <w:color w:val="auto"/>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0DFC2239"/>
    <w:multiLevelType w:val="hybridMultilevel"/>
    <w:tmpl w:val="1EDA103A"/>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0EE50D1D"/>
    <w:multiLevelType w:val="hybridMultilevel"/>
    <w:tmpl w:val="9FAC38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0FBB2A4D"/>
    <w:multiLevelType w:val="hybridMultilevel"/>
    <w:tmpl w:val="A8AA1D7C"/>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106D5610"/>
    <w:multiLevelType w:val="hybridMultilevel"/>
    <w:tmpl w:val="DE00524C"/>
    <w:lvl w:ilvl="0" w:tplc="C82E34F8">
      <w:numFmt w:val="bullet"/>
      <w:lvlText w:val="•"/>
      <w:lvlJc w:val="left"/>
      <w:pPr>
        <w:ind w:left="1068" w:hanging="360"/>
      </w:pPr>
      <w:rPr>
        <w:rFonts w:ascii="Avenir LT Std 45 Book" w:eastAsiaTheme="minorHAnsi" w:hAnsi="Avenir LT Std 45 Book" w:cstheme="minorBidi"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nsid w:val="1213178C"/>
    <w:multiLevelType w:val="hybridMultilevel"/>
    <w:tmpl w:val="BEFE887A"/>
    <w:lvl w:ilvl="0" w:tplc="5008DB34">
      <w:start w:val="1"/>
      <w:numFmt w:val="bullet"/>
      <w:pStyle w:val="Textepuce1bloscouleur"/>
      <w:lvlText w:val="+"/>
      <w:lvlJc w:val="left"/>
      <w:pPr>
        <w:ind w:left="720" w:hanging="360"/>
      </w:pPr>
      <w:rPr>
        <w:rFonts w:ascii="Arial Gras" w:hAnsi="Arial Gras" w:hint="default"/>
        <w:b/>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3572D03"/>
    <w:multiLevelType w:val="hybridMultilevel"/>
    <w:tmpl w:val="96F016FE"/>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3B54441"/>
    <w:multiLevelType w:val="hybridMultilevel"/>
    <w:tmpl w:val="5A3ADA64"/>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29">
    <w:nsid w:val="140B0E80"/>
    <w:multiLevelType w:val="hybridMultilevel"/>
    <w:tmpl w:val="9140AD52"/>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nsid w:val="14856D2B"/>
    <w:multiLevelType w:val="hybridMultilevel"/>
    <w:tmpl w:val="BDBC71F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nsid w:val="159E052F"/>
    <w:multiLevelType w:val="hybridMultilevel"/>
    <w:tmpl w:val="94B69FF0"/>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15B14C74"/>
    <w:multiLevelType w:val="hybridMultilevel"/>
    <w:tmpl w:val="6448840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165F6B31"/>
    <w:multiLevelType w:val="hybridMultilevel"/>
    <w:tmpl w:val="160403A8"/>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nsid w:val="16D342FD"/>
    <w:multiLevelType w:val="hybridMultilevel"/>
    <w:tmpl w:val="6700C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1753757B"/>
    <w:multiLevelType w:val="hybridMultilevel"/>
    <w:tmpl w:val="94A05E74"/>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6">
    <w:nsid w:val="17CC3217"/>
    <w:multiLevelType w:val="hybridMultilevel"/>
    <w:tmpl w:val="F4760F12"/>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18511854"/>
    <w:multiLevelType w:val="hybridMultilevel"/>
    <w:tmpl w:val="104EBCB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197E3770"/>
    <w:multiLevelType w:val="hybridMultilevel"/>
    <w:tmpl w:val="23109D3A"/>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nsid w:val="19A86594"/>
    <w:multiLevelType w:val="hybridMultilevel"/>
    <w:tmpl w:val="657E2C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1BBA56E3"/>
    <w:multiLevelType w:val="hybridMultilevel"/>
    <w:tmpl w:val="17A8D852"/>
    <w:lvl w:ilvl="0" w:tplc="CBF63984">
      <w:start w:val="1"/>
      <w:numFmt w:val="bullet"/>
      <w:lvlText w:val=""/>
      <w:lvlPicBulletId w:val="3"/>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1C063F29"/>
    <w:multiLevelType w:val="hybridMultilevel"/>
    <w:tmpl w:val="7CF8D054"/>
    <w:lvl w:ilvl="0" w:tplc="95742ABA">
      <w:numFmt w:val="bullet"/>
      <w:lvlText w:val=""/>
      <w:lvlPicBulletId w:val="0"/>
      <w:lvlJc w:val="left"/>
      <w:pPr>
        <w:tabs>
          <w:tab w:val="num" w:pos="1080"/>
        </w:tabs>
        <w:ind w:left="1080" w:hanging="360"/>
      </w:pPr>
      <w:rPr>
        <w:rFonts w:ascii="Symbol" w:eastAsia="Calibri" w:hAnsi="Symbol" w:cs="Times New Roman" w:hint="default"/>
        <w:color w:val="auto"/>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nsid w:val="1C226902"/>
    <w:multiLevelType w:val="hybridMultilevel"/>
    <w:tmpl w:val="86F268DC"/>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3">
    <w:nsid w:val="1CC270C5"/>
    <w:multiLevelType w:val="hybridMultilevel"/>
    <w:tmpl w:val="A44A559C"/>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nsid w:val="1DB27AB5"/>
    <w:multiLevelType w:val="hybridMultilevel"/>
    <w:tmpl w:val="2C80ABA2"/>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1DDD606F"/>
    <w:multiLevelType w:val="hybridMultilevel"/>
    <w:tmpl w:val="EE943CD8"/>
    <w:lvl w:ilvl="0" w:tplc="95742ABA">
      <w:numFmt w:val="bullet"/>
      <w:lvlText w:val=""/>
      <w:lvlPicBulletId w:val="0"/>
      <w:lvlJc w:val="left"/>
      <w:pPr>
        <w:ind w:left="770" w:hanging="360"/>
      </w:pPr>
      <w:rPr>
        <w:rFonts w:ascii="Symbol" w:eastAsia="Calibri" w:hAnsi="Symbol" w:cs="Times New Roman" w:hint="default"/>
        <w:color w:val="auto"/>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6">
    <w:nsid w:val="1EDD30D7"/>
    <w:multiLevelType w:val="hybridMultilevel"/>
    <w:tmpl w:val="C332E608"/>
    <w:lvl w:ilvl="0" w:tplc="CBF63984">
      <w:start w:val="1"/>
      <w:numFmt w:val="bullet"/>
      <w:lvlText w:val=""/>
      <w:lvlPicBulletId w:val="3"/>
      <w:lvlJc w:val="left"/>
      <w:pPr>
        <w:ind w:left="720" w:hanging="360"/>
      </w:pPr>
      <w:rPr>
        <w:rFonts w:ascii="Symbol" w:hAnsi="Symbol" w:hint="default"/>
        <w:color w:val="auto"/>
      </w:rPr>
    </w:lvl>
    <w:lvl w:ilvl="1" w:tplc="040C0003">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1F343DCD"/>
    <w:multiLevelType w:val="hybridMultilevel"/>
    <w:tmpl w:val="8D4652E0"/>
    <w:lvl w:ilvl="0" w:tplc="DFCC5732">
      <w:numFmt w:val="bullet"/>
      <w:lvlText w:val="-"/>
      <w:lvlJc w:val="left"/>
      <w:pPr>
        <w:ind w:left="720" w:hanging="360"/>
      </w:pPr>
      <w:rPr>
        <w:rFonts w:ascii="Avenir LT Std 45 Book" w:eastAsiaTheme="minorHAnsi" w:hAnsi="Avenir LT Std 45 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20DC5CD3"/>
    <w:multiLevelType w:val="hybridMultilevel"/>
    <w:tmpl w:val="13B68CA6"/>
    <w:lvl w:ilvl="0" w:tplc="5ED80502">
      <w:start w:val="1"/>
      <w:numFmt w:val="bullet"/>
      <w:pStyle w:val="Textepuce2"/>
      <w:lvlText w:val=""/>
      <w:lvlJc w:val="left"/>
      <w:pPr>
        <w:ind w:left="644" w:hanging="360"/>
      </w:pPr>
      <w:rPr>
        <w:rFonts w:ascii="Wingdings" w:hAnsi="Wingdings" w:hint="default"/>
        <w:b/>
        <w:i w:val="0"/>
        <w:color w:val="3C3732" w:themeColor="text1"/>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210568AE"/>
    <w:multiLevelType w:val="hybridMultilevel"/>
    <w:tmpl w:val="CD48D952"/>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0">
    <w:nsid w:val="21F1534E"/>
    <w:multiLevelType w:val="hybridMultilevel"/>
    <w:tmpl w:val="4CCE090A"/>
    <w:lvl w:ilvl="0" w:tplc="95742ABA">
      <w:numFmt w:val="bullet"/>
      <w:lvlText w:val=""/>
      <w:lvlPicBulletId w:val="0"/>
      <w:lvlJc w:val="left"/>
      <w:pPr>
        <w:ind w:left="1428" w:hanging="360"/>
      </w:pPr>
      <w:rPr>
        <w:rFonts w:ascii="Symbol" w:eastAsia="Calibri" w:hAnsi="Symbol" w:cs="Times New Roman"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1">
    <w:nsid w:val="22C507E9"/>
    <w:multiLevelType w:val="hybridMultilevel"/>
    <w:tmpl w:val="6E56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23384B32"/>
    <w:multiLevelType w:val="hybridMultilevel"/>
    <w:tmpl w:val="1804AC92"/>
    <w:lvl w:ilvl="0" w:tplc="C82E34F8">
      <w:numFmt w:val="bullet"/>
      <w:lvlText w:val="•"/>
      <w:lvlJc w:val="left"/>
      <w:pPr>
        <w:ind w:left="720" w:hanging="360"/>
      </w:pPr>
      <w:rPr>
        <w:rFonts w:ascii="Avenir LT Std 45 Book" w:eastAsiaTheme="minorHAnsi" w:hAnsi="Avenir LT Std 45 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23871F35"/>
    <w:multiLevelType w:val="hybridMultilevel"/>
    <w:tmpl w:val="AB1AB280"/>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24E9368A"/>
    <w:multiLevelType w:val="hybridMultilevel"/>
    <w:tmpl w:val="FFE463C6"/>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nsid w:val="257659FB"/>
    <w:multiLevelType w:val="hybridMultilevel"/>
    <w:tmpl w:val="7C18484A"/>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6">
    <w:nsid w:val="25A3091B"/>
    <w:multiLevelType w:val="hybridMultilevel"/>
    <w:tmpl w:val="8E783740"/>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25B55C02"/>
    <w:multiLevelType w:val="hybridMultilevel"/>
    <w:tmpl w:val="2506D106"/>
    <w:lvl w:ilvl="0" w:tplc="84567600">
      <w:start w:val="1"/>
      <w:numFmt w:val="bullet"/>
      <w:lvlText w:val=""/>
      <w:lvlPicBulletId w:val="3"/>
      <w:lvlJc w:val="left"/>
      <w:pPr>
        <w:tabs>
          <w:tab w:val="num" w:pos="720"/>
        </w:tabs>
        <w:ind w:left="720" w:hanging="360"/>
      </w:pPr>
      <w:rPr>
        <w:rFonts w:ascii="Symbol" w:hAnsi="Symbol" w:hint="default"/>
      </w:rPr>
    </w:lvl>
    <w:lvl w:ilvl="1" w:tplc="55CAAF18" w:tentative="1">
      <w:start w:val="1"/>
      <w:numFmt w:val="bullet"/>
      <w:lvlText w:val=""/>
      <w:lvlPicBulletId w:val="3"/>
      <w:lvlJc w:val="left"/>
      <w:pPr>
        <w:tabs>
          <w:tab w:val="num" w:pos="1440"/>
        </w:tabs>
        <w:ind w:left="1440" w:hanging="360"/>
      </w:pPr>
      <w:rPr>
        <w:rFonts w:ascii="Symbol" w:hAnsi="Symbol" w:hint="default"/>
      </w:rPr>
    </w:lvl>
    <w:lvl w:ilvl="2" w:tplc="B51ED140" w:tentative="1">
      <w:start w:val="1"/>
      <w:numFmt w:val="bullet"/>
      <w:lvlText w:val=""/>
      <w:lvlPicBulletId w:val="3"/>
      <w:lvlJc w:val="left"/>
      <w:pPr>
        <w:tabs>
          <w:tab w:val="num" w:pos="2160"/>
        </w:tabs>
        <w:ind w:left="2160" w:hanging="360"/>
      </w:pPr>
      <w:rPr>
        <w:rFonts w:ascii="Symbol" w:hAnsi="Symbol" w:hint="default"/>
      </w:rPr>
    </w:lvl>
    <w:lvl w:ilvl="3" w:tplc="1A187730" w:tentative="1">
      <w:start w:val="1"/>
      <w:numFmt w:val="bullet"/>
      <w:lvlText w:val=""/>
      <w:lvlPicBulletId w:val="3"/>
      <w:lvlJc w:val="left"/>
      <w:pPr>
        <w:tabs>
          <w:tab w:val="num" w:pos="2880"/>
        </w:tabs>
        <w:ind w:left="2880" w:hanging="360"/>
      </w:pPr>
      <w:rPr>
        <w:rFonts w:ascii="Symbol" w:hAnsi="Symbol" w:hint="default"/>
      </w:rPr>
    </w:lvl>
    <w:lvl w:ilvl="4" w:tplc="07967626" w:tentative="1">
      <w:start w:val="1"/>
      <w:numFmt w:val="bullet"/>
      <w:lvlText w:val=""/>
      <w:lvlPicBulletId w:val="3"/>
      <w:lvlJc w:val="left"/>
      <w:pPr>
        <w:tabs>
          <w:tab w:val="num" w:pos="3600"/>
        </w:tabs>
        <w:ind w:left="3600" w:hanging="360"/>
      </w:pPr>
      <w:rPr>
        <w:rFonts w:ascii="Symbol" w:hAnsi="Symbol" w:hint="default"/>
      </w:rPr>
    </w:lvl>
    <w:lvl w:ilvl="5" w:tplc="14520816" w:tentative="1">
      <w:start w:val="1"/>
      <w:numFmt w:val="bullet"/>
      <w:lvlText w:val=""/>
      <w:lvlPicBulletId w:val="3"/>
      <w:lvlJc w:val="left"/>
      <w:pPr>
        <w:tabs>
          <w:tab w:val="num" w:pos="4320"/>
        </w:tabs>
        <w:ind w:left="4320" w:hanging="360"/>
      </w:pPr>
      <w:rPr>
        <w:rFonts w:ascii="Symbol" w:hAnsi="Symbol" w:hint="default"/>
      </w:rPr>
    </w:lvl>
    <w:lvl w:ilvl="6" w:tplc="A4AE39E4" w:tentative="1">
      <w:start w:val="1"/>
      <w:numFmt w:val="bullet"/>
      <w:lvlText w:val=""/>
      <w:lvlPicBulletId w:val="3"/>
      <w:lvlJc w:val="left"/>
      <w:pPr>
        <w:tabs>
          <w:tab w:val="num" w:pos="5040"/>
        </w:tabs>
        <w:ind w:left="5040" w:hanging="360"/>
      </w:pPr>
      <w:rPr>
        <w:rFonts w:ascii="Symbol" w:hAnsi="Symbol" w:hint="default"/>
      </w:rPr>
    </w:lvl>
    <w:lvl w:ilvl="7" w:tplc="3F76EF04" w:tentative="1">
      <w:start w:val="1"/>
      <w:numFmt w:val="bullet"/>
      <w:lvlText w:val=""/>
      <w:lvlPicBulletId w:val="3"/>
      <w:lvlJc w:val="left"/>
      <w:pPr>
        <w:tabs>
          <w:tab w:val="num" w:pos="5760"/>
        </w:tabs>
        <w:ind w:left="5760" w:hanging="360"/>
      </w:pPr>
      <w:rPr>
        <w:rFonts w:ascii="Symbol" w:hAnsi="Symbol" w:hint="default"/>
      </w:rPr>
    </w:lvl>
    <w:lvl w:ilvl="8" w:tplc="099CFA12" w:tentative="1">
      <w:start w:val="1"/>
      <w:numFmt w:val="bullet"/>
      <w:lvlText w:val=""/>
      <w:lvlPicBulletId w:val="3"/>
      <w:lvlJc w:val="left"/>
      <w:pPr>
        <w:tabs>
          <w:tab w:val="num" w:pos="6480"/>
        </w:tabs>
        <w:ind w:left="6480" w:hanging="360"/>
      </w:pPr>
      <w:rPr>
        <w:rFonts w:ascii="Symbol" w:hAnsi="Symbol" w:hint="default"/>
      </w:rPr>
    </w:lvl>
  </w:abstractNum>
  <w:abstractNum w:abstractNumId="58">
    <w:nsid w:val="261F3651"/>
    <w:multiLevelType w:val="hybridMultilevel"/>
    <w:tmpl w:val="1A4AE5BC"/>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003040C">
      <w:start w:val="1"/>
      <w:numFmt w:val="bullet"/>
      <w:lvlText w:val="o"/>
      <w:lvlJc w:val="left"/>
      <w:pPr>
        <w:tabs>
          <w:tab w:val="num" w:pos="1800"/>
        </w:tabs>
        <w:ind w:left="1800" w:hanging="360"/>
      </w:pPr>
      <w:rPr>
        <w:rFonts w:ascii="Courier New" w:hAnsi="Courier New" w:hint="default"/>
      </w:rPr>
    </w:lvl>
    <w:lvl w:ilvl="2" w:tplc="0005040C" w:tentative="1">
      <w:start w:val="1"/>
      <w:numFmt w:val="bullet"/>
      <w:lvlText w:val=""/>
      <w:lvlJc w:val="left"/>
      <w:pPr>
        <w:tabs>
          <w:tab w:val="num" w:pos="2520"/>
        </w:tabs>
        <w:ind w:left="2520" w:hanging="360"/>
      </w:pPr>
      <w:rPr>
        <w:rFonts w:ascii="Wingdings" w:hAnsi="Wingdings" w:hint="default"/>
      </w:rPr>
    </w:lvl>
    <w:lvl w:ilvl="3" w:tplc="0001040C" w:tentative="1">
      <w:start w:val="1"/>
      <w:numFmt w:val="bullet"/>
      <w:lvlText w:val=""/>
      <w:lvlJc w:val="left"/>
      <w:pPr>
        <w:tabs>
          <w:tab w:val="num" w:pos="3240"/>
        </w:tabs>
        <w:ind w:left="3240" w:hanging="360"/>
      </w:pPr>
      <w:rPr>
        <w:rFonts w:ascii="Symbol" w:hAnsi="Symbol" w:hint="default"/>
      </w:rPr>
    </w:lvl>
    <w:lvl w:ilvl="4" w:tplc="0003040C" w:tentative="1">
      <w:start w:val="1"/>
      <w:numFmt w:val="bullet"/>
      <w:lvlText w:val="o"/>
      <w:lvlJc w:val="left"/>
      <w:pPr>
        <w:tabs>
          <w:tab w:val="num" w:pos="3960"/>
        </w:tabs>
        <w:ind w:left="3960" w:hanging="360"/>
      </w:pPr>
      <w:rPr>
        <w:rFonts w:ascii="Courier New" w:hAnsi="Courier New" w:hint="default"/>
      </w:rPr>
    </w:lvl>
    <w:lvl w:ilvl="5" w:tplc="0005040C" w:tentative="1">
      <w:start w:val="1"/>
      <w:numFmt w:val="bullet"/>
      <w:lvlText w:val=""/>
      <w:lvlJc w:val="left"/>
      <w:pPr>
        <w:tabs>
          <w:tab w:val="num" w:pos="4680"/>
        </w:tabs>
        <w:ind w:left="4680" w:hanging="360"/>
      </w:pPr>
      <w:rPr>
        <w:rFonts w:ascii="Wingdings" w:hAnsi="Wingdings" w:hint="default"/>
      </w:rPr>
    </w:lvl>
    <w:lvl w:ilvl="6" w:tplc="0001040C" w:tentative="1">
      <w:start w:val="1"/>
      <w:numFmt w:val="bullet"/>
      <w:lvlText w:val=""/>
      <w:lvlJc w:val="left"/>
      <w:pPr>
        <w:tabs>
          <w:tab w:val="num" w:pos="5400"/>
        </w:tabs>
        <w:ind w:left="5400" w:hanging="360"/>
      </w:pPr>
      <w:rPr>
        <w:rFonts w:ascii="Symbol" w:hAnsi="Symbol" w:hint="default"/>
      </w:rPr>
    </w:lvl>
    <w:lvl w:ilvl="7" w:tplc="0003040C" w:tentative="1">
      <w:start w:val="1"/>
      <w:numFmt w:val="bullet"/>
      <w:lvlText w:val="o"/>
      <w:lvlJc w:val="left"/>
      <w:pPr>
        <w:tabs>
          <w:tab w:val="num" w:pos="6120"/>
        </w:tabs>
        <w:ind w:left="6120" w:hanging="360"/>
      </w:pPr>
      <w:rPr>
        <w:rFonts w:ascii="Courier New" w:hAnsi="Courier New" w:hint="default"/>
      </w:rPr>
    </w:lvl>
    <w:lvl w:ilvl="8" w:tplc="0005040C" w:tentative="1">
      <w:start w:val="1"/>
      <w:numFmt w:val="bullet"/>
      <w:lvlText w:val=""/>
      <w:lvlJc w:val="left"/>
      <w:pPr>
        <w:tabs>
          <w:tab w:val="num" w:pos="6840"/>
        </w:tabs>
        <w:ind w:left="6840" w:hanging="360"/>
      </w:pPr>
      <w:rPr>
        <w:rFonts w:ascii="Wingdings" w:hAnsi="Wingdings" w:hint="default"/>
      </w:rPr>
    </w:lvl>
  </w:abstractNum>
  <w:abstractNum w:abstractNumId="59">
    <w:nsid w:val="264568AE"/>
    <w:multiLevelType w:val="hybridMultilevel"/>
    <w:tmpl w:val="5DC0F848"/>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60">
    <w:nsid w:val="26861F65"/>
    <w:multiLevelType w:val="hybridMultilevel"/>
    <w:tmpl w:val="3CF25AEC"/>
    <w:lvl w:ilvl="0" w:tplc="95742ABA">
      <w:numFmt w:val="bullet"/>
      <w:lvlText w:val=""/>
      <w:lvlPicBulletId w:val="0"/>
      <w:lvlJc w:val="left"/>
      <w:pPr>
        <w:tabs>
          <w:tab w:val="num" w:pos="1080"/>
        </w:tabs>
        <w:ind w:left="1080" w:hanging="360"/>
      </w:pPr>
      <w:rPr>
        <w:rFonts w:ascii="Symbol" w:eastAsia="Calibri" w:hAnsi="Symbol" w:cs="Times New Roman" w:hint="default"/>
        <w:b/>
        <w:color w:val="auto"/>
      </w:rPr>
    </w:lvl>
    <w:lvl w:ilvl="1" w:tplc="040C0001">
      <w:start w:val="1"/>
      <w:numFmt w:val="bullet"/>
      <w:lvlText w:val=""/>
      <w:lvlJc w:val="left"/>
      <w:pPr>
        <w:tabs>
          <w:tab w:val="num" w:pos="1440"/>
        </w:tabs>
        <w:ind w:left="1440" w:hanging="360"/>
      </w:pPr>
      <w:rPr>
        <w:rFonts w:ascii="Symbol" w:hAnsi="Symbol"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1">
    <w:nsid w:val="26F376E5"/>
    <w:multiLevelType w:val="hybridMultilevel"/>
    <w:tmpl w:val="2784620C"/>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2">
    <w:nsid w:val="2733035C"/>
    <w:multiLevelType w:val="hybridMultilevel"/>
    <w:tmpl w:val="0276D99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3">
    <w:nsid w:val="275513B7"/>
    <w:multiLevelType w:val="hybridMultilevel"/>
    <w:tmpl w:val="8DF0B598"/>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27C44BE4"/>
    <w:multiLevelType w:val="hybridMultilevel"/>
    <w:tmpl w:val="0AE8C6D0"/>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nsid w:val="28BE3091"/>
    <w:multiLevelType w:val="hybridMultilevel"/>
    <w:tmpl w:val="DF30E9B4"/>
    <w:lvl w:ilvl="0" w:tplc="CBF63984">
      <w:start w:val="1"/>
      <w:numFmt w:val="bullet"/>
      <w:lvlText w:val=""/>
      <w:lvlPicBulletId w:val="3"/>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6">
    <w:nsid w:val="28FF7DF3"/>
    <w:multiLevelType w:val="hybridMultilevel"/>
    <w:tmpl w:val="0F04871C"/>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nsid w:val="2A9D14BD"/>
    <w:multiLevelType w:val="hybridMultilevel"/>
    <w:tmpl w:val="A07645A4"/>
    <w:lvl w:ilvl="0" w:tplc="95742ABA">
      <w:numFmt w:val="bullet"/>
      <w:lvlText w:val=""/>
      <w:lvlPicBulletId w:val="0"/>
      <w:lvlJc w:val="left"/>
      <w:pPr>
        <w:tabs>
          <w:tab w:val="num" w:pos="720"/>
        </w:tabs>
        <w:ind w:left="720" w:hanging="360"/>
      </w:pPr>
      <w:rPr>
        <w:rFonts w:ascii="Symbol" w:eastAsia="Calibri" w:hAnsi="Symbol" w:cs="Times New Roman"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8">
    <w:nsid w:val="2C2122FE"/>
    <w:multiLevelType w:val="hybridMultilevel"/>
    <w:tmpl w:val="3B8259EC"/>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69">
    <w:nsid w:val="2C393E52"/>
    <w:multiLevelType w:val="hybridMultilevel"/>
    <w:tmpl w:val="6E345000"/>
    <w:lvl w:ilvl="0" w:tplc="CBF63984">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nsid w:val="2C6F6982"/>
    <w:multiLevelType w:val="hybridMultilevel"/>
    <w:tmpl w:val="CEF6559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nsid w:val="2CD35594"/>
    <w:multiLevelType w:val="hybridMultilevel"/>
    <w:tmpl w:val="90BAB1B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nsid w:val="2F616A91"/>
    <w:multiLevelType w:val="hybridMultilevel"/>
    <w:tmpl w:val="2EE43BCC"/>
    <w:lvl w:ilvl="0" w:tplc="95742ABA">
      <w:numFmt w:val="bullet"/>
      <w:lvlText w:val=""/>
      <w:lvlPicBulletId w:val="0"/>
      <w:lvlJc w:val="left"/>
      <w:pPr>
        <w:ind w:left="780" w:hanging="360"/>
      </w:pPr>
      <w:rPr>
        <w:rFonts w:ascii="Symbol" w:eastAsia="Calibri" w:hAnsi="Symbol" w:cs="Times New Roman"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3">
    <w:nsid w:val="30543A25"/>
    <w:multiLevelType w:val="hybridMultilevel"/>
    <w:tmpl w:val="DD3E4D30"/>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4">
    <w:nsid w:val="307949F4"/>
    <w:multiLevelType w:val="hybridMultilevel"/>
    <w:tmpl w:val="F7F406F2"/>
    <w:lvl w:ilvl="0" w:tplc="CBF63984">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nsid w:val="310F4393"/>
    <w:multiLevelType w:val="hybridMultilevel"/>
    <w:tmpl w:val="5462BEFA"/>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31A659BF"/>
    <w:multiLevelType w:val="hybridMultilevel"/>
    <w:tmpl w:val="7E66850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7">
    <w:nsid w:val="31FC49AC"/>
    <w:multiLevelType w:val="hybridMultilevel"/>
    <w:tmpl w:val="4C04BF9C"/>
    <w:lvl w:ilvl="0" w:tplc="0C603BE0">
      <w:start w:val="16"/>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78">
    <w:nsid w:val="324F3E56"/>
    <w:multiLevelType w:val="hybridMultilevel"/>
    <w:tmpl w:val="72F0EE30"/>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3329757D"/>
    <w:multiLevelType w:val="hybridMultilevel"/>
    <w:tmpl w:val="25EE743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nsid w:val="34502EB9"/>
    <w:multiLevelType w:val="hybridMultilevel"/>
    <w:tmpl w:val="64E629DE"/>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1">
    <w:nsid w:val="34E15E62"/>
    <w:multiLevelType w:val="hybridMultilevel"/>
    <w:tmpl w:val="5C42DC6A"/>
    <w:lvl w:ilvl="0" w:tplc="B77CC5C2">
      <w:numFmt w:val="bullet"/>
      <w:lvlText w:val="-"/>
      <w:lvlJc w:val="left"/>
      <w:pPr>
        <w:ind w:left="1428" w:hanging="360"/>
      </w:pPr>
      <w:rPr>
        <w:rFonts w:ascii="Calibri" w:eastAsia="Times New Roman" w:hAnsi="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2">
    <w:nsid w:val="354849FD"/>
    <w:multiLevelType w:val="hybridMultilevel"/>
    <w:tmpl w:val="58A8BB0A"/>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3">
    <w:nsid w:val="359546AF"/>
    <w:multiLevelType w:val="hybridMultilevel"/>
    <w:tmpl w:val="DE865BEA"/>
    <w:lvl w:ilvl="0" w:tplc="C82E34F8">
      <w:numFmt w:val="bullet"/>
      <w:lvlText w:val="•"/>
      <w:lvlJc w:val="left"/>
      <w:pPr>
        <w:ind w:left="384" w:hanging="360"/>
      </w:pPr>
      <w:rPr>
        <w:rFonts w:ascii="Avenir LT Std 45 Book" w:eastAsiaTheme="minorHAnsi" w:hAnsi="Avenir LT Std 45 Book" w:cstheme="minorBidi" w:hint="default"/>
      </w:rPr>
    </w:lvl>
    <w:lvl w:ilvl="1" w:tplc="040C0003" w:tentative="1">
      <w:start w:val="1"/>
      <w:numFmt w:val="bullet"/>
      <w:lvlText w:val="o"/>
      <w:lvlJc w:val="left"/>
      <w:pPr>
        <w:ind w:left="1104" w:hanging="360"/>
      </w:pPr>
      <w:rPr>
        <w:rFonts w:ascii="Courier New" w:hAnsi="Courier New" w:cs="Courier New" w:hint="default"/>
      </w:rPr>
    </w:lvl>
    <w:lvl w:ilvl="2" w:tplc="040C0005" w:tentative="1">
      <w:start w:val="1"/>
      <w:numFmt w:val="bullet"/>
      <w:lvlText w:val=""/>
      <w:lvlJc w:val="left"/>
      <w:pPr>
        <w:ind w:left="1824" w:hanging="360"/>
      </w:pPr>
      <w:rPr>
        <w:rFonts w:ascii="Wingdings" w:hAnsi="Wingdings" w:hint="default"/>
      </w:rPr>
    </w:lvl>
    <w:lvl w:ilvl="3" w:tplc="040C0001" w:tentative="1">
      <w:start w:val="1"/>
      <w:numFmt w:val="bullet"/>
      <w:lvlText w:val=""/>
      <w:lvlJc w:val="left"/>
      <w:pPr>
        <w:ind w:left="2544" w:hanging="360"/>
      </w:pPr>
      <w:rPr>
        <w:rFonts w:ascii="Symbol" w:hAnsi="Symbol" w:hint="default"/>
      </w:rPr>
    </w:lvl>
    <w:lvl w:ilvl="4" w:tplc="040C0003" w:tentative="1">
      <w:start w:val="1"/>
      <w:numFmt w:val="bullet"/>
      <w:lvlText w:val="o"/>
      <w:lvlJc w:val="left"/>
      <w:pPr>
        <w:ind w:left="3264" w:hanging="360"/>
      </w:pPr>
      <w:rPr>
        <w:rFonts w:ascii="Courier New" w:hAnsi="Courier New" w:cs="Courier New" w:hint="default"/>
      </w:rPr>
    </w:lvl>
    <w:lvl w:ilvl="5" w:tplc="040C0005" w:tentative="1">
      <w:start w:val="1"/>
      <w:numFmt w:val="bullet"/>
      <w:lvlText w:val=""/>
      <w:lvlJc w:val="left"/>
      <w:pPr>
        <w:ind w:left="3984" w:hanging="360"/>
      </w:pPr>
      <w:rPr>
        <w:rFonts w:ascii="Wingdings" w:hAnsi="Wingdings" w:hint="default"/>
      </w:rPr>
    </w:lvl>
    <w:lvl w:ilvl="6" w:tplc="040C0001" w:tentative="1">
      <w:start w:val="1"/>
      <w:numFmt w:val="bullet"/>
      <w:lvlText w:val=""/>
      <w:lvlJc w:val="left"/>
      <w:pPr>
        <w:ind w:left="4704" w:hanging="360"/>
      </w:pPr>
      <w:rPr>
        <w:rFonts w:ascii="Symbol" w:hAnsi="Symbol" w:hint="default"/>
      </w:rPr>
    </w:lvl>
    <w:lvl w:ilvl="7" w:tplc="040C0003" w:tentative="1">
      <w:start w:val="1"/>
      <w:numFmt w:val="bullet"/>
      <w:lvlText w:val="o"/>
      <w:lvlJc w:val="left"/>
      <w:pPr>
        <w:ind w:left="5424" w:hanging="360"/>
      </w:pPr>
      <w:rPr>
        <w:rFonts w:ascii="Courier New" w:hAnsi="Courier New" w:cs="Courier New" w:hint="default"/>
      </w:rPr>
    </w:lvl>
    <w:lvl w:ilvl="8" w:tplc="040C0005" w:tentative="1">
      <w:start w:val="1"/>
      <w:numFmt w:val="bullet"/>
      <w:lvlText w:val=""/>
      <w:lvlJc w:val="left"/>
      <w:pPr>
        <w:ind w:left="6144" w:hanging="360"/>
      </w:pPr>
      <w:rPr>
        <w:rFonts w:ascii="Wingdings" w:hAnsi="Wingdings" w:hint="default"/>
      </w:rPr>
    </w:lvl>
  </w:abstractNum>
  <w:abstractNum w:abstractNumId="84">
    <w:nsid w:val="35971FCD"/>
    <w:multiLevelType w:val="hybridMultilevel"/>
    <w:tmpl w:val="6F360EAC"/>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nsid w:val="35A40CDA"/>
    <w:multiLevelType w:val="hybridMultilevel"/>
    <w:tmpl w:val="6C7E90A2"/>
    <w:lvl w:ilvl="0" w:tplc="EE943004">
      <w:numFmt w:val="bullet"/>
      <w:lvlText w:val="-"/>
      <w:lvlJc w:val="left"/>
      <w:pPr>
        <w:ind w:left="360" w:hanging="360"/>
      </w:pPr>
      <w:rPr>
        <w:rFonts w:ascii="Arial" w:eastAsia="Times"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nsid w:val="37A0378A"/>
    <w:multiLevelType w:val="hybridMultilevel"/>
    <w:tmpl w:val="F5484F5A"/>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900"/>
        </w:tabs>
        <w:ind w:left="900" w:hanging="360"/>
      </w:pPr>
      <w:rPr>
        <w:rFonts w:ascii="Courier New" w:hAnsi="Courier New" w:cs="Courier New" w:hint="default"/>
      </w:rPr>
    </w:lvl>
    <w:lvl w:ilvl="2" w:tplc="040C0005">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87">
    <w:nsid w:val="37D47565"/>
    <w:multiLevelType w:val="hybridMultilevel"/>
    <w:tmpl w:val="BCE4215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nsid w:val="37D80E5F"/>
    <w:multiLevelType w:val="hybridMultilevel"/>
    <w:tmpl w:val="E720600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9">
    <w:nsid w:val="37E75A7F"/>
    <w:multiLevelType w:val="hybridMultilevel"/>
    <w:tmpl w:val="932A592A"/>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0">
    <w:nsid w:val="38403F89"/>
    <w:multiLevelType w:val="hybridMultilevel"/>
    <w:tmpl w:val="563EE0CA"/>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91">
    <w:nsid w:val="38D20179"/>
    <w:multiLevelType w:val="hybridMultilevel"/>
    <w:tmpl w:val="53DA64E6"/>
    <w:lvl w:ilvl="0" w:tplc="85EAD8E4">
      <w:start w:val="1"/>
      <w:numFmt w:val="decimal"/>
      <w:lvlText w:val="%1."/>
      <w:lvlJc w:val="left"/>
      <w:pPr>
        <w:ind w:left="2520" w:hanging="360"/>
      </w:pPr>
      <w:rPr>
        <w:rFonts w:hint="default"/>
      </w:rPr>
    </w:lvl>
    <w:lvl w:ilvl="1" w:tplc="040C0019">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92">
    <w:nsid w:val="3A8412B7"/>
    <w:multiLevelType w:val="hybridMultilevel"/>
    <w:tmpl w:val="DE701BF8"/>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nsid w:val="3B31785B"/>
    <w:multiLevelType w:val="hybridMultilevel"/>
    <w:tmpl w:val="467215A6"/>
    <w:lvl w:ilvl="0" w:tplc="9C40E130">
      <w:start w:val="69"/>
      <w:numFmt w:val="bullet"/>
      <w:lvlText w:val=""/>
      <w:lvlJc w:val="left"/>
      <w:pPr>
        <w:ind w:left="720" w:hanging="360"/>
      </w:pPr>
      <w:rPr>
        <w:rFonts w:ascii="Wingdings" w:eastAsiaTheme="minorHAnsi" w:hAnsi="Wingdings"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nsid w:val="3B57311E"/>
    <w:multiLevelType w:val="hybridMultilevel"/>
    <w:tmpl w:val="EBEA2046"/>
    <w:lvl w:ilvl="0" w:tplc="CBF63984">
      <w:start w:val="1"/>
      <w:numFmt w:val="bullet"/>
      <w:lvlText w:val=""/>
      <w:lvlPicBulletId w:val="3"/>
      <w:lvlJc w:val="left"/>
      <w:pPr>
        <w:ind w:left="2061" w:hanging="360"/>
      </w:pPr>
      <w:rPr>
        <w:rFonts w:ascii="Symbol" w:hAnsi="Symbol" w:hint="default"/>
      </w:rPr>
    </w:lvl>
    <w:lvl w:ilvl="1" w:tplc="CBF63984">
      <w:start w:val="1"/>
      <w:numFmt w:val="bullet"/>
      <w:lvlText w:val=""/>
      <w:lvlPicBulletId w:val="3"/>
      <w:lvlJc w:val="left"/>
      <w:pPr>
        <w:ind w:left="2781" w:hanging="360"/>
      </w:pPr>
      <w:rPr>
        <w:rFonts w:ascii="Symbol" w:hAnsi="Symbol"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95">
    <w:nsid w:val="3B5A25D5"/>
    <w:multiLevelType w:val="hybridMultilevel"/>
    <w:tmpl w:val="106EB2EC"/>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nsid w:val="3B767067"/>
    <w:multiLevelType w:val="hybridMultilevel"/>
    <w:tmpl w:val="ED022B9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7">
    <w:nsid w:val="3BC528E2"/>
    <w:multiLevelType w:val="multilevel"/>
    <w:tmpl w:val="4EC09AEA"/>
    <w:lvl w:ilvl="0">
      <w:start w:val="1"/>
      <w:numFmt w:val="decimal"/>
      <w:suff w:val="space"/>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98">
    <w:nsid w:val="3BC94353"/>
    <w:multiLevelType w:val="hybridMultilevel"/>
    <w:tmpl w:val="353EEAAA"/>
    <w:lvl w:ilvl="0" w:tplc="1778DCC8">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9">
    <w:nsid w:val="3C1116D4"/>
    <w:multiLevelType w:val="hybridMultilevel"/>
    <w:tmpl w:val="E05E2EC6"/>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nsid w:val="3C6B045B"/>
    <w:multiLevelType w:val="hybridMultilevel"/>
    <w:tmpl w:val="A0CACD2A"/>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nsid w:val="3C7B72B0"/>
    <w:multiLevelType w:val="hybridMultilevel"/>
    <w:tmpl w:val="3A80B076"/>
    <w:lvl w:ilvl="0" w:tplc="95742ABA">
      <w:numFmt w:val="bullet"/>
      <w:lvlText w:val=""/>
      <w:lvlPicBulletId w:val="0"/>
      <w:lvlJc w:val="left"/>
      <w:pPr>
        <w:ind w:left="720" w:hanging="360"/>
      </w:pPr>
      <w:rPr>
        <w:rFonts w:ascii="Symbol" w:eastAsia="Calibri" w:hAnsi="Symbol"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nsid w:val="3D2E52C9"/>
    <w:multiLevelType w:val="hybridMultilevel"/>
    <w:tmpl w:val="4594BF84"/>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nsid w:val="3D87176A"/>
    <w:multiLevelType w:val="hybridMultilevel"/>
    <w:tmpl w:val="E7846334"/>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nsid w:val="3E0C2468"/>
    <w:multiLevelType w:val="hybridMultilevel"/>
    <w:tmpl w:val="A79A309A"/>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5">
    <w:nsid w:val="3E601DB1"/>
    <w:multiLevelType w:val="hybridMultilevel"/>
    <w:tmpl w:val="81D42940"/>
    <w:lvl w:ilvl="0" w:tplc="95742ABA">
      <w:numFmt w:val="bullet"/>
      <w:lvlText w:val=""/>
      <w:lvlPicBulletId w:val="0"/>
      <w:lvlJc w:val="left"/>
      <w:pPr>
        <w:tabs>
          <w:tab w:val="num" w:pos="1080"/>
        </w:tabs>
        <w:ind w:left="1080" w:hanging="360"/>
      </w:pPr>
      <w:rPr>
        <w:rFonts w:ascii="Symbol" w:eastAsia="Calibri" w:hAnsi="Symbol" w:cs="Times New Roman" w:hint="default"/>
        <w:b/>
        <w:color w:val="auto"/>
      </w:rPr>
    </w:lvl>
    <w:lvl w:ilvl="1" w:tplc="040C0001">
      <w:start w:val="1"/>
      <w:numFmt w:val="bullet"/>
      <w:lvlText w:val=""/>
      <w:lvlJc w:val="left"/>
      <w:pPr>
        <w:tabs>
          <w:tab w:val="num" w:pos="1800"/>
        </w:tabs>
        <w:ind w:left="1800" w:hanging="360"/>
      </w:pPr>
      <w:rPr>
        <w:rFonts w:ascii="Symbol" w:hAnsi="Symbol" w:hint="default"/>
      </w:rPr>
    </w:lvl>
    <w:lvl w:ilvl="2" w:tplc="040C0001">
      <w:start w:val="1"/>
      <w:numFmt w:val="bullet"/>
      <w:lvlText w:val=""/>
      <w:lvlJc w:val="left"/>
      <w:pPr>
        <w:tabs>
          <w:tab w:val="num" w:pos="2520"/>
        </w:tabs>
        <w:ind w:left="2520" w:hanging="360"/>
      </w:pPr>
      <w:rPr>
        <w:rFonts w:ascii="Symbol" w:hAnsi="Symbol"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hint="default"/>
      </w:rPr>
    </w:lvl>
    <w:lvl w:ilvl="8" w:tplc="040C0005">
      <w:start w:val="1"/>
      <w:numFmt w:val="bullet"/>
      <w:lvlText w:val=""/>
      <w:lvlJc w:val="left"/>
      <w:pPr>
        <w:ind w:left="6840" w:hanging="360"/>
      </w:pPr>
      <w:rPr>
        <w:rFonts w:ascii="Wingdings" w:hAnsi="Wingdings" w:hint="default"/>
      </w:rPr>
    </w:lvl>
  </w:abstractNum>
  <w:abstractNum w:abstractNumId="106">
    <w:nsid w:val="3F833F59"/>
    <w:multiLevelType w:val="hybridMultilevel"/>
    <w:tmpl w:val="371A2D4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7">
    <w:nsid w:val="3F9A2BA9"/>
    <w:multiLevelType w:val="hybridMultilevel"/>
    <w:tmpl w:val="56A0CC92"/>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nsid w:val="40356F51"/>
    <w:multiLevelType w:val="hybridMultilevel"/>
    <w:tmpl w:val="027A3D1C"/>
    <w:lvl w:ilvl="0" w:tplc="FFFFFFFF">
      <w:start w:val="4"/>
      <w:numFmt w:val="bullet"/>
      <w:lvlText w:val="-"/>
      <w:lvlJc w:val="left"/>
      <w:pPr>
        <w:ind w:left="360" w:hanging="360"/>
      </w:pPr>
      <w:rPr>
        <w:rFonts w:ascii="Calibri" w:eastAsia="Times New Roman" w:hAnsi="Calibri" w:hint="default"/>
      </w:rPr>
    </w:lvl>
    <w:lvl w:ilvl="1" w:tplc="D522338C">
      <w:start w:val="101"/>
      <w:numFmt w:val="bullet"/>
      <w:pStyle w:val="AlinaavecretraitCSG"/>
      <w:lvlText w:val="-"/>
      <w:lvlJc w:val="left"/>
      <w:pPr>
        <w:tabs>
          <w:tab w:val="num" w:pos="1080"/>
        </w:tabs>
        <w:ind w:left="1080" w:hanging="360"/>
      </w:pPr>
      <w:rPr>
        <w:rFonts w:ascii="Calibri" w:eastAsia="Times New Roman" w:hAnsi="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nsid w:val="40A82659"/>
    <w:multiLevelType w:val="hybridMultilevel"/>
    <w:tmpl w:val="ACBAFFF6"/>
    <w:lvl w:ilvl="0" w:tplc="CBF63984">
      <w:start w:val="1"/>
      <w:numFmt w:val="bullet"/>
      <w:lvlText w:val=""/>
      <w:lvlPicBulletId w:val="3"/>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0">
    <w:nsid w:val="40FC384E"/>
    <w:multiLevelType w:val="hybridMultilevel"/>
    <w:tmpl w:val="78F49EB4"/>
    <w:lvl w:ilvl="0" w:tplc="95742ABA">
      <w:numFmt w:val="bullet"/>
      <w:lvlText w:val=""/>
      <w:lvlPicBulletId w:val="0"/>
      <w:lvlJc w:val="left"/>
      <w:pPr>
        <w:tabs>
          <w:tab w:val="num" w:pos="1080"/>
        </w:tabs>
        <w:ind w:left="1080" w:hanging="360"/>
      </w:pPr>
      <w:rPr>
        <w:rFonts w:ascii="Symbol" w:eastAsia="Calibri" w:hAnsi="Symbol" w:cs="Times New Roman" w:hint="default"/>
        <w:color w:val="auto"/>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1">
    <w:nsid w:val="41047FA3"/>
    <w:multiLevelType w:val="hybridMultilevel"/>
    <w:tmpl w:val="BA4A3472"/>
    <w:lvl w:ilvl="0" w:tplc="B77CC5C2">
      <w:numFmt w:val="bullet"/>
      <w:lvlText w:val="-"/>
      <w:lvlJc w:val="left"/>
      <w:pPr>
        <w:ind w:left="1428" w:hanging="360"/>
      </w:pPr>
      <w:rPr>
        <w:rFonts w:ascii="Calibri" w:eastAsia="Times New Roman" w:hAnsi="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2">
    <w:nsid w:val="4115082E"/>
    <w:multiLevelType w:val="hybridMultilevel"/>
    <w:tmpl w:val="DE9478BA"/>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13">
    <w:nsid w:val="41A16DA1"/>
    <w:multiLevelType w:val="hybridMultilevel"/>
    <w:tmpl w:val="FB441B4E"/>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nsid w:val="425910A1"/>
    <w:multiLevelType w:val="hybridMultilevel"/>
    <w:tmpl w:val="55CE1956"/>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nsid w:val="42A85EBF"/>
    <w:multiLevelType w:val="hybridMultilevel"/>
    <w:tmpl w:val="D014462E"/>
    <w:lvl w:ilvl="0" w:tplc="CBF63984">
      <w:start w:val="1"/>
      <w:numFmt w:val="bullet"/>
      <w:lvlText w:val=""/>
      <w:lvlPicBulletId w:val="3"/>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6">
    <w:nsid w:val="42E478EF"/>
    <w:multiLevelType w:val="hybridMultilevel"/>
    <w:tmpl w:val="7168FD32"/>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17">
    <w:nsid w:val="43F67A25"/>
    <w:multiLevelType w:val="hybridMultilevel"/>
    <w:tmpl w:val="631A7ACC"/>
    <w:lvl w:ilvl="0" w:tplc="95742ABA">
      <w:numFmt w:val="bullet"/>
      <w:lvlText w:val=""/>
      <w:lvlPicBulletId w:val="0"/>
      <w:lvlJc w:val="left"/>
      <w:pPr>
        <w:tabs>
          <w:tab w:val="num" w:pos="720"/>
        </w:tabs>
        <w:ind w:left="720" w:hanging="360"/>
      </w:pPr>
      <w:rPr>
        <w:rFonts w:ascii="Symbol" w:eastAsia="Calibri"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8">
    <w:nsid w:val="44860346"/>
    <w:multiLevelType w:val="hybridMultilevel"/>
    <w:tmpl w:val="65200432"/>
    <w:lvl w:ilvl="0" w:tplc="95742ABA">
      <w:numFmt w:val="bullet"/>
      <w:lvlText w:val=""/>
      <w:lvlPicBulletId w:val="0"/>
      <w:lvlJc w:val="left"/>
      <w:pPr>
        <w:tabs>
          <w:tab w:val="num" w:pos="1080"/>
        </w:tabs>
        <w:ind w:left="1080" w:hanging="360"/>
      </w:pPr>
      <w:rPr>
        <w:rFonts w:ascii="Symbol" w:eastAsia="Calibri" w:hAnsi="Symbol" w:cs="Times New Roman" w:hint="default"/>
        <w:color w:val="auto"/>
      </w:rPr>
    </w:lvl>
    <w:lvl w:ilvl="1" w:tplc="0003040C">
      <w:start w:val="1"/>
      <w:numFmt w:val="bullet"/>
      <w:lvlText w:val="o"/>
      <w:lvlJc w:val="left"/>
      <w:pPr>
        <w:tabs>
          <w:tab w:val="num" w:pos="2160"/>
        </w:tabs>
        <w:ind w:left="2160" w:hanging="360"/>
      </w:pPr>
      <w:rPr>
        <w:rFonts w:ascii="Courier New" w:hAnsi="Courier New" w:hint="default"/>
      </w:rPr>
    </w:lvl>
    <w:lvl w:ilvl="2" w:tplc="0005040C" w:tentative="1">
      <w:start w:val="1"/>
      <w:numFmt w:val="bullet"/>
      <w:lvlText w:val=""/>
      <w:lvlJc w:val="left"/>
      <w:pPr>
        <w:tabs>
          <w:tab w:val="num" w:pos="2880"/>
        </w:tabs>
        <w:ind w:left="2880" w:hanging="360"/>
      </w:pPr>
      <w:rPr>
        <w:rFonts w:ascii="Wingdings" w:hAnsi="Wingdings" w:hint="default"/>
      </w:rPr>
    </w:lvl>
    <w:lvl w:ilvl="3" w:tplc="0001040C" w:tentative="1">
      <w:start w:val="1"/>
      <w:numFmt w:val="bullet"/>
      <w:lvlText w:val=""/>
      <w:lvlJc w:val="left"/>
      <w:pPr>
        <w:tabs>
          <w:tab w:val="num" w:pos="3600"/>
        </w:tabs>
        <w:ind w:left="3600" w:hanging="360"/>
      </w:pPr>
      <w:rPr>
        <w:rFonts w:ascii="Symbol" w:hAnsi="Symbol" w:hint="default"/>
      </w:rPr>
    </w:lvl>
    <w:lvl w:ilvl="4" w:tplc="0003040C" w:tentative="1">
      <w:start w:val="1"/>
      <w:numFmt w:val="bullet"/>
      <w:lvlText w:val="o"/>
      <w:lvlJc w:val="left"/>
      <w:pPr>
        <w:tabs>
          <w:tab w:val="num" w:pos="4320"/>
        </w:tabs>
        <w:ind w:left="4320" w:hanging="360"/>
      </w:pPr>
      <w:rPr>
        <w:rFonts w:ascii="Courier New" w:hAnsi="Courier New" w:hint="default"/>
      </w:rPr>
    </w:lvl>
    <w:lvl w:ilvl="5" w:tplc="0005040C" w:tentative="1">
      <w:start w:val="1"/>
      <w:numFmt w:val="bullet"/>
      <w:lvlText w:val=""/>
      <w:lvlJc w:val="left"/>
      <w:pPr>
        <w:tabs>
          <w:tab w:val="num" w:pos="5040"/>
        </w:tabs>
        <w:ind w:left="5040" w:hanging="360"/>
      </w:pPr>
      <w:rPr>
        <w:rFonts w:ascii="Wingdings" w:hAnsi="Wingdings" w:hint="default"/>
      </w:rPr>
    </w:lvl>
    <w:lvl w:ilvl="6" w:tplc="0001040C" w:tentative="1">
      <w:start w:val="1"/>
      <w:numFmt w:val="bullet"/>
      <w:lvlText w:val=""/>
      <w:lvlJc w:val="left"/>
      <w:pPr>
        <w:tabs>
          <w:tab w:val="num" w:pos="5760"/>
        </w:tabs>
        <w:ind w:left="5760" w:hanging="360"/>
      </w:pPr>
      <w:rPr>
        <w:rFonts w:ascii="Symbol" w:hAnsi="Symbol" w:hint="default"/>
      </w:rPr>
    </w:lvl>
    <w:lvl w:ilvl="7" w:tplc="0003040C" w:tentative="1">
      <w:start w:val="1"/>
      <w:numFmt w:val="bullet"/>
      <w:lvlText w:val="o"/>
      <w:lvlJc w:val="left"/>
      <w:pPr>
        <w:tabs>
          <w:tab w:val="num" w:pos="6480"/>
        </w:tabs>
        <w:ind w:left="6480" w:hanging="360"/>
      </w:pPr>
      <w:rPr>
        <w:rFonts w:ascii="Courier New" w:hAnsi="Courier New" w:hint="default"/>
      </w:rPr>
    </w:lvl>
    <w:lvl w:ilvl="8" w:tplc="0005040C" w:tentative="1">
      <w:start w:val="1"/>
      <w:numFmt w:val="bullet"/>
      <w:lvlText w:val=""/>
      <w:lvlJc w:val="left"/>
      <w:pPr>
        <w:tabs>
          <w:tab w:val="num" w:pos="7200"/>
        </w:tabs>
        <w:ind w:left="7200" w:hanging="360"/>
      </w:pPr>
      <w:rPr>
        <w:rFonts w:ascii="Wingdings" w:hAnsi="Wingdings" w:hint="default"/>
      </w:rPr>
    </w:lvl>
  </w:abstractNum>
  <w:abstractNum w:abstractNumId="119">
    <w:nsid w:val="450B7C79"/>
    <w:multiLevelType w:val="hybridMultilevel"/>
    <w:tmpl w:val="223EFA80"/>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0">
    <w:nsid w:val="4526027A"/>
    <w:multiLevelType w:val="hybridMultilevel"/>
    <w:tmpl w:val="08C4AD64"/>
    <w:lvl w:ilvl="0" w:tplc="05E0BE88">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1">
    <w:nsid w:val="45BC06C2"/>
    <w:multiLevelType w:val="hybridMultilevel"/>
    <w:tmpl w:val="0178D2DA"/>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nsid w:val="460201AA"/>
    <w:multiLevelType w:val="hybridMultilevel"/>
    <w:tmpl w:val="0F44F29E"/>
    <w:lvl w:ilvl="0" w:tplc="C82E34F8">
      <w:numFmt w:val="bullet"/>
      <w:lvlText w:val="•"/>
      <w:lvlJc w:val="left"/>
      <w:pPr>
        <w:ind w:left="1068" w:hanging="360"/>
      </w:pPr>
      <w:rPr>
        <w:rFonts w:ascii="Avenir LT Std 45 Book" w:eastAsiaTheme="minorHAnsi" w:hAnsi="Avenir LT Std 45 Book"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3">
    <w:nsid w:val="465C0C88"/>
    <w:multiLevelType w:val="hybridMultilevel"/>
    <w:tmpl w:val="F28454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nsid w:val="4756742F"/>
    <w:multiLevelType w:val="hybridMultilevel"/>
    <w:tmpl w:val="DE364B98"/>
    <w:lvl w:ilvl="0" w:tplc="5A225C4A">
      <w:start w:val="1"/>
      <w:numFmt w:val="bullet"/>
      <w:lvlText w:val="•"/>
      <w:lvlJc w:val="left"/>
      <w:pPr>
        <w:tabs>
          <w:tab w:val="num" w:pos="720"/>
        </w:tabs>
        <w:ind w:left="720" w:hanging="360"/>
      </w:pPr>
      <w:rPr>
        <w:rFonts w:ascii="Arial" w:hAnsi="Arial" w:hint="default"/>
      </w:rPr>
    </w:lvl>
    <w:lvl w:ilvl="1" w:tplc="FDEE320A">
      <w:start w:val="2324"/>
      <w:numFmt w:val="bullet"/>
      <w:lvlText w:val="–"/>
      <w:lvlJc w:val="left"/>
      <w:pPr>
        <w:tabs>
          <w:tab w:val="num" w:pos="1440"/>
        </w:tabs>
        <w:ind w:left="1440" w:hanging="360"/>
      </w:pPr>
      <w:rPr>
        <w:rFonts w:ascii="Arial" w:hAnsi="Arial" w:hint="default"/>
      </w:rPr>
    </w:lvl>
    <w:lvl w:ilvl="2" w:tplc="213EA63C" w:tentative="1">
      <w:start w:val="1"/>
      <w:numFmt w:val="bullet"/>
      <w:lvlText w:val="•"/>
      <w:lvlJc w:val="left"/>
      <w:pPr>
        <w:tabs>
          <w:tab w:val="num" w:pos="2160"/>
        </w:tabs>
        <w:ind w:left="2160" w:hanging="360"/>
      </w:pPr>
      <w:rPr>
        <w:rFonts w:ascii="Arial" w:hAnsi="Arial" w:hint="default"/>
      </w:rPr>
    </w:lvl>
    <w:lvl w:ilvl="3" w:tplc="E0246620" w:tentative="1">
      <w:start w:val="1"/>
      <w:numFmt w:val="bullet"/>
      <w:lvlText w:val="•"/>
      <w:lvlJc w:val="left"/>
      <w:pPr>
        <w:tabs>
          <w:tab w:val="num" w:pos="2880"/>
        </w:tabs>
        <w:ind w:left="2880" w:hanging="360"/>
      </w:pPr>
      <w:rPr>
        <w:rFonts w:ascii="Arial" w:hAnsi="Arial" w:hint="default"/>
      </w:rPr>
    </w:lvl>
    <w:lvl w:ilvl="4" w:tplc="7194A1B6" w:tentative="1">
      <w:start w:val="1"/>
      <w:numFmt w:val="bullet"/>
      <w:lvlText w:val="•"/>
      <w:lvlJc w:val="left"/>
      <w:pPr>
        <w:tabs>
          <w:tab w:val="num" w:pos="3600"/>
        </w:tabs>
        <w:ind w:left="3600" w:hanging="360"/>
      </w:pPr>
      <w:rPr>
        <w:rFonts w:ascii="Arial" w:hAnsi="Arial" w:hint="default"/>
      </w:rPr>
    </w:lvl>
    <w:lvl w:ilvl="5" w:tplc="4000D3E8" w:tentative="1">
      <w:start w:val="1"/>
      <w:numFmt w:val="bullet"/>
      <w:lvlText w:val="•"/>
      <w:lvlJc w:val="left"/>
      <w:pPr>
        <w:tabs>
          <w:tab w:val="num" w:pos="4320"/>
        </w:tabs>
        <w:ind w:left="4320" w:hanging="360"/>
      </w:pPr>
      <w:rPr>
        <w:rFonts w:ascii="Arial" w:hAnsi="Arial" w:hint="default"/>
      </w:rPr>
    </w:lvl>
    <w:lvl w:ilvl="6" w:tplc="002267D0" w:tentative="1">
      <w:start w:val="1"/>
      <w:numFmt w:val="bullet"/>
      <w:lvlText w:val="•"/>
      <w:lvlJc w:val="left"/>
      <w:pPr>
        <w:tabs>
          <w:tab w:val="num" w:pos="5040"/>
        </w:tabs>
        <w:ind w:left="5040" w:hanging="360"/>
      </w:pPr>
      <w:rPr>
        <w:rFonts w:ascii="Arial" w:hAnsi="Arial" w:hint="default"/>
      </w:rPr>
    </w:lvl>
    <w:lvl w:ilvl="7" w:tplc="2682B01C" w:tentative="1">
      <w:start w:val="1"/>
      <w:numFmt w:val="bullet"/>
      <w:lvlText w:val="•"/>
      <w:lvlJc w:val="left"/>
      <w:pPr>
        <w:tabs>
          <w:tab w:val="num" w:pos="5760"/>
        </w:tabs>
        <w:ind w:left="5760" w:hanging="360"/>
      </w:pPr>
      <w:rPr>
        <w:rFonts w:ascii="Arial" w:hAnsi="Arial" w:hint="default"/>
      </w:rPr>
    </w:lvl>
    <w:lvl w:ilvl="8" w:tplc="C1906E02" w:tentative="1">
      <w:start w:val="1"/>
      <w:numFmt w:val="bullet"/>
      <w:lvlText w:val="•"/>
      <w:lvlJc w:val="left"/>
      <w:pPr>
        <w:tabs>
          <w:tab w:val="num" w:pos="6480"/>
        </w:tabs>
        <w:ind w:left="6480" w:hanging="360"/>
      </w:pPr>
      <w:rPr>
        <w:rFonts w:ascii="Arial" w:hAnsi="Arial" w:hint="default"/>
      </w:rPr>
    </w:lvl>
  </w:abstractNum>
  <w:abstractNum w:abstractNumId="125">
    <w:nsid w:val="476D6117"/>
    <w:multiLevelType w:val="hybridMultilevel"/>
    <w:tmpl w:val="E9B8DA50"/>
    <w:lvl w:ilvl="0" w:tplc="DD1C1726">
      <w:start w:val="101"/>
      <w:numFmt w:val="bullet"/>
      <w:lvlText w:val=""/>
      <w:lvlPicBulletId w:val="2"/>
      <w:lvlJc w:val="left"/>
      <w:pPr>
        <w:tabs>
          <w:tab w:val="num" w:pos="1440"/>
        </w:tabs>
        <w:ind w:left="1440" w:hanging="360"/>
      </w:pPr>
      <w:rPr>
        <w:rFonts w:ascii="Symbol" w:eastAsia="Times New Roman" w:hAnsi="Symbol" w:hint="default"/>
        <w:b/>
        <w:color w:val="auto"/>
      </w:rPr>
    </w:lvl>
    <w:lvl w:ilvl="1" w:tplc="0003040C">
      <w:start w:val="1"/>
      <w:numFmt w:val="bullet"/>
      <w:lvlText w:val="o"/>
      <w:lvlJc w:val="left"/>
      <w:pPr>
        <w:tabs>
          <w:tab w:val="num" w:pos="2160"/>
        </w:tabs>
        <w:ind w:left="2160" w:hanging="360"/>
      </w:pPr>
      <w:rPr>
        <w:rFonts w:ascii="Courier New" w:hAnsi="Courier New" w:hint="default"/>
      </w:rPr>
    </w:lvl>
    <w:lvl w:ilvl="2" w:tplc="0005040C" w:tentative="1">
      <w:start w:val="1"/>
      <w:numFmt w:val="bullet"/>
      <w:lvlText w:val=""/>
      <w:lvlJc w:val="left"/>
      <w:pPr>
        <w:tabs>
          <w:tab w:val="num" w:pos="2880"/>
        </w:tabs>
        <w:ind w:left="2880" w:hanging="360"/>
      </w:pPr>
      <w:rPr>
        <w:rFonts w:ascii="Wingdings" w:hAnsi="Wingdings" w:hint="default"/>
      </w:rPr>
    </w:lvl>
    <w:lvl w:ilvl="3" w:tplc="0001040C" w:tentative="1">
      <w:start w:val="1"/>
      <w:numFmt w:val="bullet"/>
      <w:lvlText w:val=""/>
      <w:lvlJc w:val="left"/>
      <w:pPr>
        <w:tabs>
          <w:tab w:val="num" w:pos="3600"/>
        </w:tabs>
        <w:ind w:left="3600" w:hanging="360"/>
      </w:pPr>
      <w:rPr>
        <w:rFonts w:ascii="Symbol" w:hAnsi="Symbol" w:hint="default"/>
      </w:rPr>
    </w:lvl>
    <w:lvl w:ilvl="4" w:tplc="0003040C" w:tentative="1">
      <w:start w:val="1"/>
      <w:numFmt w:val="bullet"/>
      <w:lvlText w:val="o"/>
      <w:lvlJc w:val="left"/>
      <w:pPr>
        <w:tabs>
          <w:tab w:val="num" w:pos="4320"/>
        </w:tabs>
        <w:ind w:left="4320" w:hanging="360"/>
      </w:pPr>
      <w:rPr>
        <w:rFonts w:ascii="Courier New" w:hAnsi="Courier New" w:hint="default"/>
      </w:rPr>
    </w:lvl>
    <w:lvl w:ilvl="5" w:tplc="0005040C" w:tentative="1">
      <w:start w:val="1"/>
      <w:numFmt w:val="bullet"/>
      <w:lvlText w:val=""/>
      <w:lvlJc w:val="left"/>
      <w:pPr>
        <w:tabs>
          <w:tab w:val="num" w:pos="5040"/>
        </w:tabs>
        <w:ind w:left="5040" w:hanging="360"/>
      </w:pPr>
      <w:rPr>
        <w:rFonts w:ascii="Wingdings" w:hAnsi="Wingdings" w:hint="default"/>
      </w:rPr>
    </w:lvl>
    <w:lvl w:ilvl="6" w:tplc="0001040C" w:tentative="1">
      <w:start w:val="1"/>
      <w:numFmt w:val="bullet"/>
      <w:lvlText w:val=""/>
      <w:lvlJc w:val="left"/>
      <w:pPr>
        <w:tabs>
          <w:tab w:val="num" w:pos="5760"/>
        </w:tabs>
        <w:ind w:left="5760" w:hanging="360"/>
      </w:pPr>
      <w:rPr>
        <w:rFonts w:ascii="Symbol" w:hAnsi="Symbol" w:hint="default"/>
      </w:rPr>
    </w:lvl>
    <w:lvl w:ilvl="7" w:tplc="0003040C" w:tentative="1">
      <w:start w:val="1"/>
      <w:numFmt w:val="bullet"/>
      <w:lvlText w:val="o"/>
      <w:lvlJc w:val="left"/>
      <w:pPr>
        <w:tabs>
          <w:tab w:val="num" w:pos="6480"/>
        </w:tabs>
        <w:ind w:left="6480" w:hanging="360"/>
      </w:pPr>
      <w:rPr>
        <w:rFonts w:ascii="Courier New" w:hAnsi="Courier New" w:hint="default"/>
      </w:rPr>
    </w:lvl>
    <w:lvl w:ilvl="8" w:tplc="0005040C" w:tentative="1">
      <w:start w:val="1"/>
      <w:numFmt w:val="bullet"/>
      <w:lvlText w:val=""/>
      <w:lvlJc w:val="left"/>
      <w:pPr>
        <w:tabs>
          <w:tab w:val="num" w:pos="7200"/>
        </w:tabs>
        <w:ind w:left="7200" w:hanging="360"/>
      </w:pPr>
      <w:rPr>
        <w:rFonts w:ascii="Wingdings" w:hAnsi="Wingdings" w:hint="default"/>
      </w:rPr>
    </w:lvl>
  </w:abstractNum>
  <w:abstractNum w:abstractNumId="126">
    <w:nsid w:val="48B5058D"/>
    <w:multiLevelType w:val="hybridMultilevel"/>
    <w:tmpl w:val="36FCD0C8"/>
    <w:lvl w:ilvl="0" w:tplc="95742ABA">
      <w:numFmt w:val="bullet"/>
      <w:lvlText w:val=""/>
      <w:lvlPicBulletId w:val="0"/>
      <w:lvlJc w:val="left"/>
      <w:pPr>
        <w:tabs>
          <w:tab w:val="num" w:pos="717"/>
        </w:tabs>
        <w:ind w:left="717" w:hanging="360"/>
      </w:pPr>
      <w:rPr>
        <w:rFonts w:ascii="Symbol" w:eastAsia="Calibri" w:hAnsi="Symbol" w:cs="Times New Roman" w:hint="default"/>
        <w:color w:val="auto"/>
      </w:rPr>
    </w:lvl>
    <w:lvl w:ilvl="1" w:tplc="040C0003" w:tentative="1">
      <w:start w:val="1"/>
      <w:numFmt w:val="bullet"/>
      <w:lvlText w:val="o"/>
      <w:lvlJc w:val="left"/>
      <w:pPr>
        <w:tabs>
          <w:tab w:val="num" w:pos="1797"/>
        </w:tabs>
        <w:ind w:left="1797" w:hanging="360"/>
      </w:pPr>
      <w:rPr>
        <w:rFonts w:ascii="Courier New" w:hAnsi="Courier New" w:cs="Courier New"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27">
    <w:nsid w:val="494C3CAA"/>
    <w:multiLevelType w:val="hybridMultilevel"/>
    <w:tmpl w:val="F2044584"/>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nsid w:val="49BB569D"/>
    <w:multiLevelType w:val="hybridMultilevel"/>
    <w:tmpl w:val="FF5AD47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9">
    <w:nsid w:val="4A0313B8"/>
    <w:multiLevelType w:val="hybridMultilevel"/>
    <w:tmpl w:val="E4229D1A"/>
    <w:lvl w:ilvl="0" w:tplc="DD1C1726">
      <w:start w:val="101"/>
      <w:numFmt w:val="bullet"/>
      <w:lvlText w:val=""/>
      <w:lvlPicBulletId w:val="2"/>
      <w:lvlJc w:val="left"/>
      <w:pPr>
        <w:tabs>
          <w:tab w:val="num" w:pos="720"/>
        </w:tabs>
        <w:ind w:left="720" w:hanging="360"/>
      </w:pPr>
      <w:rPr>
        <w:rFonts w:ascii="Symbol" w:eastAsia="Times New Roman" w:hAnsi="Symbol" w:hint="default"/>
        <w:b/>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0">
    <w:nsid w:val="4B3C04D6"/>
    <w:multiLevelType w:val="hybridMultilevel"/>
    <w:tmpl w:val="480ED1A6"/>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1">
    <w:nsid w:val="4B7D2F2E"/>
    <w:multiLevelType w:val="hybridMultilevel"/>
    <w:tmpl w:val="4F221C3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nsid w:val="4BA672E0"/>
    <w:multiLevelType w:val="hybridMultilevel"/>
    <w:tmpl w:val="446079EA"/>
    <w:lvl w:ilvl="0" w:tplc="CBF63984">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3">
    <w:nsid w:val="4BF95A8F"/>
    <w:multiLevelType w:val="hybridMultilevel"/>
    <w:tmpl w:val="08FE3674"/>
    <w:lvl w:ilvl="0" w:tplc="95742ABA">
      <w:numFmt w:val="bullet"/>
      <w:lvlText w:val=""/>
      <w:lvlPicBulletId w:val="0"/>
      <w:lvlJc w:val="left"/>
      <w:pPr>
        <w:tabs>
          <w:tab w:val="num" w:pos="1068"/>
        </w:tabs>
        <w:ind w:left="1068" w:hanging="360"/>
      </w:pPr>
      <w:rPr>
        <w:rFonts w:ascii="Symbol" w:eastAsia="Calibri" w:hAnsi="Symbol" w:cs="Times New Roman" w:hint="default"/>
        <w:color w:val="auto"/>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4">
    <w:nsid w:val="4C40737F"/>
    <w:multiLevelType w:val="hybridMultilevel"/>
    <w:tmpl w:val="FB5EEFA6"/>
    <w:lvl w:ilvl="0" w:tplc="64464E58">
      <w:start w:val="6"/>
      <w:numFmt w:val="decimal"/>
      <w:lvlText w:val="%1."/>
      <w:lvlJc w:val="left"/>
      <w:pPr>
        <w:ind w:left="2520" w:hanging="360"/>
      </w:pPr>
      <w:rPr>
        <w:rFonts w:hint="default"/>
      </w:rPr>
    </w:lvl>
    <w:lvl w:ilvl="1" w:tplc="040C0019">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135">
    <w:nsid w:val="4CD7100D"/>
    <w:multiLevelType w:val="hybridMultilevel"/>
    <w:tmpl w:val="FF7E35D4"/>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nsid w:val="4D7259EA"/>
    <w:multiLevelType w:val="hybridMultilevel"/>
    <w:tmpl w:val="93D01222"/>
    <w:lvl w:ilvl="0" w:tplc="95742ABA">
      <w:numFmt w:val="bullet"/>
      <w:lvlText w:val=""/>
      <w:lvlPicBulletId w:val="0"/>
      <w:lvlJc w:val="left"/>
      <w:pPr>
        <w:tabs>
          <w:tab w:val="num" w:pos="720"/>
        </w:tabs>
        <w:ind w:left="720" w:hanging="360"/>
      </w:pPr>
      <w:rPr>
        <w:rFonts w:ascii="Symbol" w:eastAsia="Calibri" w:hAnsi="Symbol" w:cs="Times New Roman" w:hint="default"/>
        <w:b/>
        <w:color w:val="auto"/>
      </w:rPr>
    </w:lvl>
    <w:lvl w:ilvl="1" w:tplc="040C0001">
      <w:start w:val="1"/>
      <w:numFmt w:val="bullet"/>
      <w:lvlText w:val=""/>
      <w:lvlJc w:val="left"/>
      <w:pPr>
        <w:tabs>
          <w:tab w:val="num" w:pos="1080"/>
        </w:tabs>
        <w:ind w:left="1080" w:hanging="360"/>
      </w:pPr>
      <w:rPr>
        <w:rFonts w:ascii="Symbol" w:hAnsi="Symbol"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37">
    <w:nsid w:val="4E083E47"/>
    <w:multiLevelType w:val="hybridMultilevel"/>
    <w:tmpl w:val="DD767926"/>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nsid w:val="4E9E3A62"/>
    <w:multiLevelType w:val="hybridMultilevel"/>
    <w:tmpl w:val="10725012"/>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39">
    <w:nsid w:val="4EE863B7"/>
    <w:multiLevelType w:val="hybridMultilevel"/>
    <w:tmpl w:val="67C69946"/>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ind w:left="720" w:hanging="360"/>
      </w:pPr>
      <w:rPr>
        <w:rFonts w:ascii="Courier New" w:hAnsi="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40">
    <w:nsid w:val="502B5AB3"/>
    <w:multiLevelType w:val="hybridMultilevel"/>
    <w:tmpl w:val="2F8677EA"/>
    <w:lvl w:ilvl="0" w:tplc="C82E34F8">
      <w:numFmt w:val="bullet"/>
      <w:lvlText w:val="•"/>
      <w:lvlJc w:val="left"/>
      <w:pPr>
        <w:ind w:left="720" w:hanging="360"/>
      </w:pPr>
      <w:rPr>
        <w:rFonts w:ascii="Avenir LT Std 45 Book" w:eastAsiaTheme="minorHAnsi" w:hAnsi="Avenir LT Std 45 Book" w:cstheme="minorBidi" w:hint="default"/>
      </w:rPr>
    </w:lvl>
    <w:lvl w:ilvl="1" w:tplc="C82E34F8">
      <w:numFmt w:val="bullet"/>
      <w:lvlText w:val="•"/>
      <w:lvlJc w:val="left"/>
      <w:pPr>
        <w:ind w:left="1785" w:hanging="705"/>
      </w:pPr>
      <w:rPr>
        <w:rFonts w:ascii="Avenir LT Std 45 Book" w:eastAsiaTheme="minorHAnsi" w:hAnsi="Avenir LT Std 45 Book"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nsid w:val="50395F66"/>
    <w:multiLevelType w:val="hybridMultilevel"/>
    <w:tmpl w:val="380C76FE"/>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2">
    <w:nsid w:val="50FC2500"/>
    <w:multiLevelType w:val="hybridMultilevel"/>
    <w:tmpl w:val="93C68BD6"/>
    <w:lvl w:ilvl="0" w:tplc="1A78E67C">
      <w:start w:val="1"/>
      <w:numFmt w:val="bullet"/>
      <w:pStyle w:val="TM2"/>
      <w:lvlText w:val="+"/>
      <w:lvlJc w:val="left"/>
      <w:pPr>
        <w:ind w:left="786" w:hanging="360"/>
      </w:pPr>
      <w:rPr>
        <w:rFonts w:ascii="Arial" w:hAnsi="Arial" w:hint="default"/>
        <w:b w:val="0"/>
        <w:i w:val="0"/>
        <w:color w:val="3C3732" w:themeColor="text1"/>
        <w:sz w:val="34"/>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3">
    <w:nsid w:val="53C61089"/>
    <w:multiLevelType w:val="hybridMultilevel"/>
    <w:tmpl w:val="0268942A"/>
    <w:lvl w:ilvl="0" w:tplc="2250B510">
      <w:numFmt w:val="bullet"/>
      <w:lvlText w:val="&gt;"/>
      <w:lvlJc w:val="left"/>
      <w:pPr>
        <w:tabs>
          <w:tab w:val="num" w:pos="720"/>
        </w:tabs>
        <w:ind w:left="720" w:hanging="360"/>
      </w:pPr>
      <w:rPr>
        <w:rFonts w:ascii="Symap" w:hAnsi="Symap" w:hint="default"/>
        <w:b/>
        <w:i w:val="0"/>
        <w:color w:val="auto"/>
        <w:sz w:val="24"/>
        <w:u w:color="FFC00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4">
    <w:nsid w:val="55143616"/>
    <w:multiLevelType w:val="hybridMultilevel"/>
    <w:tmpl w:val="48C4085A"/>
    <w:lvl w:ilvl="0" w:tplc="95742ABA">
      <w:numFmt w:val="bullet"/>
      <w:lvlText w:val=""/>
      <w:lvlPicBulletId w:val="0"/>
      <w:lvlJc w:val="left"/>
      <w:pPr>
        <w:ind w:left="780" w:hanging="360"/>
      </w:pPr>
      <w:rPr>
        <w:rFonts w:ascii="Symbol" w:eastAsia="Calibri" w:hAnsi="Symbol" w:cs="Times New Roman"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5">
    <w:nsid w:val="56135979"/>
    <w:multiLevelType w:val="hybridMultilevel"/>
    <w:tmpl w:val="904882FC"/>
    <w:lvl w:ilvl="0" w:tplc="CBF63984">
      <w:start w:val="1"/>
      <w:numFmt w:val="bullet"/>
      <w:lvlText w:val=""/>
      <w:lvlPicBulletId w:val="3"/>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6">
    <w:nsid w:val="56B36263"/>
    <w:multiLevelType w:val="hybridMultilevel"/>
    <w:tmpl w:val="3A9C0548"/>
    <w:lvl w:ilvl="0" w:tplc="D4426D76">
      <w:start w:val="1"/>
      <w:numFmt w:val="decimal"/>
      <w:pStyle w:val="Titre1"/>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7">
    <w:nsid w:val="58730345"/>
    <w:multiLevelType w:val="hybridMultilevel"/>
    <w:tmpl w:val="78D8893A"/>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8">
    <w:nsid w:val="596C5CC2"/>
    <w:multiLevelType w:val="hybridMultilevel"/>
    <w:tmpl w:val="91DE5788"/>
    <w:lvl w:ilvl="0" w:tplc="95742ABA">
      <w:numFmt w:val="bullet"/>
      <w:lvlText w:val=""/>
      <w:lvlPicBulletId w:val="0"/>
      <w:lvlJc w:val="left"/>
      <w:pPr>
        <w:ind w:left="794" w:hanging="360"/>
      </w:pPr>
      <w:rPr>
        <w:rFonts w:ascii="Symbol" w:eastAsia="Calibri" w:hAnsi="Symbol" w:cs="Times New Roman" w:hint="default"/>
        <w:color w:val="auto"/>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abstractNum w:abstractNumId="149">
    <w:nsid w:val="5AC87127"/>
    <w:multiLevelType w:val="hybridMultilevel"/>
    <w:tmpl w:val="5E7E926C"/>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nsid w:val="5C5A360E"/>
    <w:multiLevelType w:val="hybridMultilevel"/>
    <w:tmpl w:val="A6F20E44"/>
    <w:lvl w:ilvl="0" w:tplc="C82E34F8">
      <w:numFmt w:val="bullet"/>
      <w:lvlText w:val="•"/>
      <w:lvlJc w:val="left"/>
      <w:pPr>
        <w:ind w:left="720" w:hanging="360"/>
      </w:pPr>
      <w:rPr>
        <w:rFonts w:ascii="Avenir LT Std 45 Book" w:eastAsiaTheme="minorHAnsi" w:hAnsi="Avenir LT Std 45 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1">
    <w:nsid w:val="5D7B09AC"/>
    <w:multiLevelType w:val="hybridMultilevel"/>
    <w:tmpl w:val="3FDAF53A"/>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2">
    <w:nsid w:val="5EC0246E"/>
    <w:multiLevelType w:val="hybridMultilevel"/>
    <w:tmpl w:val="82F447E8"/>
    <w:lvl w:ilvl="0" w:tplc="CBF63984">
      <w:start w:val="1"/>
      <w:numFmt w:val="bullet"/>
      <w:lvlText w:val=""/>
      <w:lvlPicBulletId w:val="3"/>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nsid w:val="5F190316"/>
    <w:multiLevelType w:val="hybridMultilevel"/>
    <w:tmpl w:val="7D640B52"/>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4">
    <w:nsid w:val="607C3F2C"/>
    <w:multiLevelType w:val="hybridMultilevel"/>
    <w:tmpl w:val="94D8A812"/>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5">
    <w:nsid w:val="61385A54"/>
    <w:multiLevelType w:val="hybridMultilevel"/>
    <w:tmpl w:val="0734B1EA"/>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6">
    <w:nsid w:val="62E06D3C"/>
    <w:multiLevelType w:val="hybridMultilevel"/>
    <w:tmpl w:val="BA4EED80"/>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7">
    <w:nsid w:val="6302141A"/>
    <w:multiLevelType w:val="hybridMultilevel"/>
    <w:tmpl w:val="A9B0565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nsid w:val="634C16D4"/>
    <w:multiLevelType w:val="hybridMultilevel"/>
    <w:tmpl w:val="1452E69E"/>
    <w:lvl w:ilvl="0" w:tplc="EE943004">
      <w:numFmt w:val="bullet"/>
      <w:lvlText w:val="-"/>
      <w:lvlJc w:val="left"/>
      <w:pPr>
        <w:ind w:left="360" w:hanging="360"/>
      </w:pPr>
      <w:rPr>
        <w:rFonts w:ascii="Arial" w:eastAsia="Times"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9">
    <w:nsid w:val="638704D0"/>
    <w:multiLevelType w:val="hybridMultilevel"/>
    <w:tmpl w:val="908CC33E"/>
    <w:lvl w:ilvl="0" w:tplc="759A0726">
      <w:numFmt w:val="bullet"/>
      <w:lvlText w:val="-"/>
      <w:lvlJc w:val="left"/>
      <w:pPr>
        <w:ind w:left="720" w:hanging="360"/>
      </w:pPr>
      <w:rPr>
        <w:rFonts w:ascii="Avenir LT Std 45 Book" w:eastAsiaTheme="minorHAnsi" w:hAnsi="Avenir LT Std 45 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0">
    <w:nsid w:val="63A75484"/>
    <w:multiLevelType w:val="hybridMultilevel"/>
    <w:tmpl w:val="323ECCE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1">
    <w:nsid w:val="65732BB8"/>
    <w:multiLevelType w:val="hybridMultilevel"/>
    <w:tmpl w:val="9A342D5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nsid w:val="66687C83"/>
    <w:multiLevelType w:val="hybridMultilevel"/>
    <w:tmpl w:val="E166C010"/>
    <w:lvl w:ilvl="0" w:tplc="040C000D">
      <w:start w:val="1"/>
      <w:numFmt w:val="bullet"/>
      <w:lvlText w:val=""/>
      <w:lvlJc w:val="left"/>
      <w:pPr>
        <w:ind w:left="2796" w:hanging="360"/>
      </w:pPr>
      <w:rPr>
        <w:rFonts w:ascii="Wingdings" w:hAnsi="Wingdings" w:hint="default"/>
      </w:rPr>
    </w:lvl>
    <w:lvl w:ilvl="1" w:tplc="040C0003">
      <w:start w:val="1"/>
      <w:numFmt w:val="bullet"/>
      <w:lvlText w:val="o"/>
      <w:lvlJc w:val="left"/>
      <w:pPr>
        <w:ind w:left="3516" w:hanging="360"/>
      </w:pPr>
      <w:rPr>
        <w:rFonts w:ascii="Courier New" w:hAnsi="Courier New" w:cs="Courier New" w:hint="default"/>
      </w:rPr>
    </w:lvl>
    <w:lvl w:ilvl="2" w:tplc="040C0005" w:tentative="1">
      <w:start w:val="1"/>
      <w:numFmt w:val="bullet"/>
      <w:lvlText w:val=""/>
      <w:lvlJc w:val="left"/>
      <w:pPr>
        <w:ind w:left="4236" w:hanging="360"/>
      </w:pPr>
      <w:rPr>
        <w:rFonts w:ascii="Wingdings" w:hAnsi="Wingdings" w:hint="default"/>
      </w:rPr>
    </w:lvl>
    <w:lvl w:ilvl="3" w:tplc="040C0001" w:tentative="1">
      <w:start w:val="1"/>
      <w:numFmt w:val="bullet"/>
      <w:lvlText w:val=""/>
      <w:lvlJc w:val="left"/>
      <w:pPr>
        <w:ind w:left="4956" w:hanging="360"/>
      </w:pPr>
      <w:rPr>
        <w:rFonts w:ascii="Symbol" w:hAnsi="Symbol" w:hint="default"/>
      </w:rPr>
    </w:lvl>
    <w:lvl w:ilvl="4" w:tplc="040C0003" w:tentative="1">
      <w:start w:val="1"/>
      <w:numFmt w:val="bullet"/>
      <w:lvlText w:val="o"/>
      <w:lvlJc w:val="left"/>
      <w:pPr>
        <w:ind w:left="5676" w:hanging="360"/>
      </w:pPr>
      <w:rPr>
        <w:rFonts w:ascii="Courier New" w:hAnsi="Courier New" w:cs="Courier New" w:hint="default"/>
      </w:rPr>
    </w:lvl>
    <w:lvl w:ilvl="5" w:tplc="040C0005" w:tentative="1">
      <w:start w:val="1"/>
      <w:numFmt w:val="bullet"/>
      <w:lvlText w:val=""/>
      <w:lvlJc w:val="left"/>
      <w:pPr>
        <w:ind w:left="6396" w:hanging="360"/>
      </w:pPr>
      <w:rPr>
        <w:rFonts w:ascii="Wingdings" w:hAnsi="Wingdings" w:hint="default"/>
      </w:rPr>
    </w:lvl>
    <w:lvl w:ilvl="6" w:tplc="040C0001" w:tentative="1">
      <w:start w:val="1"/>
      <w:numFmt w:val="bullet"/>
      <w:lvlText w:val=""/>
      <w:lvlJc w:val="left"/>
      <w:pPr>
        <w:ind w:left="7116" w:hanging="360"/>
      </w:pPr>
      <w:rPr>
        <w:rFonts w:ascii="Symbol" w:hAnsi="Symbol" w:hint="default"/>
      </w:rPr>
    </w:lvl>
    <w:lvl w:ilvl="7" w:tplc="040C0003" w:tentative="1">
      <w:start w:val="1"/>
      <w:numFmt w:val="bullet"/>
      <w:lvlText w:val="o"/>
      <w:lvlJc w:val="left"/>
      <w:pPr>
        <w:ind w:left="7836" w:hanging="360"/>
      </w:pPr>
      <w:rPr>
        <w:rFonts w:ascii="Courier New" w:hAnsi="Courier New" w:cs="Courier New" w:hint="default"/>
      </w:rPr>
    </w:lvl>
    <w:lvl w:ilvl="8" w:tplc="040C0005" w:tentative="1">
      <w:start w:val="1"/>
      <w:numFmt w:val="bullet"/>
      <w:lvlText w:val=""/>
      <w:lvlJc w:val="left"/>
      <w:pPr>
        <w:ind w:left="8556" w:hanging="360"/>
      </w:pPr>
      <w:rPr>
        <w:rFonts w:ascii="Wingdings" w:hAnsi="Wingdings" w:hint="default"/>
      </w:rPr>
    </w:lvl>
  </w:abstractNum>
  <w:abstractNum w:abstractNumId="163">
    <w:nsid w:val="66922C83"/>
    <w:multiLevelType w:val="hybridMultilevel"/>
    <w:tmpl w:val="D56AEDCA"/>
    <w:lvl w:ilvl="0" w:tplc="CBF63984">
      <w:start w:val="1"/>
      <w:numFmt w:val="bullet"/>
      <w:lvlText w:val=""/>
      <w:lvlPicBulletId w:val="3"/>
      <w:lvlJc w:val="left"/>
      <w:pPr>
        <w:tabs>
          <w:tab w:val="num" w:pos="720"/>
        </w:tabs>
        <w:ind w:left="720" w:hanging="360"/>
      </w:pPr>
      <w:rPr>
        <w:rFonts w:ascii="Symbol" w:hAnsi="Symbol" w:hint="default"/>
        <w:b/>
        <w:i w:val="0"/>
        <w:color w:val="auto"/>
        <w:sz w:val="24"/>
        <w:u w:color="FFC00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4">
    <w:nsid w:val="67DB0BB9"/>
    <w:multiLevelType w:val="hybridMultilevel"/>
    <w:tmpl w:val="CF0CB7A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5">
    <w:nsid w:val="685128BC"/>
    <w:multiLevelType w:val="hybridMultilevel"/>
    <w:tmpl w:val="FEB4D366"/>
    <w:lvl w:ilvl="0" w:tplc="1778DC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nsid w:val="6B1A1029"/>
    <w:multiLevelType w:val="hybridMultilevel"/>
    <w:tmpl w:val="62026D70"/>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7">
    <w:nsid w:val="6C596A2C"/>
    <w:multiLevelType w:val="hybridMultilevel"/>
    <w:tmpl w:val="CC72CDFA"/>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8">
    <w:nsid w:val="6C862944"/>
    <w:multiLevelType w:val="hybridMultilevel"/>
    <w:tmpl w:val="C13EF26A"/>
    <w:lvl w:ilvl="0" w:tplc="95742ABA">
      <w:numFmt w:val="bullet"/>
      <w:lvlText w:val=""/>
      <w:lvlPicBulletId w:val="0"/>
      <w:lvlJc w:val="left"/>
      <w:pPr>
        <w:tabs>
          <w:tab w:val="num" w:pos="360"/>
        </w:tabs>
        <w:ind w:left="360" w:hanging="360"/>
      </w:pPr>
      <w:rPr>
        <w:rFonts w:ascii="Symbol" w:eastAsia="Calibri"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9">
    <w:nsid w:val="6E7D0BA3"/>
    <w:multiLevelType w:val="hybridMultilevel"/>
    <w:tmpl w:val="9FCE29C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0">
    <w:nsid w:val="6EA907E1"/>
    <w:multiLevelType w:val="hybridMultilevel"/>
    <w:tmpl w:val="FD182BB2"/>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1">
    <w:nsid w:val="6EEC1C21"/>
    <w:multiLevelType w:val="hybridMultilevel"/>
    <w:tmpl w:val="C6647F5E"/>
    <w:lvl w:ilvl="0" w:tplc="CBF63984">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2">
    <w:nsid w:val="6EF90738"/>
    <w:multiLevelType w:val="hybridMultilevel"/>
    <w:tmpl w:val="B9DCB00E"/>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3">
    <w:nsid w:val="6F707B0F"/>
    <w:multiLevelType w:val="hybridMultilevel"/>
    <w:tmpl w:val="609253F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4">
    <w:nsid w:val="6F75182B"/>
    <w:multiLevelType w:val="hybridMultilevel"/>
    <w:tmpl w:val="A2A8AE9C"/>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5">
    <w:nsid w:val="6FBA7065"/>
    <w:multiLevelType w:val="hybridMultilevel"/>
    <w:tmpl w:val="3044EB8A"/>
    <w:lvl w:ilvl="0" w:tplc="DD1C1726">
      <w:start w:val="101"/>
      <w:numFmt w:val="bullet"/>
      <w:lvlText w:val=""/>
      <w:lvlPicBulletId w:val="2"/>
      <w:lvlJc w:val="left"/>
      <w:pPr>
        <w:tabs>
          <w:tab w:val="num" w:pos="1440"/>
        </w:tabs>
        <w:ind w:left="1440" w:hanging="360"/>
      </w:pPr>
      <w:rPr>
        <w:rFonts w:ascii="Symbol" w:eastAsia="Times New Roman" w:hAnsi="Symbol" w:hint="default"/>
        <w:b/>
        <w:color w:val="auto"/>
      </w:rPr>
    </w:lvl>
    <w:lvl w:ilvl="1" w:tplc="0003040C">
      <w:start w:val="1"/>
      <w:numFmt w:val="bullet"/>
      <w:lvlText w:val="o"/>
      <w:lvlJc w:val="left"/>
      <w:pPr>
        <w:tabs>
          <w:tab w:val="num" w:pos="2160"/>
        </w:tabs>
        <w:ind w:left="2160" w:hanging="360"/>
      </w:pPr>
      <w:rPr>
        <w:rFonts w:ascii="Courier New" w:hAnsi="Courier New" w:hint="default"/>
      </w:rPr>
    </w:lvl>
    <w:lvl w:ilvl="2" w:tplc="0005040C" w:tentative="1">
      <w:start w:val="1"/>
      <w:numFmt w:val="bullet"/>
      <w:lvlText w:val=""/>
      <w:lvlJc w:val="left"/>
      <w:pPr>
        <w:tabs>
          <w:tab w:val="num" w:pos="2880"/>
        </w:tabs>
        <w:ind w:left="2880" w:hanging="360"/>
      </w:pPr>
      <w:rPr>
        <w:rFonts w:ascii="Wingdings" w:hAnsi="Wingdings" w:hint="default"/>
      </w:rPr>
    </w:lvl>
    <w:lvl w:ilvl="3" w:tplc="0001040C" w:tentative="1">
      <w:start w:val="1"/>
      <w:numFmt w:val="bullet"/>
      <w:lvlText w:val=""/>
      <w:lvlJc w:val="left"/>
      <w:pPr>
        <w:tabs>
          <w:tab w:val="num" w:pos="3600"/>
        </w:tabs>
        <w:ind w:left="3600" w:hanging="360"/>
      </w:pPr>
      <w:rPr>
        <w:rFonts w:ascii="Symbol" w:hAnsi="Symbol" w:hint="default"/>
      </w:rPr>
    </w:lvl>
    <w:lvl w:ilvl="4" w:tplc="0003040C" w:tentative="1">
      <w:start w:val="1"/>
      <w:numFmt w:val="bullet"/>
      <w:lvlText w:val="o"/>
      <w:lvlJc w:val="left"/>
      <w:pPr>
        <w:tabs>
          <w:tab w:val="num" w:pos="4320"/>
        </w:tabs>
        <w:ind w:left="4320" w:hanging="360"/>
      </w:pPr>
      <w:rPr>
        <w:rFonts w:ascii="Courier New" w:hAnsi="Courier New" w:hint="default"/>
      </w:rPr>
    </w:lvl>
    <w:lvl w:ilvl="5" w:tplc="0005040C" w:tentative="1">
      <w:start w:val="1"/>
      <w:numFmt w:val="bullet"/>
      <w:lvlText w:val=""/>
      <w:lvlJc w:val="left"/>
      <w:pPr>
        <w:tabs>
          <w:tab w:val="num" w:pos="5040"/>
        </w:tabs>
        <w:ind w:left="5040" w:hanging="360"/>
      </w:pPr>
      <w:rPr>
        <w:rFonts w:ascii="Wingdings" w:hAnsi="Wingdings" w:hint="default"/>
      </w:rPr>
    </w:lvl>
    <w:lvl w:ilvl="6" w:tplc="0001040C" w:tentative="1">
      <w:start w:val="1"/>
      <w:numFmt w:val="bullet"/>
      <w:lvlText w:val=""/>
      <w:lvlJc w:val="left"/>
      <w:pPr>
        <w:tabs>
          <w:tab w:val="num" w:pos="5760"/>
        </w:tabs>
        <w:ind w:left="5760" w:hanging="360"/>
      </w:pPr>
      <w:rPr>
        <w:rFonts w:ascii="Symbol" w:hAnsi="Symbol" w:hint="default"/>
      </w:rPr>
    </w:lvl>
    <w:lvl w:ilvl="7" w:tplc="0003040C" w:tentative="1">
      <w:start w:val="1"/>
      <w:numFmt w:val="bullet"/>
      <w:lvlText w:val="o"/>
      <w:lvlJc w:val="left"/>
      <w:pPr>
        <w:tabs>
          <w:tab w:val="num" w:pos="6480"/>
        </w:tabs>
        <w:ind w:left="6480" w:hanging="360"/>
      </w:pPr>
      <w:rPr>
        <w:rFonts w:ascii="Courier New" w:hAnsi="Courier New" w:hint="default"/>
      </w:rPr>
    </w:lvl>
    <w:lvl w:ilvl="8" w:tplc="0005040C" w:tentative="1">
      <w:start w:val="1"/>
      <w:numFmt w:val="bullet"/>
      <w:lvlText w:val=""/>
      <w:lvlJc w:val="left"/>
      <w:pPr>
        <w:tabs>
          <w:tab w:val="num" w:pos="7200"/>
        </w:tabs>
        <w:ind w:left="7200" w:hanging="360"/>
      </w:pPr>
      <w:rPr>
        <w:rFonts w:ascii="Wingdings" w:hAnsi="Wingdings" w:hint="default"/>
      </w:rPr>
    </w:lvl>
  </w:abstractNum>
  <w:abstractNum w:abstractNumId="176">
    <w:nsid w:val="70041197"/>
    <w:multiLevelType w:val="hybridMultilevel"/>
    <w:tmpl w:val="EECEF4EA"/>
    <w:lvl w:ilvl="0" w:tplc="CBF63984">
      <w:start w:val="1"/>
      <w:numFmt w:val="bullet"/>
      <w:lvlText w:val=""/>
      <w:lvlPicBulletId w:val="3"/>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7">
    <w:nsid w:val="708C7EB6"/>
    <w:multiLevelType w:val="hybridMultilevel"/>
    <w:tmpl w:val="B47C84DC"/>
    <w:lvl w:ilvl="0" w:tplc="C82E34F8">
      <w:numFmt w:val="bullet"/>
      <w:lvlText w:val="•"/>
      <w:lvlJc w:val="left"/>
      <w:pPr>
        <w:ind w:left="1428" w:hanging="360"/>
      </w:pPr>
      <w:rPr>
        <w:rFonts w:ascii="Avenir LT Std 45 Book" w:eastAsiaTheme="minorHAnsi" w:hAnsi="Avenir LT Std 45 Book"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8">
    <w:nsid w:val="70E95984"/>
    <w:multiLevelType w:val="hybridMultilevel"/>
    <w:tmpl w:val="D242C5F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9">
    <w:nsid w:val="71453032"/>
    <w:multiLevelType w:val="hybridMultilevel"/>
    <w:tmpl w:val="71203170"/>
    <w:lvl w:ilvl="0" w:tplc="95742ABA">
      <w:numFmt w:val="bullet"/>
      <w:lvlText w:val=""/>
      <w:lvlPicBulletId w:val="0"/>
      <w:lvlJc w:val="left"/>
      <w:pPr>
        <w:ind w:left="720" w:hanging="360"/>
      </w:pPr>
      <w:rPr>
        <w:rFonts w:ascii="Symbol" w:eastAsia="Calibri" w:hAnsi="Symbol"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0">
    <w:nsid w:val="73751D42"/>
    <w:multiLevelType w:val="hybridMultilevel"/>
    <w:tmpl w:val="13BA06F8"/>
    <w:lvl w:ilvl="0" w:tplc="600C2280">
      <w:start w:val="1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1">
    <w:nsid w:val="737D4F07"/>
    <w:multiLevelType w:val="hybridMultilevel"/>
    <w:tmpl w:val="EBD6FB86"/>
    <w:lvl w:ilvl="0" w:tplc="C82E34F8">
      <w:numFmt w:val="bullet"/>
      <w:lvlText w:val="•"/>
      <w:lvlPicBulletId w:val="0"/>
      <w:lvlJc w:val="left"/>
      <w:pPr>
        <w:ind w:left="720" w:hanging="360"/>
      </w:pPr>
      <w:rPr>
        <w:rFonts w:ascii="Avenir LT Std 45 Book" w:eastAsiaTheme="minorHAnsi" w:hAnsi="Avenir LT Std 45 Book" w:cstheme="minorBid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2">
    <w:nsid w:val="73CA515B"/>
    <w:multiLevelType w:val="hybridMultilevel"/>
    <w:tmpl w:val="901A9FA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nsid w:val="73FC5479"/>
    <w:multiLevelType w:val="hybridMultilevel"/>
    <w:tmpl w:val="DDA47ADE"/>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4">
    <w:nsid w:val="741B0C86"/>
    <w:multiLevelType w:val="hybridMultilevel"/>
    <w:tmpl w:val="2AB84A26"/>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5">
    <w:nsid w:val="76641C69"/>
    <w:multiLevelType w:val="hybridMultilevel"/>
    <w:tmpl w:val="5C0E14A6"/>
    <w:lvl w:ilvl="0" w:tplc="CBF63984">
      <w:start w:val="1"/>
      <w:numFmt w:val="bullet"/>
      <w:lvlText w:val=""/>
      <w:lvlPicBulletId w:val="3"/>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86">
    <w:nsid w:val="771123E3"/>
    <w:multiLevelType w:val="hybridMultilevel"/>
    <w:tmpl w:val="CE786FB0"/>
    <w:lvl w:ilvl="0" w:tplc="2E747DDC">
      <w:numFmt w:val="bullet"/>
      <w:lvlText w:val="&gt;"/>
      <w:lvlJc w:val="left"/>
      <w:pPr>
        <w:tabs>
          <w:tab w:val="num" w:pos="720"/>
        </w:tabs>
        <w:ind w:left="720" w:hanging="360"/>
      </w:pPr>
      <w:rPr>
        <w:rFonts w:ascii="Symap" w:eastAsia="Calibri" w:hAnsi="Symap"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7">
    <w:nsid w:val="777752F5"/>
    <w:multiLevelType w:val="hybridMultilevel"/>
    <w:tmpl w:val="83387D52"/>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8">
    <w:nsid w:val="780D68B6"/>
    <w:multiLevelType w:val="hybridMultilevel"/>
    <w:tmpl w:val="C1F69F6A"/>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9">
    <w:nsid w:val="78261B49"/>
    <w:multiLevelType w:val="hybridMultilevel"/>
    <w:tmpl w:val="CAA810B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0">
    <w:nsid w:val="79370958"/>
    <w:multiLevelType w:val="hybridMultilevel"/>
    <w:tmpl w:val="53E29608"/>
    <w:lvl w:ilvl="0" w:tplc="95742ABA">
      <w:numFmt w:val="bullet"/>
      <w:lvlText w:val=""/>
      <w:lvlPicBulletId w:val="0"/>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1">
    <w:nsid w:val="7BC9221C"/>
    <w:multiLevelType w:val="hybridMultilevel"/>
    <w:tmpl w:val="9BE65D76"/>
    <w:lvl w:ilvl="0" w:tplc="CBF63984">
      <w:start w:val="1"/>
      <w:numFmt w:val="bullet"/>
      <w:lvlText w:val=""/>
      <w:lvlPicBulletId w:val="3"/>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2">
    <w:nsid w:val="7C6A4A24"/>
    <w:multiLevelType w:val="hybridMultilevel"/>
    <w:tmpl w:val="F39C5DAE"/>
    <w:lvl w:ilvl="0" w:tplc="C82E34F8">
      <w:numFmt w:val="bullet"/>
      <w:lvlText w:val="•"/>
      <w:lvlJc w:val="left"/>
      <w:pPr>
        <w:ind w:left="1080" w:hanging="360"/>
      </w:pPr>
      <w:rPr>
        <w:rFonts w:ascii="Avenir LT Std 45 Book" w:eastAsiaTheme="minorHAnsi" w:hAnsi="Avenir LT Std 45 Book"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3">
    <w:nsid w:val="7E736860"/>
    <w:multiLevelType w:val="hybridMultilevel"/>
    <w:tmpl w:val="6D70E5E0"/>
    <w:lvl w:ilvl="0" w:tplc="C82E34F8">
      <w:numFmt w:val="bullet"/>
      <w:lvlText w:val="•"/>
      <w:lvlJc w:val="left"/>
      <w:pPr>
        <w:ind w:left="1068" w:hanging="360"/>
      </w:pPr>
      <w:rPr>
        <w:rFonts w:ascii="Avenir LT Std 45 Book" w:eastAsiaTheme="minorHAnsi" w:hAnsi="Avenir LT Std 45 Book"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4">
    <w:nsid w:val="7E89173C"/>
    <w:multiLevelType w:val="hybridMultilevel"/>
    <w:tmpl w:val="029A328E"/>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5">
    <w:nsid w:val="7F15245E"/>
    <w:multiLevelType w:val="hybridMultilevel"/>
    <w:tmpl w:val="CC8C9B00"/>
    <w:lvl w:ilvl="0" w:tplc="DD1C1726">
      <w:start w:val="101"/>
      <w:numFmt w:val="bullet"/>
      <w:lvlText w:val=""/>
      <w:lvlPicBulletId w:val="2"/>
      <w:lvlJc w:val="left"/>
      <w:pPr>
        <w:tabs>
          <w:tab w:val="num" w:pos="360"/>
        </w:tabs>
        <w:ind w:left="360" w:hanging="360"/>
      </w:pPr>
      <w:rPr>
        <w:rFonts w:ascii="Symbol" w:eastAsia="Times New Roman" w:hAnsi="Symbol" w:hint="default"/>
        <w:b/>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96">
    <w:nsid w:val="7F6A6CF0"/>
    <w:multiLevelType w:val="hybridMultilevel"/>
    <w:tmpl w:val="ECD8A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7">
    <w:nsid w:val="7F94209F"/>
    <w:multiLevelType w:val="hybridMultilevel"/>
    <w:tmpl w:val="79761B98"/>
    <w:lvl w:ilvl="0" w:tplc="CBF63984">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8">
    <w:nsid w:val="7FBD3BC5"/>
    <w:multiLevelType w:val="hybridMultilevel"/>
    <w:tmpl w:val="78F82424"/>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num w:numId="1">
    <w:abstractNumId w:val="48"/>
  </w:num>
  <w:num w:numId="2">
    <w:abstractNumId w:val="2"/>
  </w:num>
  <w:num w:numId="3">
    <w:abstractNumId w:val="97"/>
  </w:num>
  <w:num w:numId="4">
    <w:abstractNumId w:val="142"/>
  </w:num>
  <w:num w:numId="5">
    <w:abstractNumId w:val="26"/>
  </w:num>
  <w:num w:numId="6">
    <w:abstractNumId w:val="7"/>
  </w:num>
  <w:num w:numId="7">
    <w:abstractNumId w:val="149"/>
  </w:num>
  <w:num w:numId="8">
    <w:abstractNumId w:val="176"/>
  </w:num>
  <w:num w:numId="9">
    <w:abstractNumId w:val="117"/>
  </w:num>
  <w:num w:numId="10">
    <w:abstractNumId w:val="22"/>
  </w:num>
  <w:num w:numId="11">
    <w:abstractNumId w:val="43"/>
  </w:num>
  <w:num w:numId="12">
    <w:abstractNumId w:val="132"/>
  </w:num>
  <w:num w:numId="13">
    <w:abstractNumId w:val="83"/>
  </w:num>
  <w:num w:numId="14">
    <w:abstractNumId w:val="98"/>
  </w:num>
  <w:num w:numId="15">
    <w:abstractNumId w:val="89"/>
  </w:num>
  <w:num w:numId="16">
    <w:abstractNumId w:val="119"/>
  </w:num>
  <w:num w:numId="17">
    <w:abstractNumId w:val="193"/>
  </w:num>
  <w:num w:numId="18">
    <w:abstractNumId w:val="15"/>
  </w:num>
  <w:num w:numId="19">
    <w:abstractNumId w:val="54"/>
  </w:num>
  <w:num w:numId="20">
    <w:abstractNumId w:val="189"/>
  </w:num>
  <w:num w:numId="21">
    <w:abstractNumId w:val="50"/>
  </w:num>
  <w:num w:numId="22">
    <w:abstractNumId w:val="71"/>
  </w:num>
  <w:num w:numId="23">
    <w:abstractNumId w:val="100"/>
  </w:num>
  <w:num w:numId="24">
    <w:abstractNumId w:val="18"/>
  </w:num>
  <w:num w:numId="25">
    <w:abstractNumId w:val="165"/>
  </w:num>
  <w:num w:numId="26">
    <w:abstractNumId w:val="31"/>
  </w:num>
  <w:num w:numId="27">
    <w:abstractNumId w:val="30"/>
  </w:num>
  <w:num w:numId="28">
    <w:abstractNumId w:val="141"/>
  </w:num>
  <w:num w:numId="29">
    <w:abstractNumId w:val="16"/>
  </w:num>
  <w:num w:numId="30">
    <w:abstractNumId w:val="151"/>
  </w:num>
  <w:num w:numId="31">
    <w:abstractNumId w:val="137"/>
  </w:num>
  <w:num w:numId="32">
    <w:abstractNumId w:val="63"/>
  </w:num>
  <w:num w:numId="33">
    <w:abstractNumId w:val="197"/>
  </w:num>
  <w:num w:numId="34">
    <w:abstractNumId w:val="62"/>
  </w:num>
  <w:num w:numId="35">
    <w:abstractNumId w:val="96"/>
  </w:num>
  <w:num w:numId="36">
    <w:abstractNumId w:val="161"/>
  </w:num>
  <w:num w:numId="37">
    <w:abstractNumId w:val="183"/>
  </w:num>
  <w:num w:numId="38">
    <w:abstractNumId w:val="17"/>
  </w:num>
  <w:num w:numId="39">
    <w:abstractNumId w:val="121"/>
  </w:num>
  <w:num w:numId="40">
    <w:abstractNumId w:val="101"/>
  </w:num>
  <w:num w:numId="41">
    <w:abstractNumId w:val="170"/>
  </w:num>
  <w:num w:numId="42">
    <w:abstractNumId w:val="167"/>
  </w:num>
  <w:num w:numId="43">
    <w:abstractNumId w:val="79"/>
  </w:num>
  <w:num w:numId="44">
    <w:abstractNumId w:val="74"/>
  </w:num>
  <w:num w:numId="45">
    <w:abstractNumId w:val="23"/>
  </w:num>
  <w:num w:numId="46">
    <w:abstractNumId w:val="140"/>
  </w:num>
  <w:num w:numId="47">
    <w:abstractNumId w:val="19"/>
  </w:num>
  <w:num w:numId="48">
    <w:abstractNumId w:val="3"/>
  </w:num>
  <w:num w:numId="49">
    <w:abstractNumId w:val="27"/>
  </w:num>
  <w:num w:numId="50">
    <w:abstractNumId w:val="37"/>
  </w:num>
  <w:num w:numId="51">
    <w:abstractNumId w:val="128"/>
  </w:num>
  <w:num w:numId="52">
    <w:abstractNumId w:val="11"/>
  </w:num>
  <w:num w:numId="53">
    <w:abstractNumId w:val="87"/>
  </w:num>
  <w:num w:numId="54">
    <w:abstractNumId w:val="127"/>
  </w:num>
  <w:num w:numId="55">
    <w:abstractNumId w:val="56"/>
  </w:num>
  <w:num w:numId="56">
    <w:abstractNumId w:val="78"/>
  </w:num>
  <w:num w:numId="57">
    <w:abstractNumId w:val="153"/>
  </w:num>
  <w:num w:numId="58">
    <w:abstractNumId w:val="40"/>
  </w:num>
  <w:num w:numId="59">
    <w:abstractNumId w:val="92"/>
  </w:num>
  <w:num w:numId="60">
    <w:abstractNumId w:val="188"/>
  </w:num>
  <w:num w:numId="61">
    <w:abstractNumId w:val="1"/>
  </w:num>
  <w:num w:numId="62">
    <w:abstractNumId w:val="53"/>
  </w:num>
  <w:num w:numId="63">
    <w:abstractNumId w:val="145"/>
  </w:num>
  <w:num w:numId="64">
    <w:abstractNumId w:val="36"/>
  </w:num>
  <w:num w:numId="65">
    <w:abstractNumId w:val="72"/>
  </w:num>
  <w:num w:numId="66">
    <w:abstractNumId w:val="29"/>
  </w:num>
  <w:num w:numId="67">
    <w:abstractNumId w:val="144"/>
  </w:num>
  <w:num w:numId="68">
    <w:abstractNumId w:val="42"/>
  </w:num>
  <w:num w:numId="69">
    <w:abstractNumId w:val="147"/>
  </w:num>
  <w:num w:numId="70">
    <w:abstractNumId w:val="49"/>
  </w:num>
  <w:num w:numId="71">
    <w:abstractNumId w:val="13"/>
  </w:num>
  <w:num w:numId="72">
    <w:abstractNumId w:val="34"/>
  </w:num>
  <w:num w:numId="73">
    <w:abstractNumId w:val="45"/>
  </w:num>
  <w:num w:numId="74">
    <w:abstractNumId w:val="70"/>
  </w:num>
  <w:num w:numId="75">
    <w:abstractNumId w:val="169"/>
  </w:num>
  <w:num w:numId="76">
    <w:abstractNumId w:val="123"/>
  </w:num>
  <w:num w:numId="77">
    <w:abstractNumId w:val="182"/>
  </w:num>
  <w:num w:numId="78">
    <w:abstractNumId w:val="194"/>
  </w:num>
  <w:num w:numId="79">
    <w:abstractNumId w:val="103"/>
  </w:num>
  <w:num w:numId="80">
    <w:abstractNumId w:val="157"/>
  </w:num>
  <w:num w:numId="81">
    <w:abstractNumId w:val="84"/>
  </w:num>
  <w:num w:numId="82">
    <w:abstractNumId w:val="156"/>
  </w:num>
  <w:num w:numId="83">
    <w:abstractNumId w:val="0"/>
  </w:num>
  <w:num w:numId="84">
    <w:abstractNumId w:val="131"/>
  </w:num>
  <w:num w:numId="85">
    <w:abstractNumId w:val="148"/>
  </w:num>
  <w:num w:numId="86">
    <w:abstractNumId w:val="104"/>
  </w:num>
  <w:num w:numId="87">
    <w:abstractNumId w:val="173"/>
  </w:num>
  <w:num w:numId="88">
    <w:abstractNumId w:val="95"/>
  </w:num>
  <w:num w:numId="89">
    <w:abstractNumId w:val="114"/>
  </w:num>
  <w:num w:numId="90">
    <w:abstractNumId w:val="172"/>
  </w:num>
  <w:num w:numId="91">
    <w:abstractNumId w:val="102"/>
  </w:num>
  <w:num w:numId="92">
    <w:abstractNumId w:val="135"/>
  </w:num>
  <w:num w:numId="93">
    <w:abstractNumId w:val="179"/>
  </w:num>
  <w:num w:numId="94">
    <w:abstractNumId w:val="190"/>
  </w:num>
  <w:num w:numId="95">
    <w:abstractNumId w:val="162"/>
  </w:num>
  <w:num w:numId="96">
    <w:abstractNumId w:val="4"/>
  </w:num>
  <w:num w:numId="97">
    <w:abstractNumId w:val="14"/>
  </w:num>
  <w:num w:numId="98">
    <w:abstractNumId w:val="76"/>
  </w:num>
  <w:num w:numId="99">
    <w:abstractNumId w:val="32"/>
  </w:num>
  <w:num w:numId="100">
    <w:abstractNumId w:val="130"/>
  </w:num>
  <w:num w:numId="101">
    <w:abstractNumId w:val="109"/>
  </w:num>
  <w:num w:numId="102">
    <w:abstractNumId w:val="66"/>
  </w:num>
  <w:num w:numId="103">
    <w:abstractNumId w:val="64"/>
  </w:num>
  <w:num w:numId="104">
    <w:abstractNumId w:val="126"/>
  </w:num>
  <w:num w:numId="105">
    <w:abstractNumId w:val="129"/>
  </w:num>
  <w:num w:numId="106">
    <w:abstractNumId w:val="24"/>
  </w:num>
  <w:num w:numId="107">
    <w:abstractNumId w:val="82"/>
  </w:num>
  <w:num w:numId="108">
    <w:abstractNumId w:val="133"/>
  </w:num>
  <w:num w:numId="109">
    <w:abstractNumId w:val="86"/>
  </w:num>
  <w:num w:numId="110">
    <w:abstractNumId w:val="88"/>
  </w:num>
  <w:num w:numId="111">
    <w:abstractNumId w:val="67"/>
  </w:num>
  <w:num w:numId="112">
    <w:abstractNumId w:val="90"/>
  </w:num>
  <w:num w:numId="113">
    <w:abstractNumId w:val="116"/>
  </w:num>
  <w:num w:numId="114">
    <w:abstractNumId w:val="35"/>
  </w:num>
  <w:num w:numId="115">
    <w:abstractNumId w:val="105"/>
  </w:num>
  <w:num w:numId="116">
    <w:abstractNumId w:val="112"/>
  </w:num>
  <w:num w:numId="117">
    <w:abstractNumId w:val="195"/>
  </w:num>
  <w:num w:numId="118">
    <w:abstractNumId w:val="136"/>
  </w:num>
  <w:num w:numId="119">
    <w:abstractNumId w:val="9"/>
  </w:num>
  <w:num w:numId="120">
    <w:abstractNumId w:val="28"/>
  </w:num>
  <w:num w:numId="121">
    <w:abstractNumId w:val="138"/>
  </w:num>
  <w:num w:numId="122">
    <w:abstractNumId w:val="59"/>
  </w:num>
  <w:num w:numId="123">
    <w:abstractNumId w:val="60"/>
  </w:num>
  <w:num w:numId="124">
    <w:abstractNumId w:val="139"/>
  </w:num>
  <w:num w:numId="125">
    <w:abstractNumId w:val="21"/>
  </w:num>
  <w:num w:numId="126">
    <w:abstractNumId w:val="41"/>
  </w:num>
  <w:num w:numId="127">
    <w:abstractNumId w:val="168"/>
  </w:num>
  <w:num w:numId="128">
    <w:abstractNumId w:val="44"/>
  </w:num>
  <w:num w:numId="129">
    <w:abstractNumId w:val="6"/>
  </w:num>
  <w:num w:numId="130">
    <w:abstractNumId w:val="110"/>
  </w:num>
  <w:num w:numId="131">
    <w:abstractNumId w:val="58"/>
  </w:num>
  <w:num w:numId="132">
    <w:abstractNumId w:val="125"/>
  </w:num>
  <w:num w:numId="133">
    <w:abstractNumId w:val="175"/>
  </w:num>
  <w:num w:numId="134">
    <w:abstractNumId w:val="118"/>
  </w:num>
  <w:num w:numId="135">
    <w:abstractNumId w:val="68"/>
  </w:num>
  <w:num w:numId="136">
    <w:abstractNumId w:val="158"/>
  </w:num>
  <w:num w:numId="137">
    <w:abstractNumId w:val="85"/>
  </w:num>
  <w:num w:numId="138">
    <w:abstractNumId w:val="8"/>
  </w:num>
  <w:num w:numId="139">
    <w:abstractNumId w:val="111"/>
  </w:num>
  <w:num w:numId="140">
    <w:abstractNumId w:val="81"/>
  </w:num>
  <w:num w:numId="141">
    <w:abstractNumId w:val="51"/>
  </w:num>
  <w:num w:numId="142">
    <w:abstractNumId w:val="108"/>
  </w:num>
  <w:num w:numId="143">
    <w:abstractNumId w:val="198"/>
  </w:num>
  <w:num w:numId="144">
    <w:abstractNumId w:val="97"/>
  </w:num>
  <w:num w:numId="145">
    <w:abstractNumId w:val="97"/>
  </w:num>
  <w:num w:numId="146">
    <w:abstractNumId w:val="97"/>
  </w:num>
  <w:num w:numId="147">
    <w:abstractNumId w:val="97"/>
  </w:num>
  <w:num w:numId="148">
    <w:abstractNumId w:val="97"/>
  </w:num>
  <w:num w:numId="149">
    <w:abstractNumId w:val="97"/>
  </w:num>
  <w:num w:numId="150">
    <w:abstractNumId w:val="97"/>
  </w:num>
  <w:num w:numId="151">
    <w:abstractNumId w:val="97"/>
  </w:num>
  <w:num w:numId="152">
    <w:abstractNumId w:val="146"/>
  </w:num>
  <w:num w:numId="153">
    <w:abstractNumId w:val="120"/>
  </w:num>
  <w:num w:numId="154">
    <w:abstractNumId w:val="180"/>
  </w:num>
  <w:num w:numId="155">
    <w:abstractNumId w:val="134"/>
  </w:num>
  <w:num w:numId="156">
    <w:abstractNumId w:val="97"/>
  </w:num>
  <w:num w:numId="157">
    <w:abstractNumId w:val="91"/>
  </w:num>
  <w:num w:numId="158">
    <w:abstractNumId w:val="97"/>
  </w:num>
  <w:num w:numId="159">
    <w:abstractNumId w:val="97"/>
  </w:num>
  <w:num w:numId="160">
    <w:abstractNumId w:val="97"/>
  </w:num>
  <w:num w:numId="161">
    <w:abstractNumId w:val="97"/>
  </w:num>
  <w:num w:numId="162">
    <w:abstractNumId w:val="97"/>
  </w:num>
  <w:num w:numId="163">
    <w:abstractNumId w:val="97"/>
  </w:num>
  <w:num w:numId="164">
    <w:abstractNumId w:val="97"/>
  </w:num>
  <w:num w:numId="165">
    <w:abstractNumId w:val="47"/>
  </w:num>
  <w:num w:numId="166">
    <w:abstractNumId w:val="124"/>
  </w:num>
  <w:num w:numId="167">
    <w:abstractNumId w:val="77"/>
  </w:num>
  <w:num w:numId="168">
    <w:abstractNumId w:val="106"/>
  </w:num>
  <w:num w:numId="169">
    <w:abstractNumId w:val="178"/>
  </w:num>
  <w:num w:numId="170">
    <w:abstractNumId w:val="159"/>
  </w:num>
  <w:num w:numId="171">
    <w:abstractNumId w:val="186"/>
  </w:num>
  <w:num w:numId="172">
    <w:abstractNumId w:val="143"/>
  </w:num>
  <w:num w:numId="173">
    <w:abstractNumId w:val="5"/>
  </w:num>
  <w:num w:numId="174">
    <w:abstractNumId w:val="57"/>
  </w:num>
  <w:num w:numId="175">
    <w:abstractNumId w:val="163"/>
  </w:num>
  <w:num w:numId="176">
    <w:abstractNumId w:val="69"/>
  </w:num>
  <w:num w:numId="177">
    <w:abstractNumId w:val="113"/>
  </w:num>
  <w:num w:numId="178">
    <w:abstractNumId w:val="174"/>
  </w:num>
  <w:num w:numId="179">
    <w:abstractNumId w:val="33"/>
  </w:num>
  <w:num w:numId="180">
    <w:abstractNumId w:val="192"/>
  </w:num>
  <w:num w:numId="181">
    <w:abstractNumId w:val="52"/>
  </w:num>
  <w:num w:numId="182">
    <w:abstractNumId w:val="10"/>
  </w:num>
  <w:num w:numId="183">
    <w:abstractNumId w:val="55"/>
  </w:num>
  <w:num w:numId="184">
    <w:abstractNumId w:val="155"/>
  </w:num>
  <w:num w:numId="185">
    <w:abstractNumId w:val="177"/>
  </w:num>
  <w:num w:numId="186">
    <w:abstractNumId w:val="12"/>
  </w:num>
  <w:num w:numId="187">
    <w:abstractNumId w:val="61"/>
  </w:num>
  <w:num w:numId="188">
    <w:abstractNumId w:val="99"/>
  </w:num>
  <w:num w:numId="189">
    <w:abstractNumId w:val="20"/>
  </w:num>
  <w:num w:numId="190">
    <w:abstractNumId w:val="65"/>
  </w:num>
  <w:num w:numId="191">
    <w:abstractNumId w:val="150"/>
  </w:num>
  <w:num w:numId="192">
    <w:abstractNumId w:val="122"/>
  </w:num>
  <w:num w:numId="193">
    <w:abstractNumId w:val="75"/>
  </w:num>
  <w:num w:numId="194">
    <w:abstractNumId w:val="107"/>
  </w:num>
  <w:num w:numId="195">
    <w:abstractNumId w:val="191"/>
  </w:num>
  <w:num w:numId="196">
    <w:abstractNumId w:val="187"/>
  </w:num>
  <w:num w:numId="197">
    <w:abstractNumId w:val="166"/>
  </w:num>
  <w:num w:numId="198">
    <w:abstractNumId w:val="25"/>
  </w:num>
  <w:num w:numId="199">
    <w:abstractNumId w:val="38"/>
  </w:num>
  <w:num w:numId="200">
    <w:abstractNumId w:val="80"/>
  </w:num>
  <w:num w:numId="201">
    <w:abstractNumId w:val="73"/>
  </w:num>
  <w:num w:numId="202">
    <w:abstractNumId w:val="46"/>
  </w:num>
  <w:num w:numId="203">
    <w:abstractNumId w:val="115"/>
  </w:num>
  <w:num w:numId="204">
    <w:abstractNumId w:val="184"/>
  </w:num>
  <w:num w:numId="205">
    <w:abstractNumId w:val="181"/>
  </w:num>
  <w:num w:numId="206">
    <w:abstractNumId w:val="39"/>
  </w:num>
  <w:num w:numId="207">
    <w:abstractNumId w:val="154"/>
  </w:num>
  <w:num w:numId="208">
    <w:abstractNumId w:val="171"/>
  </w:num>
  <w:num w:numId="209">
    <w:abstractNumId w:val="152"/>
  </w:num>
  <w:num w:numId="210">
    <w:abstractNumId w:val="94"/>
  </w:num>
  <w:num w:numId="211">
    <w:abstractNumId w:val="185"/>
  </w:num>
  <w:num w:numId="212">
    <w:abstractNumId w:val="164"/>
  </w:num>
  <w:num w:numId="213">
    <w:abstractNumId w:val="196"/>
  </w:num>
  <w:num w:numId="214">
    <w:abstractNumId w:val="160"/>
  </w:num>
  <w:num w:numId="215">
    <w:abstractNumId w:val="93"/>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656"/>
    <w:rsid w:val="0000395D"/>
    <w:rsid w:val="00003CB2"/>
    <w:rsid w:val="00004F94"/>
    <w:rsid w:val="00006B6E"/>
    <w:rsid w:val="00015ACF"/>
    <w:rsid w:val="000163B7"/>
    <w:rsid w:val="00016F70"/>
    <w:rsid w:val="000230EB"/>
    <w:rsid w:val="00026357"/>
    <w:rsid w:val="00033265"/>
    <w:rsid w:val="000334B9"/>
    <w:rsid w:val="00033EE8"/>
    <w:rsid w:val="00050D2F"/>
    <w:rsid w:val="00055C7A"/>
    <w:rsid w:val="0005636F"/>
    <w:rsid w:val="0006115D"/>
    <w:rsid w:val="000619E4"/>
    <w:rsid w:val="00066348"/>
    <w:rsid w:val="000675BB"/>
    <w:rsid w:val="0007117C"/>
    <w:rsid w:val="00071CE1"/>
    <w:rsid w:val="000755BB"/>
    <w:rsid w:val="00081C23"/>
    <w:rsid w:val="000851CB"/>
    <w:rsid w:val="00092310"/>
    <w:rsid w:val="000A30DB"/>
    <w:rsid w:val="000A5404"/>
    <w:rsid w:val="000A5B17"/>
    <w:rsid w:val="000B1153"/>
    <w:rsid w:val="000B17C7"/>
    <w:rsid w:val="000B79A4"/>
    <w:rsid w:val="000B7B1B"/>
    <w:rsid w:val="000B7D66"/>
    <w:rsid w:val="000C49BD"/>
    <w:rsid w:val="000C6B35"/>
    <w:rsid w:val="000C78F0"/>
    <w:rsid w:val="000D12C2"/>
    <w:rsid w:val="000D5185"/>
    <w:rsid w:val="000D77BC"/>
    <w:rsid w:val="000E22B7"/>
    <w:rsid w:val="000E5BEE"/>
    <w:rsid w:val="000F53CA"/>
    <w:rsid w:val="000F56CB"/>
    <w:rsid w:val="000F759A"/>
    <w:rsid w:val="00110C5B"/>
    <w:rsid w:val="00112DDE"/>
    <w:rsid w:val="00113A15"/>
    <w:rsid w:val="00116E2C"/>
    <w:rsid w:val="0012140E"/>
    <w:rsid w:val="00122305"/>
    <w:rsid w:val="001226E0"/>
    <w:rsid w:val="0012611C"/>
    <w:rsid w:val="00127679"/>
    <w:rsid w:val="001330DA"/>
    <w:rsid w:val="0013463A"/>
    <w:rsid w:val="001359E1"/>
    <w:rsid w:val="00136A64"/>
    <w:rsid w:val="001521BB"/>
    <w:rsid w:val="00152E45"/>
    <w:rsid w:val="0015377B"/>
    <w:rsid w:val="00160B86"/>
    <w:rsid w:val="00161D01"/>
    <w:rsid w:val="00163727"/>
    <w:rsid w:val="00167B97"/>
    <w:rsid w:val="001823D5"/>
    <w:rsid w:val="00183AF6"/>
    <w:rsid w:val="00184598"/>
    <w:rsid w:val="0018562D"/>
    <w:rsid w:val="0018598A"/>
    <w:rsid w:val="00190C81"/>
    <w:rsid w:val="00196636"/>
    <w:rsid w:val="001A34FB"/>
    <w:rsid w:val="001B2A92"/>
    <w:rsid w:val="001B3792"/>
    <w:rsid w:val="001B4740"/>
    <w:rsid w:val="001C0DC0"/>
    <w:rsid w:val="001C2084"/>
    <w:rsid w:val="001C4BCE"/>
    <w:rsid w:val="001D1DA4"/>
    <w:rsid w:val="001D2B03"/>
    <w:rsid w:val="001D421C"/>
    <w:rsid w:val="001D55EB"/>
    <w:rsid w:val="001E34A0"/>
    <w:rsid w:val="001E3B86"/>
    <w:rsid w:val="001F37C7"/>
    <w:rsid w:val="001F4567"/>
    <w:rsid w:val="002005AE"/>
    <w:rsid w:val="00205002"/>
    <w:rsid w:val="002134E6"/>
    <w:rsid w:val="00215700"/>
    <w:rsid w:val="0022370B"/>
    <w:rsid w:val="00225424"/>
    <w:rsid w:val="00227B0E"/>
    <w:rsid w:val="00233094"/>
    <w:rsid w:val="00234338"/>
    <w:rsid w:val="002507DD"/>
    <w:rsid w:val="002531AB"/>
    <w:rsid w:val="002535FC"/>
    <w:rsid w:val="002560B0"/>
    <w:rsid w:val="0026008D"/>
    <w:rsid w:val="00263D19"/>
    <w:rsid w:val="00265401"/>
    <w:rsid w:val="00265BE7"/>
    <w:rsid w:val="00270704"/>
    <w:rsid w:val="002707C2"/>
    <w:rsid w:val="00273027"/>
    <w:rsid w:val="00273FCE"/>
    <w:rsid w:val="00276F78"/>
    <w:rsid w:val="00276F91"/>
    <w:rsid w:val="00283905"/>
    <w:rsid w:val="00287B71"/>
    <w:rsid w:val="00287E25"/>
    <w:rsid w:val="00292DA4"/>
    <w:rsid w:val="00295488"/>
    <w:rsid w:val="00296CD1"/>
    <w:rsid w:val="002A1403"/>
    <w:rsid w:val="002A2B49"/>
    <w:rsid w:val="002A405D"/>
    <w:rsid w:val="002A5521"/>
    <w:rsid w:val="002A6AD8"/>
    <w:rsid w:val="002B538D"/>
    <w:rsid w:val="002B59EF"/>
    <w:rsid w:val="002B77A8"/>
    <w:rsid w:val="002B7AA6"/>
    <w:rsid w:val="002C5F9A"/>
    <w:rsid w:val="002C6090"/>
    <w:rsid w:val="002D1A13"/>
    <w:rsid w:val="002D2670"/>
    <w:rsid w:val="002E2B07"/>
    <w:rsid w:val="002F13E0"/>
    <w:rsid w:val="002F2046"/>
    <w:rsid w:val="002F45C9"/>
    <w:rsid w:val="002F4E8E"/>
    <w:rsid w:val="002F584D"/>
    <w:rsid w:val="00313365"/>
    <w:rsid w:val="00316133"/>
    <w:rsid w:val="00316613"/>
    <w:rsid w:val="003201C4"/>
    <w:rsid w:val="00322A91"/>
    <w:rsid w:val="00326FD7"/>
    <w:rsid w:val="00332AED"/>
    <w:rsid w:val="00336F45"/>
    <w:rsid w:val="00340C6F"/>
    <w:rsid w:val="003434CF"/>
    <w:rsid w:val="00351EE5"/>
    <w:rsid w:val="00357B0D"/>
    <w:rsid w:val="00363102"/>
    <w:rsid w:val="00363C37"/>
    <w:rsid w:val="00370C6C"/>
    <w:rsid w:val="00371841"/>
    <w:rsid w:val="00374104"/>
    <w:rsid w:val="0037412F"/>
    <w:rsid w:val="00375931"/>
    <w:rsid w:val="00381710"/>
    <w:rsid w:val="00381925"/>
    <w:rsid w:val="00383018"/>
    <w:rsid w:val="003834A3"/>
    <w:rsid w:val="00396CDE"/>
    <w:rsid w:val="003A1E1C"/>
    <w:rsid w:val="003A2233"/>
    <w:rsid w:val="003A4332"/>
    <w:rsid w:val="003A535C"/>
    <w:rsid w:val="003B0E93"/>
    <w:rsid w:val="003B395C"/>
    <w:rsid w:val="003B5C3C"/>
    <w:rsid w:val="003B67B8"/>
    <w:rsid w:val="003B731B"/>
    <w:rsid w:val="003C5673"/>
    <w:rsid w:val="003D2066"/>
    <w:rsid w:val="003D447D"/>
    <w:rsid w:val="003D47D6"/>
    <w:rsid w:val="003D5024"/>
    <w:rsid w:val="003D7E7E"/>
    <w:rsid w:val="003E3E0C"/>
    <w:rsid w:val="003E53FA"/>
    <w:rsid w:val="003F370E"/>
    <w:rsid w:val="003F6B33"/>
    <w:rsid w:val="0040620C"/>
    <w:rsid w:val="0040769E"/>
    <w:rsid w:val="00412429"/>
    <w:rsid w:val="00412A41"/>
    <w:rsid w:val="004155CF"/>
    <w:rsid w:val="00416C8C"/>
    <w:rsid w:val="00420706"/>
    <w:rsid w:val="00421121"/>
    <w:rsid w:val="00427CDC"/>
    <w:rsid w:val="004302DE"/>
    <w:rsid w:val="00432ABC"/>
    <w:rsid w:val="00433360"/>
    <w:rsid w:val="00435B50"/>
    <w:rsid w:val="0044239D"/>
    <w:rsid w:val="00443DF5"/>
    <w:rsid w:val="00444641"/>
    <w:rsid w:val="00456D11"/>
    <w:rsid w:val="00457C1F"/>
    <w:rsid w:val="00471F59"/>
    <w:rsid w:val="00472908"/>
    <w:rsid w:val="00475377"/>
    <w:rsid w:val="0048069D"/>
    <w:rsid w:val="00481BBB"/>
    <w:rsid w:val="00486348"/>
    <w:rsid w:val="004864EF"/>
    <w:rsid w:val="00490F5B"/>
    <w:rsid w:val="004931FE"/>
    <w:rsid w:val="004948A9"/>
    <w:rsid w:val="00495679"/>
    <w:rsid w:val="004A014E"/>
    <w:rsid w:val="004A1886"/>
    <w:rsid w:val="004A1894"/>
    <w:rsid w:val="004A49F1"/>
    <w:rsid w:val="004B0C78"/>
    <w:rsid w:val="004B2010"/>
    <w:rsid w:val="004B32A4"/>
    <w:rsid w:val="004B35FC"/>
    <w:rsid w:val="004B7FDE"/>
    <w:rsid w:val="004C0731"/>
    <w:rsid w:val="004C0B5B"/>
    <w:rsid w:val="004C112F"/>
    <w:rsid w:val="004C2F2C"/>
    <w:rsid w:val="004C4997"/>
    <w:rsid w:val="004C58C4"/>
    <w:rsid w:val="004D13EA"/>
    <w:rsid w:val="004D1C55"/>
    <w:rsid w:val="004D4B0B"/>
    <w:rsid w:val="004D4EB2"/>
    <w:rsid w:val="004D5A7B"/>
    <w:rsid w:val="004E0D8C"/>
    <w:rsid w:val="004E6AB4"/>
    <w:rsid w:val="004E7186"/>
    <w:rsid w:val="004F23CB"/>
    <w:rsid w:val="004F3D25"/>
    <w:rsid w:val="004F4E75"/>
    <w:rsid w:val="004F54D5"/>
    <w:rsid w:val="004F64A1"/>
    <w:rsid w:val="00506F27"/>
    <w:rsid w:val="00510AAB"/>
    <w:rsid w:val="00513F30"/>
    <w:rsid w:val="00514455"/>
    <w:rsid w:val="0051515A"/>
    <w:rsid w:val="00516ADA"/>
    <w:rsid w:val="005211D1"/>
    <w:rsid w:val="00522B18"/>
    <w:rsid w:val="00535A75"/>
    <w:rsid w:val="0053604F"/>
    <w:rsid w:val="00536093"/>
    <w:rsid w:val="005371C0"/>
    <w:rsid w:val="0054112C"/>
    <w:rsid w:val="00547D38"/>
    <w:rsid w:val="00554013"/>
    <w:rsid w:val="00555FF8"/>
    <w:rsid w:val="00560C85"/>
    <w:rsid w:val="005651B8"/>
    <w:rsid w:val="00565C04"/>
    <w:rsid w:val="005664E0"/>
    <w:rsid w:val="005716E6"/>
    <w:rsid w:val="0057193D"/>
    <w:rsid w:val="00572D1A"/>
    <w:rsid w:val="00573405"/>
    <w:rsid w:val="00574E80"/>
    <w:rsid w:val="0057577E"/>
    <w:rsid w:val="0057716E"/>
    <w:rsid w:val="0058076F"/>
    <w:rsid w:val="00584C52"/>
    <w:rsid w:val="00592AE6"/>
    <w:rsid w:val="005A1324"/>
    <w:rsid w:val="005A2A57"/>
    <w:rsid w:val="005A38B4"/>
    <w:rsid w:val="005A7908"/>
    <w:rsid w:val="005B6F00"/>
    <w:rsid w:val="005C645A"/>
    <w:rsid w:val="005C76EB"/>
    <w:rsid w:val="005D76D4"/>
    <w:rsid w:val="005E034A"/>
    <w:rsid w:val="005E0E6D"/>
    <w:rsid w:val="005E2C4D"/>
    <w:rsid w:val="005E42D0"/>
    <w:rsid w:val="005F535D"/>
    <w:rsid w:val="005F6ADE"/>
    <w:rsid w:val="0060011C"/>
    <w:rsid w:val="006014FE"/>
    <w:rsid w:val="00605D58"/>
    <w:rsid w:val="00610737"/>
    <w:rsid w:val="00610D1E"/>
    <w:rsid w:val="00611D05"/>
    <w:rsid w:val="00613252"/>
    <w:rsid w:val="006155BE"/>
    <w:rsid w:val="00615867"/>
    <w:rsid w:val="00616223"/>
    <w:rsid w:val="0062378C"/>
    <w:rsid w:val="00626229"/>
    <w:rsid w:val="00626D3E"/>
    <w:rsid w:val="006270AD"/>
    <w:rsid w:val="006318E8"/>
    <w:rsid w:val="00633B33"/>
    <w:rsid w:val="00637914"/>
    <w:rsid w:val="006411AE"/>
    <w:rsid w:val="006452AC"/>
    <w:rsid w:val="00646464"/>
    <w:rsid w:val="00646605"/>
    <w:rsid w:val="0064699E"/>
    <w:rsid w:val="00650395"/>
    <w:rsid w:val="00650A07"/>
    <w:rsid w:val="00654B17"/>
    <w:rsid w:val="00660D69"/>
    <w:rsid w:val="00661167"/>
    <w:rsid w:val="006655EC"/>
    <w:rsid w:val="0066601E"/>
    <w:rsid w:val="00670556"/>
    <w:rsid w:val="00670E74"/>
    <w:rsid w:val="00673ED9"/>
    <w:rsid w:val="00674143"/>
    <w:rsid w:val="0068034E"/>
    <w:rsid w:val="00682B1A"/>
    <w:rsid w:val="00696804"/>
    <w:rsid w:val="006B0302"/>
    <w:rsid w:val="006B5C4B"/>
    <w:rsid w:val="006B5D40"/>
    <w:rsid w:val="006B5D9B"/>
    <w:rsid w:val="006B79ED"/>
    <w:rsid w:val="006C087D"/>
    <w:rsid w:val="006C135E"/>
    <w:rsid w:val="006C4362"/>
    <w:rsid w:val="006D1456"/>
    <w:rsid w:val="006D3B4F"/>
    <w:rsid w:val="006D5160"/>
    <w:rsid w:val="006E170E"/>
    <w:rsid w:val="006E36B8"/>
    <w:rsid w:val="006E6625"/>
    <w:rsid w:val="006E79A9"/>
    <w:rsid w:val="006F0B1D"/>
    <w:rsid w:val="006F1DCE"/>
    <w:rsid w:val="006F34EE"/>
    <w:rsid w:val="006F362A"/>
    <w:rsid w:val="006F5301"/>
    <w:rsid w:val="006F565E"/>
    <w:rsid w:val="006F5F63"/>
    <w:rsid w:val="006F6E0D"/>
    <w:rsid w:val="007039B6"/>
    <w:rsid w:val="00704436"/>
    <w:rsid w:val="00710988"/>
    <w:rsid w:val="00713CFF"/>
    <w:rsid w:val="007143B0"/>
    <w:rsid w:val="0071599E"/>
    <w:rsid w:val="0072229F"/>
    <w:rsid w:val="007240A5"/>
    <w:rsid w:val="00724DC3"/>
    <w:rsid w:val="007340C0"/>
    <w:rsid w:val="0073504D"/>
    <w:rsid w:val="00740089"/>
    <w:rsid w:val="007402D4"/>
    <w:rsid w:val="007433CC"/>
    <w:rsid w:val="00752451"/>
    <w:rsid w:val="0076135B"/>
    <w:rsid w:val="0076383A"/>
    <w:rsid w:val="00765E60"/>
    <w:rsid w:val="00775EBA"/>
    <w:rsid w:val="00777E19"/>
    <w:rsid w:val="007813AA"/>
    <w:rsid w:val="00781F6D"/>
    <w:rsid w:val="00787637"/>
    <w:rsid w:val="00787A9D"/>
    <w:rsid w:val="007909EF"/>
    <w:rsid w:val="00795D50"/>
    <w:rsid w:val="00796F4C"/>
    <w:rsid w:val="007A12AF"/>
    <w:rsid w:val="007A234A"/>
    <w:rsid w:val="007A40D6"/>
    <w:rsid w:val="007A4463"/>
    <w:rsid w:val="007B358A"/>
    <w:rsid w:val="007C106C"/>
    <w:rsid w:val="007C1AF4"/>
    <w:rsid w:val="007C215E"/>
    <w:rsid w:val="007C7AAF"/>
    <w:rsid w:val="007D4D51"/>
    <w:rsid w:val="007D779F"/>
    <w:rsid w:val="007E0F39"/>
    <w:rsid w:val="007F0E1F"/>
    <w:rsid w:val="007F1315"/>
    <w:rsid w:val="007F77A4"/>
    <w:rsid w:val="008043F5"/>
    <w:rsid w:val="00807B6B"/>
    <w:rsid w:val="00807C19"/>
    <w:rsid w:val="00813154"/>
    <w:rsid w:val="00820880"/>
    <w:rsid w:val="00834D8E"/>
    <w:rsid w:val="008363E3"/>
    <w:rsid w:val="00840522"/>
    <w:rsid w:val="00852D1F"/>
    <w:rsid w:val="0085308D"/>
    <w:rsid w:val="008636A0"/>
    <w:rsid w:val="0086604A"/>
    <w:rsid w:val="00870D8D"/>
    <w:rsid w:val="00873EAD"/>
    <w:rsid w:val="0087512A"/>
    <w:rsid w:val="008873C3"/>
    <w:rsid w:val="008903C9"/>
    <w:rsid w:val="0089790B"/>
    <w:rsid w:val="008A20F0"/>
    <w:rsid w:val="008A3600"/>
    <w:rsid w:val="008B17F2"/>
    <w:rsid w:val="008B2F8A"/>
    <w:rsid w:val="008B3657"/>
    <w:rsid w:val="008B6957"/>
    <w:rsid w:val="008B7105"/>
    <w:rsid w:val="008B7261"/>
    <w:rsid w:val="008B76F1"/>
    <w:rsid w:val="008B7A0B"/>
    <w:rsid w:val="008C4E43"/>
    <w:rsid w:val="008C570A"/>
    <w:rsid w:val="008C64EB"/>
    <w:rsid w:val="008C7976"/>
    <w:rsid w:val="008D27AA"/>
    <w:rsid w:val="008E3B21"/>
    <w:rsid w:val="008F573B"/>
    <w:rsid w:val="00905888"/>
    <w:rsid w:val="00911CA2"/>
    <w:rsid w:val="009134D3"/>
    <w:rsid w:val="00916FD8"/>
    <w:rsid w:val="00921496"/>
    <w:rsid w:val="00922F7E"/>
    <w:rsid w:val="009234B4"/>
    <w:rsid w:val="0092513E"/>
    <w:rsid w:val="0092521E"/>
    <w:rsid w:val="00936D8D"/>
    <w:rsid w:val="00942F5E"/>
    <w:rsid w:val="00944DE1"/>
    <w:rsid w:val="00945B6E"/>
    <w:rsid w:val="00951C40"/>
    <w:rsid w:val="00954672"/>
    <w:rsid w:val="00955F13"/>
    <w:rsid w:val="00962674"/>
    <w:rsid w:val="0096400B"/>
    <w:rsid w:val="0097034E"/>
    <w:rsid w:val="009704B7"/>
    <w:rsid w:val="0097120E"/>
    <w:rsid w:val="009731A3"/>
    <w:rsid w:val="009757FE"/>
    <w:rsid w:val="009766EE"/>
    <w:rsid w:val="00980007"/>
    <w:rsid w:val="009832D2"/>
    <w:rsid w:val="0098335D"/>
    <w:rsid w:val="00983C91"/>
    <w:rsid w:val="00986BD1"/>
    <w:rsid w:val="009A510C"/>
    <w:rsid w:val="009A6EF7"/>
    <w:rsid w:val="009A7F16"/>
    <w:rsid w:val="009B0087"/>
    <w:rsid w:val="009B33E8"/>
    <w:rsid w:val="009B54F1"/>
    <w:rsid w:val="009B56DA"/>
    <w:rsid w:val="009B5952"/>
    <w:rsid w:val="009C14A2"/>
    <w:rsid w:val="009C36CF"/>
    <w:rsid w:val="009C49A9"/>
    <w:rsid w:val="009C4F36"/>
    <w:rsid w:val="009C6E95"/>
    <w:rsid w:val="009D0D47"/>
    <w:rsid w:val="009D317F"/>
    <w:rsid w:val="009D357D"/>
    <w:rsid w:val="009D5FAD"/>
    <w:rsid w:val="009E7EDF"/>
    <w:rsid w:val="009F0C2F"/>
    <w:rsid w:val="009F43C9"/>
    <w:rsid w:val="009F5AE8"/>
    <w:rsid w:val="009F60D1"/>
    <w:rsid w:val="009F6AC9"/>
    <w:rsid w:val="00A020E5"/>
    <w:rsid w:val="00A06F7C"/>
    <w:rsid w:val="00A10382"/>
    <w:rsid w:val="00A10869"/>
    <w:rsid w:val="00A118F3"/>
    <w:rsid w:val="00A133E0"/>
    <w:rsid w:val="00A166F3"/>
    <w:rsid w:val="00A20309"/>
    <w:rsid w:val="00A20B1E"/>
    <w:rsid w:val="00A27275"/>
    <w:rsid w:val="00A32395"/>
    <w:rsid w:val="00A345EE"/>
    <w:rsid w:val="00A34E44"/>
    <w:rsid w:val="00A44885"/>
    <w:rsid w:val="00A5712B"/>
    <w:rsid w:val="00A632A2"/>
    <w:rsid w:val="00A64B79"/>
    <w:rsid w:val="00A66A1D"/>
    <w:rsid w:val="00A679FA"/>
    <w:rsid w:val="00A67A68"/>
    <w:rsid w:val="00A764DE"/>
    <w:rsid w:val="00A76E0A"/>
    <w:rsid w:val="00A86C2E"/>
    <w:rsid w:val="00A90D3B"/>
    <w:rsid w:val="00A918D7"/>
    <w:rsid w:val="00AA045C"/>
    <w:rsid w:val="00AA65D8"/>
    <w:rsid w:val="00AA6780"/>
    <w:rsid w:val="00AB03BE"/>
    <w:rsid w:val="00AB33E0"/>
    <w:rsid w:val="00AB3DE9"/>
    <w:rsid w:val="00AB48CA"/>
    <w:rsid w:val="00AB4CBD"/>
    <w:rsid w:val="00AB4EE8"/>
    <w:rsid w:val="00AC2E24"/>
    <w:rsid w:val="00AD5AE1"/>
    <w:rsid w:val="00AD7252"/>
    <w:rsid w:val="00AE7F9D"/>
    <w:rsid w:val="00AF25E6"/>
    <w:rsid w:val="00AF2901"/>
    <w:rsid w:val="00AF3834"/>
    <w:rsid w:val="00AF5F2E"/>
    <w:rsid w:val="00AF6454"/>
    <w:rsid w:val="00AF6593"/>
    <w:rsid w:val="00B01443"/>
    <w:rsid w:val="00B0236D"/>
    <w:rsid w:val="00B02BA2"/>
    <w:rsid w:val="00B075E2"/>
    <w:rsid w:val="00B078FA"/>
    <w:rsid w:val="00B102FB"/>
    <w:rsid w:val="00B13312"/>
    <w:rsid w:val="00B14710"/>
    <w:rsid w:val="00B14F84"/>
    <w:rsid w:val="00B25546"/>
    <w:rsid w:val="00B34F16"/>
    <w:rsid w:val="00B3640A"/>
    <w:rsid w:val="00B415A2"/>
    <w:rsid w:val="00B41656"/>
    <w:rsid w:val="00B4225F"/>
    <w:rsid w:val="00B53DA0"/>
    <w:rsid w:val="00B574AD"/>
    <w:rsid w:val="00B614F9"/>
    <w:rsid w:val="00B62130"/>
    <w:rsid w:val="00B639DA"/>
    <w:rsid w:val="00B63BD3"/>
    <w:rsid w:val="00B7203E"/>
    <w:rsid w:val="00B74D07"/>
    <w:rsid w:val="00B75887"/>
    <w:rsid w:val="00B83750"/>
    <w:rsid w:val="00B90D6B"/>
    <w:rsid w:val="00B90E11"/>
    <w:rsid w:val="00B92E51"/>
    <w:rsid w:val="00B948A5"/>
    <w:rsid w:val="00B9685E"/>
    <w:rsid w:val="00BA3FFA"/>
    <w:rsid w:val="00BA693A"/>
    <w:rsid w:val="00BA6DE6"/>
    <w:rsid w:val="00BA6F86"/>
    <w:rsid w:val="00BB146E"/>
    <w:rsid w:val="00BB226B"/>
    <w:rsid w:val="00BB3A9C"/>
    <w:rsid w:val="00BB4BB5"/>
    <w:rsid w:val="00BB6FB1"/>
    <w:rsid w:val="00BB7529"/>
    <w:rsid w:val="00BC079F"/>
    <w:rsid w:val="00BC1731"/>
    <w:rsid w:val="00BC6F04"/>
    <w:rsid w:val="00BD778F"/>
    <w:rsid w:val="00BE19EF"/>
    <w:rsid w:val="00BE4DAA"/>
    <w:rsid w:val="00BF248D"/>
    <w:rsid w:val="00BF663F"/>
    <w:rsid w:val="00C00E7A"/>
    <w:rsid w:val="00C0134B"/>
    <w:rsid w:val="00C028EC"/>
    <w:rsid w:val="00C02BCB"/>
    <w:rsid w:val="00C03984"/>
    <w:rsid w:val="00C10CAD"/>
    <w:rsid w:val="00C11F45"/>
    <w:rsid w:val="00C26654"/>
    <w:rsid w:val="00C32F2C"/>
    <w:rsid w:val="00C560B8"/>
    <w:rsid w:val="00C64E62"/>
    <w:rsid w:val="00C6665C"/>
    <w:rsid w:val="00C71C82"/>
    <w:rsid w:val="00C74F2C"/>
    <w:rsid w:val="00C77EE5"/>
    <w:rsid w:val="00C812E6"/>
    <w:rsid w:val="00C84044"/>
    <w:rsid w:val="00C84CB4"/>
    <w:rsid w:val="00C85B8B"/>
    <w:rsid w:val="00C8744F"/>
    <w:rsid w:val="00C87AE9"/>
    <w:rsid w:val="00C93CB6"/>
    <w:rsid w:val="00C960BF"/>
    <w:rsid w:val="00C9663F"/>
    <w:rsid w:val="00CA1834"/>
    <w:rsid w:val="00CA375F"/>
    <w:rsid w:val="00CA4E9C"/>
    <w:rsid w:val="00CA52BA"/>
    <w:rsid w:val="00CA6ADE"/>
    <w:rsid w:val="00CA7107"/>
    <w:rsid w:val="00CB5869"/>
    <w:rsid w:val="00CC0170"/>
    <w:rsid w:val="00CC0E8A"/>
    <w:rsid w:val="00CC13B2"/>
    <w:rsid w:val="00CC6056"/>
    <w:rsid w:val="00CD01EA"/>
    <w:rsid w:val="00CD3289"/>
    <w:rsid w:val="00CD7DA3"/>
    <w:rsid w:val="00CE6B8B"/>
    <w:rsid w:val="00CE78D5"/>
    <w:rsid w:val="00CF17A5"/>
    <w:rsid w:val="00CF5A5B"/>
    <w:rsid w:val="00D001CD"/>
    <w:rsid w:val="00D04A76"/>
    <w:rsid w:val="00D06BB5"/>
    <w:rsid w:val="00D136D2"/>
    <w:rsid w:val="00D161C0"/>
    <w:rsid w:val="00D16803"/>
    <w:rsid w:val="00D215FF"/>
    <w:rsid w:val="00D217A1"/>
    <w:rsid w:val="00D22FCF"/>
    <w:rsid w:val="00D32D81"/>
    <w:rsid w:val="00D35536"/>
    <w:rsid w:val="00D371FB"/>
    <w:rsid w:val="00D37E68"/>
    <w:rsid w:val="00D37EBD"/>
    <w:rsid w:val="00D417B8"/>
    <w:rsid w:val="00D41C73"/>
    <w:rsid w:val="00D421E6"/>
    <w:rsid w:val="00D468B0"/>
    <w:rsid w:val="00D4757C"/>
    <w:rsid w:val="00D500EF"/>
    <w:rsid w:val="00D55D79"/>
    <w:rsid w:val="00D60563"/>
    <w:rsid w:val="00D6299A"/>
    <w:rsid w:val="00D62A0D"/>
    <w:rsid w:val="00D66287"/>
    <w:rsid w:val="00D723FF"/>
    <w:rsid w:val="00D72E65"/>
    <w:rsid w:val="00D8079B"/>
    <w:rsid w:val="00D81649"/>
    <w:rsid w:val="00D8339D"/>
    <w:rsid w:val="00D84FAB"/>
    <w:rsid w:val="00D91978"/>
    <w:rsid w:val="00D95EF9"/>
    <w:rsid w:val="00DA16B1"/>
    <w:rsid w:val="00DA5F9F"/>
    <w:rsid w:val="00DB0A7D"/>
    <w:rsid w:val="00DB3337"/>
    <w:rsid w:val="00DB3DF8"/>
    <w:rsid w:val="00DB3E48"/>
    <w:rsid w:val="00DD1009"/>
    <w:rsid w:val="00DD1E17"/>
    <w:rsid w:val="00DD2622"/>
    <w:rsid w:val="00DD55FC"/>
    <w:rsid w:val="00DD5B6C"/>
    <w:rsid w:val="00DD7A47"/>
    <w:rsid w:val="00DE23C7"/>
    <w:rsid w:val="00DF7999"/>
    <w:rsid w:val="00E02272"/>
    <w:rsid w:val="00E04EA4"/>
    <w:rsid w:val="00E05AD9"/>
    <w:rsid w:val="00E06D48"/>
    <w:rsid w:val="00E07266"/>
    <w:rsid w:val="00E1099D"/>
    <w:rsid w:val="00E1515B"/>
    <w:rsid w:val="00E15F3E"/>
    <w:rsid w:val="00E160B1"/>
    <w:rsid w:val="00E20BA9"/>
    <w:rsid w:val="00E24F33"/>
    <w:rsid w:val="00E25081"/>
    <w:rsid w:val="00E314DC"/>
    <w:rsid w:val="00E320EA"/>
    <w:rsid w:val="00E35F1A"/>
    <w:rsid w:val="00E36FFC"/>
    <w:rsid w:val="00E3797C"/>
    <w:rsid w:val="00E503A1"/>
    <w:rsid w:val="00E503CA"/>
    <w:rsid w:val="00E6344B"/>
    <w:rsid w:val="00E66A66"/>
    <w:rsid w:val="00E70469"/>
    <w:rsid w:val="00E704F9"/>
    <w:rsid w:val="00E70694"/>
    <w:rsid w:val="00E76E51"/>
    <w:rsid w:val="00E804DB"/>
    <w:rsid w:val="00E95888"/>
    <w:rsid w:val="00EA33C4"/>
    <w:rsid w:val="00EA3C5F"/>
    <w:rsid w:val="00EA5255"/>
    <w:rsid w:val="00EA5C22"/>
    <w:rsid w:val="00EA656F"/>
    <w:rsid w:val="00EA7576"/>
    <w:rsid w:val="00EB04ED"/>
    <w:rsid w:val="00EB3B3F"/>
    <w:rsid w:val="00EB5B09"/>
    <w:rsid w:val="00EB6DE7"/>
    <w:rsid w:val="00EC4A3C"/>
    <w:rsid w:val="00EC5932"/>
    <w:rsid w:val="00EC75DA"/>
    <w:rsid w:val="00ED0B1B"/>
    <w:rsid w:val="00ED4E37"/>
    <w:rsid w:val="00ED6832"/>
    <w:rsid w:val="00EE7256"/>
    <w:rsid w:val="00EF3216"/>
    <w:rsid w:val="00F00E90"/>
    <w:rsid w:val="00F026E6"/>
    <w:rsid w:val="00F04D1E"/>
    <w:rsid w:val="00F060DF"/>
    <w:rsid w:val="00F113FA"/>
    <w:rsid w:val="00F14C0C"/>
    <w:rsid w:val="00F16460"/>
    <w:rsid w:val="00F175FA"/>
    <w:rsid w:val="00F2030C"/>
    <w:rsid w:val="00F21523"/>
    <w:rsid w:val="00F2362C"/>
    <w:rsid w:val="00F3343E"/>
    <w:rsid w:val="00F35480"/>
    <w:rsid w:val="00F40D7F"/>
    <w:rsid w:val="00F520E2"/>
    <w:rsid w:val="00F542A1"/>
    <w:rsid w:val="00F62363"/>
    <w:rsid w:val="00F62A31"/>
    <w:rsid w:val="00F63308"/>
    <w:rsid w:val="00F76381"/>
    <w:rsid w:val="00F76F9C"/>
    <w:rsid w:val="00F81AE6"/>
    <w:rsid w:val="00F846BE"/>
    <w:rsid w:val="00F86565"/>
    <w:rsid w:val="00F867A3"/>
    <w:rsid w:val="00F96AAF"/>
    <w:rsid w:val="00FA0377"/>
    <w:rsid w:val="00FA3D91"/>
    <w:rsid w:val="00FB3CBC"/>
    <w:rsid w:val="00FC3DB3"/>
    <w:rsid w:val="00FC5C88"/>
    <w:rsid w:val="00FC5DA1"/>
    <w:rsid w:val="00FC6C44"/>
    <w:rsid w:val="00FD17C4"/>
    <w:rsid w:val="00FD3618"/>
    <w:rsid w:val="00FD6B51"/>
    <w:rsid w:val="00FE3071"/>
    <w:rsid w:val="00FE48CE"/>
    <w:rsid w:val="00FE526A"/>
    <w:rsid w:val="00FE73A7"/>
    <w:rsid w:val="00FE7CE1"/>
    <w:rsid w:val="00FF1D0C"/>
    <w:rsid w:val="00FF25C1"/>
    <w:rsid w:val="00FF514B"/>
    <w:rsid w:val="00FF68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uiPriority="0"/>
    <w:lsdException w:name="footer" w:semiHidden="0" w:uiPriority="0"/>
    <w:lsdException w:name="caption" w:uiPriority="35" w:qFormat="1"/>
    <w:lsdException w:name="footnote reference" w:uiPriority="0"/>
    <w:lsdException w:name="annotation reference" w:uiPriority="0"/>
    <w:lsdException w:name="page number" w:uiPriority="0"/>
    <w:lsdException w:name="Title" w:uiPriority="0" w:qFormat="1"/>
    <w:lsdException w:name="Default Paragraph Font" w:uiPriority="1" w:unhideWhenUsed="1"/>
    <w:lsdException w:name="Body Text" w:uiPriority="0"/>
    <w:lsdException w:name="Body Text Indent" w:uiPriority="0"/>
    <w:lsdException w:name="Subtitle" w:uiPriority="11" w:qFormat="1"/>
    <w:lsdException w:name="Body Text First Indent 2" w:uiPriority="0"/>
    <w:lsdException w:name="FollowedHyperlink" w:uiPriority="0"/>
    <w:lsdException w:name="Strong" w:uiPriority="22" w:qFormat="1"/>
    <w:lsdException w:name="Emphasis" w:uiPriority="20" w:qFormat="1"/>
    <w:lsdException w:name="HTML Top of Form" w:unhideWhenUsed="1"/>
    <w:lsdException w:name="HTML Bottom of Form" w:unhideWhenUsed="1"/>
    <w:lsdException w:name="Normal (Web)" w:uiPriority="0"/>
    <w:lsdException w:name="Normal Table" w:unhideWhenUsed="1"/>
    <w:lsdException w:name="annotation subject"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A67A68"/>
    <w:pPr>
      <w:spacing w:after="0" w:line="240" w:lineRule="atLeast"/>
    </w:pPr>
    <w:rPr>
      <w:color w:val="3C3732"/>
    </w:rPr>
  </w:style>
  <w:style w:type="paragraph" w:styleId="Titre1">
    <w:name w:val="heading 1"/>
    <w:basedOn w:val="Normal"/>
    <w:next w:val="Normal"/>
    <w:link w:val="Titre1Car"/>
    <w:qFormat/>
    <w:rsid w:val="0007117C"/>
    <w:pPr>
      <w:keepNext/>
      <w:keepLines/>
      <w:numPr>
        <w:numId w:val="152"/>
      </w:numPr>
      <w:spacing w:before="700" w:after="520" w:line="500" w:lineRule="atLeast"/>
      <w:ind w:left="709"/>
      <w:outlineLvl w:val="0"/>
    </w:pPr>
    <w:rPr>
      <w:rFonts w:ascii="Calibri" w:eastAsiaTheme="majorEastAsia" w:hAnsi="Calibri" w:cstheme="majorBidi"/>
      <w:bCs/>
      <w:caps/>
      <w:color w:val="009AA6" w:themeColor="accent1"/>
      <w:sz w:val="52"/>
      <w:szCs w:val="48"/>
    </w:rPr>
  </w:style>
  <w:style w:type="paragraph" w:styleId="Titre2">
    <w:name w:val="heading 2"/>
    <w:basedOn w:val="Normal"/>
    <w:next w:val="Normal"/>
    <w:link w:val="Titre2Car"/>
    <w:qFormat/>
    <w:rsid w:val="006B0302"/>
    <w:pPr>
      <w:keepNext/>
      <w:keepLines/>
      <w:spacing w:before="280" w:after="40" w:line="300" w:lineRule="atLeast"/>
      <w:outlineLvl w:val="1"/>
    </w:pPr>
    <w:rPr>
      <w:rFonts w:ascii="Calibri" w:eastAsiaTheme="majorEastAsia" w:hAnsi="Calibri" w:cstheme="majorBidi"/>
      <w:bCs/>
      <w:caps/>
      <w:color w:val="505050" w:themeColor="accent3" w:themeShade="80"/>
      <w:sz w:val="34"/>
      <w:szCs w:val="26"/>
    </w:rPr>
  </w:style>
  <w:style w:type="paragraph" w:styleId="Titre3">
    <w:name w:val="heading 3"/>
    <w:basedOn w:val="Textedesaisie"/>
    <w:next w:val="Normal"/>
    <w:link w:val="Titre3Car"/>
    <w:qFormat/>
    <w:rsid w:val="002E2B07"/>
    <w:pPr>
      <w:jc w:val="both"/>
      <w:outlineLvl w:val="2"/>
    </w:pPr>
    <w:rPr>
      <w:caps/>
      <w:color w:val="7030A0"/>
      <w:sz w:val="28"/>
    </w:rPr>
  </w:style>
  <w:style w:type="paragraph" w:styleId="Titre4">
    <w:name w:val="heading 4"/>
    <w:basedOn w:val="Normal"/>
    <w:next w:val="Normal"/>
    <w:link w:val="Titre4Car"/>
    <w:qFormat/>
    <w:rsid w:val="003E53FA"/>
    <w:pPr>
      <w:keepNext/>
      <w:keepLines/>
      <w:spacing w:before="200"/>
      <w:outlineLvl w:val="3"/>
    </w:pPr>
    <w:rPr>
      <w:rFonts w:asciiTheme="majorHAnsi" w:eastAsiaTheme="majorEastAsia" w:hAnsiTheme="majorHAnsi" w:cstheme="majorBidi"/>
      <w:b/>
      <w:bCs/>
      <w:iCs/>
      <w:color w:val="009AA6" w:themeColor="accent1"/>
    </w:rPr>
  </w:style>
  <w:style w:type="paragraph" w:styleId="Titre5">
    <w:name w:val="heading 5"/>
    <w:basedOn w:val="Normal"/>
    <w:next w:val="Normal"/>
    <w:link w:val="Titre5Car"/>
    <w:qFormat/>
    <w:rsid w:val="0053604F"/>
    <w:pPr>
      <w:keepNext/>
      <w:keepLines/>
      <w:numPr>
        <w:ilvl w:val="4"/>
        <w:numId w:val="3"/>
      </w:numPr>
      <w:spacing w:before="200"/>
      <w:outlineLvl w:val="4"/>
    </w:pPr>
    <w:rPr>
      <w:rFonts w:asciiTheme="majorHAnsi" w:eastAsiaTheme="majorEastAsia" w:hAnsiTheme="majorHAnsi" w:cstheme="majorBidi"/>
      <w:color w:val="004C52" w:themeColor="accent1" w:themeShade="7F"/>
    </w:rPr>
  </w:style>
  <w:style w:type="paragraph" w:styleId="Titre6">
    <w:name w:val="heading 6"/>
    <w:basedOn w:val="Normal"/>
    <w:next w:val="Normal"/>
    <w:link w:val="Titre6Car"/>
    <w:qFormat/>
    <w:rsid w:val="0053604F"/>
    <w:pPr>
      <w:keepNext/>
      <w:keepLines/>
      <w:numPr>
        <w:ilvl w:val="5"/>
        <w:numId w:val="3"/>
      </w:numPr>
      <w:spacing w:before="200"/>
      <w:outlineLvl w:val="5"/>
    </w:pPr>
    <w:rPr>
      <w:rFonts w:asciiTheme="majorHAnsi" w:eastAsiaTheme="majorEastAsia" w:hAnsiTheme="majorHAnsi" w:cstheme="majorBidi"/>
      <w:i/>
      <w:iCs/>
      <w:color w:val="004C52" w:themeColor="accent1" w:themeShade="7F"/>
    </w:rPr>
  </w:style>
  <w:style w:type="paragraph" w:styleId="Titre7">
    <w:name w:val="heading 7"/>
    <w:basedOn w:val="Normal"/>
    <w:next w:val="Normal"/>
    <w:link w:val="Titre7Car"/>
    <w:qFormat/>
    <w:rsid w:val="0053604F"/>
    <w:pPr>
      <w:keepNext/>
      <w:keepLines/>
      <w:numPr>
        <w:ilvl w:val="6"/>
        <w:numId w:val="3"/>
      </w:numPr>
      <w:spacing w:before="200"/>
      <w:outlineLvl w:val="6"/>
    </w:pPr>
    <w:rPr>
      <w:rFonts w:asciiTheme="majorHAnsi" w:eastAsiaTheme="majorEastAsia" w:hAnsiTheme="majorHAnsi" w:cstheme="majorBidi"/>
      <w:i/>
      <w:iCs/>
      <w:color w:val="72695F" w:themeColor="text1" w:themeTint="BF"/>
    </w:rPr>
  </w:style>
  <w:style w:type="paragraph" w:styleId="Titre8">
    <w:name w:val="heading 8"/>
    <w:basedOn w:val="Normal"/>
    <w:next w:val="Normal"/>
    <w:link w:val="Titre8Car"/>
    <w:qFormat/>
    <w:rsid w:val="0053604F"/>
    <w:pPr>
      <w:keepNext/>
      <w:keepLines/>
      <w:numPr>
        <w:ilvl w:val="7"/>
        <w:numId w:val="3"/>
      </w:numPr>
      <w:spacing w:before="200"/>
      <w:outlineLvl w:val="7"/>
    </w:pPr>
    <w:rPr>
      <w:rFonts w:asciiTheme="majorHAnsi" w:eastAsiaTheme="majorEastAsia" w:hAnsiTheme="majorHAnsi" w:cstheme="majorBidi"/>
      <w:color w:val="72695F" w:themeColor="text1" w:themeTint="BF"/>
      <w:szCs w:val="20"/>
    </w:rPr>
  </w:style>
  <w:style w:type="paragraph" w:styleId="Titre9">
    <w:name w:val="heading 9"/>
    <w:basedOn w:val="Normal"/>
    <w:next w:val="Normal"/>
    <w:link w:val="Titre9Car"/>
    <w:qFormat/>
    <w:rsid w:val="0053604F"/>
    <w:pPr>
      <w:keepNext/>
      <w:keepLines/>
      <w:numPr>
        <w:ilvl w:val="8"/>
        <w:numId w:val="3"/>
      </w:numPr>
      <w:spacing w:before="200"/>
      <w:outlineLvl w:val="8"/>
    </w:pPr>
    <w:rPr>
      <w:rFonts w:asciiTheme="majorHAnsi" w:eastAsiaTheme="majorEastAsia" w:hAnsiTheme="majorHAnsi" w:cstheme="majorBidi"/>
      <w:i/>
      <w:iCs/>
      <w:color w:val="72695F"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rsid w:val="00D500EF"/>
    <w:pPr>
      <w:spacing w:after="0" w:line="240" w:lineRule="exact"/>
    </w:pPr>
    <w:rPr>
      <w:sz w:val="20"/>
    </w:rPr>
  </w:style>
  <w:style w:type="character" w:customStyle="1" w:styleId="En-tteCar">
    <w:name w:val="En-tête Car"/>
    <w:basedOn w:val="Policepardfaut"/>
    <w:link w:val="En-tte"/>
    <w:rsid w:val="00D500EF"/>
    <w:rPr>
      <w:sz w:val="20"/>
    </w:rPr>
  </w:style>
  <w:style w:type="paragraph" w:styleId="Pieddepage">
    <w:name w:val="footer"/>
    <w:link w:val="PieddepageCar"/>
    <w:rsid w:val="00D500EF"/>
    <w:pPr>
      <w:spacing w:after="0" w:line="240" w:lineRule="exact"/>
    </w:pPr>
    <w:rPr>
      <w:sz w:val="20"/>
    </w:rPr>
  </w:style>
  <w:style w:type="character" w:customStyle="1" w:styleId="PieddepageCar">
    <w:name w:val="Pied de page Car"/>
    <w:basedOn w:val="Policepardfaut"/>
    <w:link w:val="Pieddepage"/>
    <w:rsid w:val="00D500EF"/>
    <w:rPr>
      <w:sz w:val="20"/>
    </w:rPr>
  </w:style>
  <w:style w:type="paragraph" w:styleId="Textedebulles">
    <w:name w:val="Balloon Text"/>
    <w:basedOn w:val="Normal"/>
    <w:link w:val="TextedebullesCar"/>
    <w:semiHidden/>
    <w:rsid w:val="00CA4E9C"/>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CA4E9C"/>
    <w:rPr>
      <w:rFonts w:ascii="Tahoma" w:hAnsi="Tahoma" w:cs="Tahoma"/>
      <w:sz w:val="16"/>
      <w:szCs w:val="16"/>
    </w:rPr>
  </w:style>
  <w:style w:type="table" w:styleId="Grilledutableau">
    <w:name w:val="Table Grid"/>
    <w:basedOn w:val="TableauNormal"/>
    <w:uiPriority w:val="59"/>
    <w:rsid w:val="00092310"/>
    <w:pPr>
      <w:spacing w:after="0" w:line="240" w:lineRule="auto"/>
    </w:pPr>
    <w:rPr>
      <w:sz w:val="18"/>
    </w:rPr>
    <w:tblPr>
      <w:tblStyleRowBandSize w:val="1"/>
      <w:tblStyleColBandSize w:val="1"/>
      <w:tblBorders>
        <w:left w:val="single" w:sz="4" w:space="0" w:color="B9B9B9"/>
        <w:bottom w:val="single" w:sz="4" w:space="0" w:color="B9B9B9"/>
        <w:right w:val="single" w:sz="4" w:space="0" w:color="B9B9B9"/>
        <w:insideH w:val="single" w:sz="4" w:space="0" w:color="B9B9B9"/>
        <w:insideV w:val="single" w:sz="4" w:space="0" w:color="B9B9B9"/>
      </w:tblBorders>
      <w:tblCellMar>
        <w:top w:w="28" w:type="dxa"/>
        <w:bottom w:w="28" w:type="dxa"/>
      </w:tblCellMar>
    </w:tblPr>
    <w:tcPr>
      <w:vAlign w:val="center"/>
    </w:tcPr>
    <w:tblStylePr w:type="firstRow">
      <w:rPr>
        <w:color w:val="FFFFFF" w:themeColor="background1"/>
      </w:rPr>
      <w:tblPr/>
      <w:tcPr>
        <w:tcBorders>
          <w:top w:val="nil"/>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shd w:val="clear" w:color="auto" w:fill="009AA6" w:themeFill="accent1"/>
      </w:tcPr>
    </w:tblStylePr>
    <w:tblStylePr w:type="lastRow">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single" w:sz="4" w:space="0" w:color="C6C6C6" w:themeColor="accent3" w:themeTint="99"/>
          <w:tl2br w:val="nil"/>
          <w:tr2bl w:val="nil"/>
        </w:tcBorders>
      </w:tcPr>
    </w:tblStylePr>
    <w:tblStylePr w:type="firstCol">
      <w:rPr>
        <w:b/>
        <w:i w:val="0"/>
      </w:rPr>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lastCol">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1Vert">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2Vert">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1Horz">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tcPr>
    </w:tblStylePr>
    <w:tblStylePr w:type="band2Horz">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shd w:val="clear" w:color="auto" w:fill="E1E1E1"/>
      </w:tcPr>
    </w:tblStylePr>
  </w:style>
  <w:style w:type="paragraph" w:customStyle="1" w:styleId="Directionoubranche">
    <w:name w:val="Direction ou branche"/>
    <w:basedOn w:val="Normal"/>
    <w:qFormat/>
    <w:rsid w:val="00D136D2"/>
    <w:pPr>
      <w:framePr w:wrap="around" w:vAnchor="page" w:hAnchor="page" w:x="852" w:yAlign="bottom"/>
      <w:spacing w:line="160" w:lineRule="atLeast"/>
    </w:pPr>
    <w:rPr>
      <w:rFonts w:ascii="Avenir LT Std 65 Medium" w:hAnsi="Avenir LT Std 65 Medium"/>
      <w:bCs/>
      <w:caps/>
      <w:color w:val="3C3732" w:themeColor="text1"/>
      <w:sz w:val="14"/>
      <w:szCs w:val="14"/>
    </w:rPr>
  </w:style>
  <w:style w:type="paragraph" w:customStyle="1" w:styleId="Versionetreference">
    <w:name w:val="Version et reference"/>
    <w:basedOn w:val="Normal"/>
    <w:qFormat/>
    <w:rsid w:val="00522B18"/>
    <w:pPr>
      <w:framePr w:wrap="around" w:vAnchor="page" w:hAnchor="page" w:x="852" w:yAlign="bottom"/>
      <w:spacing w:line="160" w:lineRule="atLeast"/>
    </w:pPr>
    <w:rPr>
      <w:bCs/>
      <w:color w:val="3C3732" w:themeColor="text1"/>
      <w:sz w:val="14"/>
      <w:szCs w:val="14"/>
    </w:rPr>
  </w:style>
  <w:style w:type="character" w:customStyle="1" w:styleId="Textebold">
    <w:name w:val="Texte bold"/>
    <w:basedOn w:val="Policepardfaut"/>
    <w:uiPriority w:val="1"/>
    <w:qFormat/>
    <w:rsid w:val="00D136D2"/>
    <w:rPr>
      <w:rFonts w:ascii="Avenir LT Std 65 Medium" w:hAnsi="Avenir LT Std 65 Medium"/>
    </w:rPr>
  </w:style>
  <w:style w:type="paragraph" w:customStyle="1" w:styleId="Titrediffusionlimitee">
    <w:name w:val="Titre diffusion limitee"/>
    <w:basedOn w:val="Normal"/>
    <w:qFormat/>
    <w:rsid w:val="00D136D2"/>
    <w:pPr>
      <w:framePr w:wrap="around" w:vAnchor="page" w:hAnchor="page" w:x="852" w:yAlign="bottom"/>
      <w:spacing w:before="70" w:line="200" w:lineRule="atLeast"/>
      <w:ind w:left="113" w:right="113"/>
    </w:pPr>
    <w:rPr>
      <w:rFonts w:ascii="Avenir LT Std 65 Medium" w:hAnsi="Avenir LT Std 65 Medium"/>
      <w:bCs/>
      <w:caps/>
      <w:color w:val="FFFFFF" w:themeColor="background1"/>
      <w:sz w:val="16"/>
      <w:szCs w:val="16"/>
    </w:rPr>
  </w:style>
  <w:style w:type="paragraph" w:customStyle="1" w:styleId="Textediffusionlimitee">
    <w:name w:val="Texte diffusion limitee"/>
    <w:basedOn w:val="Normal"/>
    <w:qFormat/>
    <w:rsid w:val="00D136D2"/>
    <w:pPr>
      <w:framePr w:wrap="around" w:vAnchor="page" w:hAnchor="page" w:x="852" w:yAlign="bottom"/>
      <w:spacing w:after="70" w:line="200" w:lineRule="atLeast"/>
      <w:ind w:left="113" w:right="113"/>
    </w:pPr>
    <w:rPr>
      <w:rFonts w:ascii="Avenir LT Std 65 Medium" w:hAnsi="Avenir LT Std 65 Medium"/>
      <w:bCs/>
      <w:color w:val="FFFFFF" w:themeColor="background1"/>
      <w:sz w:val="16"/>
      <w:szCs w:val="16"/>
    </w:rPr>
  </w:style>
  <w:style w:type="paragraph" w:customStyle="1" w:styleId="Titredudocument">
    <w:name w:val="Titre du document"/>
    <w:basedOn w:val="Normal"/>
    <w:qFormat/>
    <w:rsid w:val="00E07266"/>
    <w:pPr>
      <w:spacing w:line="700" w:lineRule="exact"/>
    </w:pPr>
    <w:rPr>
      <w:rFonts w:ascii="Avenir LT Std 35 Light" w:hAnsi="Avenir LT Std 35 Light"/>
      <w:caps/>
      <w:color w:val="009AA6" w:themeColor="accent1"/>
      <w:sz w:val="66"/>
      <w:szCs w:val="66"/>
    </w:rPr>
  </w:style>
  <w:style w:type="paragraph" w:customStyle="1" w:styleId="Sous-titredudocument">
    <w:name w:val="Sous-titre du document"/>
    <w:basedOn w:val="Normal"/>
    <w:qFormat/>
    <w:rsid w:val="00E07266"/>
    <w:pPr>
      <w:spacing w:line="400" w:lineRule="atLeast"/>
    </w:pPr>
    <w:rPr>
      <w:rFonts w:ascii="Avenir LT Std 65 Medium" w:hAnsi="Avenir LT Std 65 Medium"/>
      <w:bCs/>
      <w:caps/>
      <w:color w:val="009AA6" w:themeColor="accent1"/>
      <w:sz w:val="36"/>
      <w:szCs w:val="36"/>
    </w:rPr>
  </w:style>
  <w:style w:type="paragraph" w:customStyle="1" w:styleId="Textedesaisie">
    <w:name w:val="Texte de saisie"/>
    <w:basedOn w:val="Normal"/>
    <w:uiPriority w:val="99"/>
    <w:qFormat/>
    <w:rsid w:val="00E6344B"/>
    <w:pPr>
      <w:spacing w:after="120" w:line="300" w:lineRule="atLeast"/>
    </w:pPr>
    <w:rPr>
      <w:color w:val="3C3732" w:themeColor="text1"/>
    </w:rPr>
  </w:style>
  <w:style w:type="character" w:customStyle="1" w:styleId="Titre1Car">
    <w:name w:val="Titre 1 Car"/>
    <w:basedOn w:val="Policepardfaut"/>
    <w:link w:val="Titre1"/>
    <w:rsid w:val="0007117C"/>
    <w:rPr>
      <w:rFonts w:ascii="Calibri" w:eastAsiaTheme="majorEastAsia" w:hAnsi="Calibri" w:cstheme="majorBidi"/>
      <w:bCs/>
      <w:caps/>
      <w:color w:val="009AA6" w:themeColor="accent1"/>
      <w:sz w:val="52"/>
      <w:szCs w:val="48"/>
    </w:rPr>
  </w:style>
  <w:style w:type="character" w:customStyle="1" w:styleId="Titre2Car">
    <w:name w:val="Titre 2 Car"/>
    <w:basedOn w:val="Policepardfaut"/>
    <w:link w:val="Titre2"/>
    <w:rsid w:val="006B0302"/>
    <w:rPr>
      <w:rFonts w:ascii="Calibri" w:eastAsiaTheme="majorEastAsia" w:hAnsi="Calibri" w:cstheme="majorBidi"/>
      <w:bCs/>
      <w:caps/>
      <w:color w:val="505050" w:themeColor="accent3" w:themeShade="80"/>
      <w:sz w:val="34"/>
      <w:szCs w:val="26"/>
    </w:rPr>
  </w:style>
  <w:style w:type="character" w:customStyle="1" w:styleId="Titre3Car">
    <w:name w:val="Titre 3 Car"/>
    <w:basedOn w:val="Policepardfaut"/>
    <w:link w:val="Titre3"/>
    <w:rsid w:val="002E2B07"/>
    <w:rPr>
      <w:caps/>
      <w:color w:val="7030A0"/>
      <w:sz w:val="28"/>
    </w:rPr>
  </w:style>
  <w:style w:type="paragraph" w:customStyle="1" w:styleId="Textepuce1">
    <w:name w:val="Texte puce 1"/>
    <w:basedOn w:val="Textedesaisie"/>
    <w:qFormat/>
    <w:rsid w:val="006C4362"/>
    <w:pPr>
      <w:numPr>
        <w:numId w:val="2"/>
      </w:numPr>
      <w:ind w:left="284" w:hanging="284"/>
    </w:pPr>
  </w:style>
  <w:style w:type="paragraph" w:customStyle="1" w:styleId="Textepuce2">
    <w:name w:val="Texte puce 2"/>
    <w:basedOn w:val="Normal"/>
    <w:rsid w:val="006C4362"/>
    <w:pPr>
      <w:numPr>
        <w:numId w:val="1"/>
      </w:numPr>
      <w:spacing w:line="300" w:lineRule="atLeast"/>
    </w:pPr>
  </w:style>
  <w:style w:type="paragraph" w:customStyle="1" w:styleId="Conclusionexergue">
    <w:name w:val="Conclusion exergue"/>
    <w:basedOn w:val="Textedesaisie"/>
    <w:qFormat/>
    <w:rsid w:val="00522B18"/>
    <w:pPr>
      <w:spacing w:after="40" w:line="340" w:lineRule="atLeast"/>
    </w:pPr>
    <w:rPr>
      <w:rFonts w:ascii="Avenir LT Std 65 Medium" w:hAnsi="Avenir LT Std 65 Medium"/>
      <w:caps/>
      <w:color w:val="FFFFFF" w:themeColor="background1"/>
      <w:sz w:val="30"/>
      <w:szCs w:val="30"/>
      <w:shd w:val="clear" w:color="auto" w:fill="009AA6" w:themeFill="accent1"/>
    </w:rPr>
  </w:style>
  <w:style w:type="character" w:customStyle="1" w:styleId="Titre4Car">
    <w:name w:val="Titre 4 Car"/>
    <w:basedOn w:val="Policepardfaut"/>
    <w:link w:val="Titre4"/>
    <w:rsid w:val="003E53FA"/>
    <w:rPr>
      <w:rFonts w:asciiTheme="majorHAnsi" w:eastAsiaTheme="majorEastAsia" w:hAnsiTheme="majorHAnsi" w:cstheme="majorBidi"/>
      <w:b/>
      <w:bCs/>
      <w:iCs/>
      <w:color w:val="009AA6" w:themeColor="accent1"/>
    </w:rPr>
  </w:style>
  <w:style w:type="character" w:customStyle="1" w:styleId="Titre5Car">
    <w:name w:val="Titre 5 Car"/>
    <w:basedOn w:val="Policepardfaut"/>
    <w:link w:val="Titre5"/>
    <w:rsid w:val="0053604F"/>
    <w:rPr>
      <w:rFonts w:asciiTheme="majorHAnsi" w:eastAsiaTheme="majorEastAsia" w:hAnsiTheme="majorHAnsi" w:cstheme="majorBidi"/>
      <w:color w:val="004C52" w:themeColor="accent1" w:themeShade="7F"/>
    </w:rPr>
  </w:style>
  <w:style w:type="character" w:customStyle="1" w:styleId="Titre6Car">
    <w:name w:val="Titre 6 Car"/>
    <w:basedOn w:val="Policepardfaut"/>
    <w:link w:val="Titre6"/>
    <w:rsid w:val="0053604F"/>
    <w:rPr>
      <w:rFonts w:asciiTheme="majorHAnsi" w:eastAsiaTheme="majorEastAsia" w:hAnsiTheme="majorHAnsi" w:cstheme="majorBidi"/>
      <w:i/>
      <w:iCs/>
      <w:color w:val="004C52" w:themeColor="accent1" w:themeShade="7F"/>
    </w:rPr>
  </w:style>
  <w:style w:type="character" w:customStyle="1" w:styleId="Titre7Car">
    <w:name w:val="Titre 7 Car"/>
    <w:basedOn w:val="Policepardfaut"/>
    <w:link w:val="Titre7"/>
    <w:rsid w:val="0053604F"/>
    <w:rPr>
      <w:rFonts w:asciiTheme="majorHAnsi" w:eastAsiaTheme="majorEastAsia" w:hAnsiTheme="majorHAnsi" w:cstheme="majorBidi"/>
      <w:i/>
      <w:iCs/>
      <w:color w:val="72695F" w:themeColor="text1" w:themeTint="BF"/>
    </w:rPr>
  </w:style>
  <w:style w:type="character" w:customStyle="1" w:styleId="Titre8Car">
    <w:name w:val="Titre 8 Car"/>
    <w:basedOn w:val="Policepardfaut"/>
    <w:link w:val="Titre8"/>
    <w:rsid w:val="0053604F"/>
    <w:rPr>
      <w:rFonts w:asciiTheme="majorHAnsi" w:eastAsiaTheme="majorEastAsia" w:hAnsiTheme="majorHAnsi" w:cstheme="majorBidi"/>
      <w:color w:val="72695F" w:themeColor="text1" w:themeTint="BF"/>
      <w:szCs w:val="20"/>
    </w:rPr>
  </w:style>
  <w:style w:type="character" w:customStyle="1" w:styleId="Titre9Car">
    <w:name w:val="Titre 9 Car"/>
    <w:basedOn w:val="Policepardfaut"/>
    <w:link w:val="Titre9"/>
    <w:rsid w:val="0053604F"/>
    <w:rPr>
      <w:rFonts w:asciiTheme="majorHAnsi" w:eastAsiaTheme="majorEastAsia" w:hAnsiTheme="majorHAnsi" w:cstheme="majorBidi"/>
      <w:i/>
      <w:iCs/>
      <w:color w:val="72695F" w:themeColor="text1" w:themeTint="BF"/>
      <w:szCs w:val="20"/>
    </w:rPr>
  </w:style>
  <w:style w:type="paragraph" w:customStyle="1" w:styleId="Titresommaire">
    <w:name w:val="Titre sommaire"/>
    <w:basedOn w:val="Normal"/>
    <w:qFormat/>
    <w:rsid w:val="00522B18"/>
    <w:pPr>
      <w:spacing w:after="1080" w:line="600" w:lineRule="atLeast"/>
    </w:pPr>
    <w:rPr>
      <w:rFonts w:ascii="Avenir LT Std 65 Medium" w:hAnsi="Avenir LT Std 65 Medium"/>
      <w:caps/>
      <w:color w:val="009AA6" w:themeColor="accent1"/>
      <w:sz w:val="60"/>
      <w:szCs w:val="60"/>
    </w:rPr>
  </w:style>
  <w:style w:type="paragraph" w:styleId="TM2">
    <w:name w:val="toc 2"/>
    <w:basedOn w:val="Normal"/>
    <w:next w:val="Normal"/>
    <w:autoRedefine/>
    <w:uiPriority w:val="39"/>
    <w:rsid w:val="0012140E"/>
    <w:pPr>
      <w:numPr>
        <w:numId w:val="4"/>
      </w:numPr>
      <w:tabs>
        <w:tab w:val="left" w:pos="1134"/>
        <w:tab w:val="right" w:pos="9639"/>
      </w:tabs>
      <w:spacing w:after="20" w:line="320" w:lineRule="atLeast"/>
      <w:ind w:left="709" w:hanging="284"/>
      <w:contextualSpacing/>
    </w:pPr>
    <w:rPr>
      <w:caps/>
      <w:noProof/>
      <w:color w:val="FFB612"/>
      <w:sz w:val="30"/>
      <w:szCs w:val="30"/>
      <w:lang w:val="pt-BR"/>
    </w:rPr>
  </w:style>
  <w:style w:type="paragraph" w:styleId="TM1">
    <w:name w:val="toc 1"/>
    <w:basedOn w:val="Normal"/>
    <w:next w:val="Normal"/>
    <w:autoRedefine/>
    <w:uiPriority w:val="39"/>
    <w:rsid w:val="0012140E"/>
    <w:pPr>
      <w:tabs>
        <w:tab w:val="left" w:pos="284"/>
        <w:tab w:val="left" w:pos="1701"/>
        <w:tab w:val="right" w:pos="9639"/>
      </w:tabs>
      <w:spacing w:before="520" w:after="240" w:line="320" w:lineRule="atLeast"/>
    </w:pPr>
    <w:rPr>
      <w:rFonts w:ascii="Avenir LT Std 65 Medium" w:hAnsi="Avenir LT Std 65 Medium"/>
      <w:caps/>
      <w:noProof/>
      <w:color w:val="FFFFFF" w:themeColor="background1"/>
      <w:sz w:val="30"/>
      <w:shd w:val="clear" w:color="auto" w:fill="009AA6" w:themeFill="accent1"/>
    </w:rPr>
  </w:style>
  <w:style w:type="paragraph" w:styleId="TM3">
    <w:name w:val="toc 3"/>
    <w:basedOn w:val="Normal"/>
    <w:next w:val="Normal"/>
    <w:autoRedefine/>
    <w:uiPriority w:val="39"/>
    <w:rsid w:val="0060011C"/>
    <w:pPr>
      <w:spacing w:after="20" w:line="320" w:lineRule="atLeast"/>
      <w:ind w:left="709"/>
      <w:contextualSpacing/>
    </w:pPr>
    <w:rPr>
      <w:rFonts w:ascii="Avenir LT Std 55 Roman" w:hAnsi="Avenir LT Std 55 Roman"/>
      <w:noProof/>
      <w:color w:val="3C3732" w:themeColor="text1"/>
      <w:sz w:val="24"/>
    </w:rPr>
  </w:style>
  <w:style w:type="character" w:styleId="Lienhypertexte">
    <w:name w:val="Hyperlink"/>
    <w:basedOn w:val="Policepardfaut"/>
    <w:uiPriority w:val="99"/>
    <w:unhideWhenUsed/>
    <w:rsid w:val="0053604F"/>
    <w:rPr>
      <w:color w:val="E05206" w:themeColor="hyperlink"/>
      <w:u w:val="single"/>
    </w:rPr>
  </w:style>
  <w:style w:type="paragraph" w:customStyle="1" w:styleId="Directionoubranchepieddepage">
    <w:name w:val="Direction ou branche pied de page"/>
    <w:basedOn w:val="Pieddepage"/>
    <w:qFormat/>
    <w:rsid w:val="00D136D2"/>
    <w:pPr>
      <w:framePr w:wrap="around" w:hAnchor="page" w:x="852" w:yAlign="bottom"/>
      <w:spacing w:line="160" w:lineRule="atLeast"/>
    </w:pPr>
    <w:rPr>
      <w:rFonts w:ascii="Avenir LT Std 65 Medium" w:hAnsi="Avenir LT Std 65 Medium"/>
      <w:bCs/>
      <w:caps/>
      <w:noProof/>
      <w:color w:val="3C3732" w:themeColor="text1"/>
      <w:sz w:val="14"/>
      <w:szCs w:val="14"/>
    </w:rPr>
  </w:style>
  <w:style w:type="paragraph" w:customStyle="1" w:styleId="Titredudocumentpieddepage">
    <w:name w:val="Titre du document pied de page"/>
    <w:basedOn w:val="Pieddepage"/>
    <w:qFormat/>
    <w:rsid w:val="00E07266"/>
    <w:pPr>
      <w:framePr w:wrap="around" w:hAnchor="page" w:x="852" w:yAlign="bottom"/>
      <w:spacing w:line="160" w:lineRule="atLeast"/>
    </w:pPr>
    <w:rPr>
      <w:rFonts w:ascii="Avenir LT Std 45 Book" w:hAnsi="Avenir LT Std 45 Book"/>
      <w:bCs/>
      <w:caps/>
      <w:noProof/>
      <w:color w:val="3C3732" w:themeColor="text1"/>
      <w:sz w:val="14"/>
      <w:szCs w:val="14"/>
    </w:rPr>
  </w:style>
  <w:style w:type="paragraph" w:customStyle="1" w:styleId="Titrediffusionlimiteepieddepage">
    <w:name w:val="Titre diffusion limitee pied de page"/>
    <w:basedOn w:val="Pieddepage"/>
    <w:qFormat/>
    <w:rsid w:val="00D136D2"/>
    <w:pPr>
      <w:framePr w:wrap="around" w:hAnchor="page" w:x="852" w:yAlign="bottom"/>
      <w:spacing w:line="180" w:lineRule="atLeast"/>
    </w:pPr>
    <w:rPr>
      <w:rFonts w:ascii="Avenir LT Std 65 Medium" w:hAnsi="Avenir LT Std 65 Medium"/>
      <w:bCs/>
      <w:caps/>
      <w:color w:val="FFFFFF" w:themeColor="background1"/>
      <w:sz w:val="14"/>
      <w:szCs w:val="14"/>
      <w:shd w:val="clear" w:color="auto" w:fill="E05206" w:themeFill="accent4"/>
    </w:rPr>
  </w:style>
  <w:style w:type="paragraph" w:customStyle="1" w:styleId="Numerotationdepage">
    <w:name w:val="Numerotation de page"/>
    <w:basedOn w:val="Normal"/>
    <w:qFormat/>
    <w:rsid w:val="006C4362"/>
    <w:pPr>
      <w:spacing w:line="160" w:lineRule="atLeast"/>
      <w:jc w:val="right"/>
    </w:pPr>
    <w:rPr>
      <w:color w:val="A0A0A0" w:themeColor="accent3"/>
      <w:sz w:val="16"/>
      <w:szCs w:val="16"/>
    </w:rPr>
  </w:style>
  <w:style w:type="paragraph" w:customStyle="1" w:styleId="Datedudocument">
    <w:name w:val="Date du document"/>
    <w:basedOn w:val="Normal"/>
    <w:qFormat/>
    <w:rsid w:val="007340C0"/>
    <w:rPr>
      <w:caps/>
      <w:color w:val="3C3732" w:themeColor="text1"/>
      <w:sz w:val="24"/>
      <w:szCs w:val="24"/>
    </w:rPr>
  </w:style>
  <w:style w:type="table" w:customStyle="1" w:styleId="Ombrageclair1">
    <w:name w:val="Ombrage clair1"/>
    <w:basedOn w:val="TableauNormal"/>
    <w:uiPriority w:val="60"/>
    <w:rsid w:val="00066348"/>
    <w:pPr>
      <w:spacing w:after="0" w:line="240" w:lineRule="auto"/>
    </w:pPr>
    <w:rPr>
      <w:color w:val="2C2925" w:themeColor="text1" w:themeShade="BF"/>
    </w:rPr>
    <w:tblPr>
      <w:tblStyleRowBandSize w:val="1"/>
      <w:tblStyleColBandSize w:val="1"/>
    </w:tblPr>
    <w:tblStylePr w:type="firstRow">
      <w:pPr>
        <w:spacing w:before="0" w:after="0" w:line="240" w:lineRule="auto"/>
      </w:pPr>
      <w:rPr>
        <w:b w:val="0"/>
        <w:bCs/>
      </w:rPr>
      <w:tblPr/>
      <w:tcPr>
        <w:tcBorders>
          <w:top w:val="nil"/>
          <w:left w:val="nil"/>
          <w:bottom w:val="nil"/>
          <w:right w:val="nil"/>
          <w:insideH w:val="nil"/>
          <w:insideV w:val="nil"/>
          <w:tl2br w:val="nil"/>
          <w:tr2bl w:val="nil"/>
        </w:tcBorders>
      </w:tcPr>
    </w:tblStylePr>
    <w:tblStylePr w:type="lastRow">
      <w:pPr>
        <w:spacing w:before="0" w:after="0" w:line="240" w:lineRule="auto"/>
      </w:pPr>
      <w:rPr>
        <w:b/>
        <w:bCs/>
      </w:rPr>
      <w:tblPr/>
      <w:tcPr>
        <w:tcBorders>
          <w:top w:val="single" w:sz="8" w:space="0" w:color="3C3732" w:themeColor="text1"/>
          <w:left w:val="nil"/>
          <w:bottom w:val="single" w:sz="8" w:space="0" w:color="3C3732" w:themeColor="text1"/>
          <w:right w:val="nil"/>
          <w:insideH w:val="nil"/>
          <w:insideV w:val="nil"/>
        </w:tcBorders>
      </w:tcPr>
    </w:tblStylePr>
    <w:tblStylePr w:type="firstCol">
      <w:rPr>
        <w:b w:val="0"/>
        <w:bCs/>
      </w:rPr>
      <w:tblPr/>
      <w:tcPr>
        <w:tcBorders>
          <w:top w:val="nil"/>
          <w:left w:val="nil"/>
          <w:bottom w:val="nil"/>
          <w:right w:val="nil"/>
          <w:insideH w:val="nil"/>
          <w:insideV w:val="nil"/>
          <w:tl2br w:val="nil"/>
          <w:tr2bl w:val="nil"/>
        </w:tcBorders>
      </w:tcPr>
    </w:tblStylePr>
    <w:tblStylePr w:type="lastCol">
      <w:rPr>
        <w:b w:val="0"/>
        <w:bCs/>
      </w:rPr>
    </w:tblStylePr>
    <w:tblStylePr w:type="band1Vert">
      <w:tblPr/>
      <w:tcPr>
        <w:tcBorders>
          <w:top w:val="nil"/>
          <w:left w:val="nil"/>
          <w:bottom w:val="nil"/>
          <w:right w:val="nil"/>
          <w:insideH w:val="nil"/>
          <w:insideV w:val="nil"/>
          <w:tl2br w:val="nil"/>
          <w:tr2bl w:val="nil"/>
        </w:tcBorders>
      </w:tcPr>
    </w:tblStylePr>
    <w:tblStylePr w:type="band1Horz">
      <w:rPr>
        <w:b w:val="0"/>
      </w:rPr>
      <w:tblPr/>
      <w:tcPr>
        <w:tcBorders>
          <w:top w:val="nil"/>
          <w:left w:val="nil"/>
          <w:bottom w:val="nil"/>
          <w:right w:val="nil"/>
          <w:insideH w:val="nil"/>
          <w:insideV w:val="nil"/>
          <w:tl2br w:val="nil"/>
          <w:tr2bl w:val="nil"/>
        </w:tcBorders>
      </w:tcPr>
    </w:tblStylePr>
  </w:style>
  <w:style w:type="table" w:customStyle="1" w:styleId="Tableausncf1">
    <w:name w:val="Tableau sncf 1"/>
    <w:basedOn w:val="TableauNormal"/>
    <w:uiPriority w:val="99"/>
    <w:qFormat/>
    <w:rsid w:val="002A2B49"/>
    <w:pPr>
      <w:spacing w:after="0" w:line="240" w:lineRule="auto"/>
    </w:pPr>
    <w:rPr>
      <w:sz w:val="18"/>
    </w:rPr>
    <w:tblPr/>
  </w:style>
  <w:style w:type="table" w:customStyle="1" w:styleId="Style1">
    <w:name w:val="Style1"/>
    <w:basedOn w:val="TableauNormal"/>
    <w:uiPriority w:val="99"/>
    <w:qFormat/>
    <w:rsid w:val="002A2B49"/>
    <w:pPr>
      <w:spacing w:after="0" w:line="240" w:lineRule="auto"/>
    </w:pPr>
    <w:tblPr/>
  </w:style>
  <w:style w:type="table" w:styleId="Trameclaire-Accent3">
    <w:name w:val="Light Shading Accent 3"/>
    <w:basedOn w:val="TableauNormal"/>
    <w:uiPriority w:val="60"/>
    <w:rsid w:val="002A2B49"/>
    <w:pPr>
      <w:spacing w:after="0" w:line="240" w:lineRule="auto"/>
    </w:pPr>
    <w:rPr>
      <w:color w:val="777777" w:themeColor="accent3" w:themeShade="BF"/>
    </w:rPr>
    <w:tblPr>
      <w:tblStyleRowBandSize w:val="1"/>
      <w:tblStyleColBandSize w:val="1"/>
      <w:tblBorders>
        <w:top w:val="single" w:sz="8" w:space="0" w:color="A0A0A0" w:themeColor="accent3"/>
        <w:bottom w:val="single" w:sz="8" w:space="0" w:color="A0A0A0" w:themeColor="accent3"/>
      </w:tblBorders>
    </w:tblPr>
    <w:tblStylePr w:type="firstRow">
      <w:pPr>
        <w:spacing w:before="0" w:after="0" w:line="240" w:lineRule="auto"/>
      </w:pPr>
      <w:rPr>
        <w:b/>
        <w:bCs/>
      </w:rPr>
      <w:tblPr/>
      <w:tcPr>
        <w:tcBorders>
          <w:top w:val="single" w:sz="8" w:space="0" w:color="A0A0A0" w:themeColor="accent3"/>
          <w:left w:val="nil"/>
          <w:bottom w:val="single" w:sz="8" w:space="0" w:color="A0A0A0" w:themeColor="accent3"/>
          <w:right w:val="nil"/>
          <w:insideH w:val="nil"/>
          <w:insideV w:val="nil"/>
        </w:tcBorders>
      </w:tcPr>
    </w:tblStylePr>
    <w:tblStylePr w:type="lastRow">
      <w:pPr>
        <w:spacing w:before="0" w:after="0" w:line="240" w:lineRule="auto"/>
      </w:pPr>
      <w:rPr>
        <w:b/>
        <w:bCs/>
      </w:rPr>
      <w:tblPr/>
      <w:tcPr>
        <w:tcBorders>
          <w:top w:val="single" w:sz="8" w:space="0" w:color="A0A0A0" w:themeColor="accent3"/>
          <w:left w:val="nil"/>
          <w:bottom w:val="single" w:sz="8" w:space="0" w:color="A0A0A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7E7" w:themeFill="accent3" w:themeFillTint="3F"/>
      </w:tcPr>
    </w:tblStylePr>
    <w:tblStylePr w:type="band1Horz">
      <w:tblPr/>
      <w:tcPr>
        <w:tcBorders>
          <w:left w:val="nil"/>
          <w:right w:val="nil"/>
          <w:insideH w:val="nil"/>
          <w:insideV w:val="nil"/>
        </w:tcBorders>
        <w:shd w:val="clear" w:color="auto" w:fill="E7E7E7" w:themeFill="accent3" w:themeFillTint="3F"/>
      </w:tcPr>
    </w:tblStylePr>
  </w:style>
  <w:style w:type="paragraph" w:customStyle="1" w:styleId="Textedutableau">
    <w:name w:val="Texte du tableau"/>
    <w:basedOn w:val="Normal"/>
    <w:qFormat/>
    <w:rsid w:val="00A67A68"/>
    <w:rPr>
      <w:sz w:val="18"/>
      <w:szCs w:val="18"/>
    </w:rPr>
  </w:style>
  <w:style w:type="paragraph" w:customStyle="1" w:styleId="Titredutableau">
    <w:name w:val="Titre du tableau"/>
    <w:basedOn w:val="Textedutableau"/>
    <w:qFormat/>
    <w:rsid w:val="009832D2"/>
    <w:pPr>
      <w:jc w:val="center"/>
    </w:pPr>
    <w:rPr>
      <w:rFonts w:ascii="Avenir LT Std 65 Medium" w:hAnsi="Avenir LT Std 65 Medium"/>
      <w:caps/>
      <w:color w:val="FFFFFF" w:themeColor="background1"/>
    </w:rPr>
  </w:style>
  <w:style w:type="paragraph" w:customStyle="1" w:styleId="Colonnegauchedutableau">
    <w:name w:val="Colonne gauche du tableau"/>
    <w:basedOn w:val="Textedutableau"/>
    <w:qFormat/>
    <w:rsid w:val="00D136D2"/>
    <w:rPr>
      <w:rFonts w:ascii="Avenir LT Std 65 Medium" w:hAnsi="Avenir LT Std 65 Medium"/>
      <w:caps/>
    </w:rPr>
  </w:style>
  <w:style w:type="paragraph" w:customStyle="1" w:styleId="Rondstableau">
    <w:name w:val="Ronds tableau"/>
    <w:basedOn w:val="Textedutableau"/>
    <w:qFormat/>
    <w:rsid w:val="007A4463"/>
    <w:pPr>
      <w:spacing w:line="400" w:lineRule="exact"/>
    </w:pPr>
    <w:rPr>
      <w:rFonts w:cstheme="minorHAnsi"/>
      <w:sz w:val="50"/>
      <w:szCs w:val="50"/>
    </w:rPr>
  </w:style>
  <w:style w:type="character" w:customStyle="1" w:styleId="Couleurbleu">
    <w:name w:val="Couleur bleu"/>
    <w:basedOn w:val="Policepardfaut"/>
    <w:uiPriority w:val="1"/>
    <w:qFormat/>
    <w:rsid w:val="00D136D2"/>
    <w:rPr>
      <w:bCs/>
      <w:color w:val="009AA6" w:themeColor="accent1"/>
    </w:rPr>
  </w:style>
  <w:style w:type="character" w:customStyle="1" w:styleId="Couleurrouge">
    <w:name w:val="Couleur rouge"/>
    <w:basedOn w:val="Policepardfaut"/>
    <w:uiPriority w:val="1"/>
    <w:qFormat/>
    <w:rsid w:val="007A4463"/>
    <w:rPr>
      <w:color w:val="CD0037" w:themeColor="accent2"/>
    </w:rPr>
  </w:style>
  <w:style w:type="character" w:customStyle="1" w:styleId="Couleurorange">
    <w:name w:val="Couleur orange"/>
    <w:basedOn w:val="Policepardfaut"/>
    <w:uiPriority w:val="1"/>
    <w:qFormat/>
    <w:rsid w:val="003B5C3C"/>
    <w:rPr>
      <w:color w:val="E05206" w:themeColor="accent4"/>
    </w:rPr>
  </w:style>
  <w:style w:type="character" w:customStyle="1" w:styleId="Couleurjaune">
    <w:name w:val="Couleur jaune"/>
    <w:basedOn w:val="Policepardfaut"/>
    <w:uiPriority w:val="1"/>
    <w:qFormat/>
    <w:rsid w:val="003B5C3C"/>
    <w:rPr>
      <w:color w:val="FFB612" w:themeColor="accent5"/>
    </w:rPr>
  </w:style>
  <w:style w:type="character" w:customStyle="1" w:styleId="Couleurvert">
    <w:name w:val="Couleur vert"/>
    <w:basedOn w:val="Policepardfaut"/>
    <w:uiPriority w:val="1"/>
    <w:qFormat/>
    <w:rsid w:val="003B5C3C"/>
    <w:rPr>
      <w:color w:val="D2E100" w:themeColor="background2"/>
    </w:rPr>
  </w:style>
  <w:style w:type="paragraph" w:customStyle="1" w:styleId="Lgendesdutableau">
    <w:name w:val="Légendes du tableau"/>
    <w:basedOn w:val="Textedesaisie"/>
    <w:qFormat/>
    <w:rsid w:val="006E79A9"/>
  </w:style>
  <w:style w:type="paragraph" w:customStyle="1" w:styleId="Textedutableaudcal">
    <w:name w:val="Texte du tableau décalé"/>
    <w:basedOn w:val="Textedutableau"/>
    <w:qFormat/>
    <w:rsid w:val="00D136D2"/>
    <w:pPr>
      <w:ind w:left="170"/>
    </w:pPr>
    <w:rPr>
      <w:rFonts w:ascii="Avenir LT Std 65 Medium" w:hAnsi="Avenir LT Std 65 Medium"/>
      <w:color w:val="3C3732" w:themeColor="text1"/>
    </w:rPr>
  </w:style>
  <w:style w:type="paragraph" w:customStyle="1" w:styleId="Texteexergueblanc">
    <w:name w:val="Texte exergue blanc"/>
    <w:basedOn w:val="Textedesaisie"/>
    <w:qFormat/>
    <w:rsid w:val="00265401"/>
    <w:pPr>
      <w:spacing w:before="120" w:line="360" w:lineRule="exact"/>
      <w:ind w:left="340" w:right="340"/>
    </w:pPr>
    <w:rPr>
      <w:rFonts w:ascii="Avenir LT Std 65 Medium" w:hAnsi="Avenir LT Std 65 Medium"/>
      <w:caps/>
      <w:noProof/>
      <w:color w:val="FFFFFF" w:themeColor="background1"/>
      <w:sz w:val="36"/>
      <w:lang w:eastAsia="fr-FR"/>
    </w:rPr>
  </w:style>
  <w:style w:type="paragraph" w:customStyle="1" w:styleId="Texteexergue">
    <w:name w:val="Texte exergue"/>
    <w:basedOn w:val="Textedesaisie"/>
    <w:qFormat/>
    <w:rsid w:val="00D136D2"/>
    <w:pPr>
      <w:spacing w:before="120" w:line="360" w:lineRule="exact"/>
    </w:pPr>
    <w:rPr>
      <w:rFonts w:ascii="Avenir LT Std 65 Medium" w:hAnsi="Avenir LT Std 65 Medium"/>
      <w:caps/>
      <w:color w:val="009AA6" w:themeColor="accent1"/>
      <w:sz w:val="36"/>
    </w:rPr>
  </w:style>
  <w:style w:type="paragraph" w:customStyle="1" w:styleId="Titreblocscouleur">
    <w:name w:val="Titre blocs couleur"/>
    <w:basedOn w:val="Textedesaisie"/>
    <w:qFormat/>
    <w:rsid w:val="00D136D2"/>
    <w:pPr>
      <w:spacing w:before="120"/>
      <w:ind w:left="227" w:right="227"/>
    </w:pPr>
    <w:rPr>
      <w:rFonts w:ascii="Avenir LT Std 65 Medium" w:hAnsi="Avenir LT Std 65 Medium"/>
      <w:bCs/>
      <w:caps/>
      <w:sz w:val="26"/>
      <w:szCs w:val="26"/>
    </w:rPr>
  </w:style>
  <w:style w:type="paragraph" w:customStyle="1" w:styleId="Texteblocscouleur">
    <w:name w:val="Texte blocs couleur"/>
    <w:basedOn w:val="Textedesaisie"/>
    <w:qFormat/>
    <w:rsid w:val="003A4332"/>
    <w:pPr>
      <w:spacing w:before="120"/>
      <w:ind w:left="227" w:right="227"/>
    </w:pPr>
    <w:rPr>
      <w:rFonts w:ascii="Avenir LT Std 65 Medium" w:hAnsi="Avenir LT Std 65 Medium"/>
    </w:rPr>
  </w:style>
  <w:style w:type="character" w:customStyle="1" w:styleId="Couleurblanc">
    <w:name w:val="Couleur blanc"/>
    <w:basedOn w:val="Couleurbleu"/>
    <w:uiPriority w:val="1"/>
    <w:qFormat/>
    <w:rsid w:val="008E3B21"/>
    <w:rPr>
      <w:bCs/>
      <w:color w:val="FFFFFF" w:themeColor="background1"/>
    </w:rPr>
  </w:style>
  <w:style w:type="paragraph" w:customStyle="1" w:styleId="Textepuce1bloscouleur">
    <w:name w:val="Texte puce 1 blos couleur"/>
    <w:basedOn w:val="Texteblocscouleur"/>
    <w:qFormat/>
    <w:rsid w:val="0089790B"/>
    <w:pPr>
      <w:numPr>
        <w:numId w:val="5"/>
      </w:numPr>
      <w:ind w:left="397" w:hanging="170"/>
    </w:pPr>
  </w:style>
  <w:style w:type="paragraph" w:customStyle="1" w:styleId="Titredeparagraphe">
    <w:name w:val="Titre de paragraphe"/>
    <w:basedOn w:val="Textedesaisie"/>
    <w:qFormat/>
    <w:rsid w:val="006F34EE"/>
    <w:pPr>
      <w:spacing w:before="700" w:after="520" w:line="500" w:lineRule="atLeast"/>
    </w:pPr>
    <w:rPr>
      <w:rFonts w:ascii="Avenir LT Std 65 Medium" w:hAnsi="Avenir LT Std 65 Medium"/>
      <w:caps/>
      <w:color w:val="009AA6" w:themeColor="accent1"/>
      <w:sz w:val="48"/>
      <w:szCs w:val="48"/>
    </w:rPr>
  </w:style>
  <w:style w:type="paragraph" w:customStyle="1" w:styleId="Formebloc">
    <w:name w:val="Forme bloc"/>
    <w:basedOn w:val="Texteexergue"/>
    <w:qFormat/>
    <w:rsid w:val="00B92E51"/>
    <w:pPr>
      <w:spacing w:line="600" w:lineRule="exact"/>
      <w:ind w:left="-340"/>
    </w:pPr>
    <w:rPr>
      <w:sz w:val="60"/>
      <w:szCs w:val="60"/>
    </w:rPr>
  </w:style>
  <w:style w:type="paragraph" w:customStyle="1" w:styleId="PaysVilles">
    <w:name w:val="Pays &amp; Villes"/>
    <w:basedOn w:val="Normal"/>
    <w:qFormat/>
    <w:rsid w:val="00EB6DE7"/>
    <w:pPr>
      <w:spacing w:line="300" w:lineRule="atLeast"/>
    </w:pPr>
    <w:rPr>
      <w:caps/>
      <w:color w:val="3C3732" w:themeColor="text1"/>
      <w:sz w:val="26"/>
      <w:szCs w:val="26"/>
    </w:rPr>
  </w:style>
  <w:style w:type="paragraph" w:customStyle="1" w:styleId="Textelight">
    <w:name w:val="Texte light"/>
    <w:basedOn w:val="Textedutableau"/>
    <w:qFormat/>
    <w:rsid w:val="009832D2"/>
    <w:rPr>
      <w:rFonts w:ascii="Avenir LT Std 35 Light" w:hAnsi="Avenir LT Std 35 Light"/>
    </w:rPr>
  </w:style>
  <w:style w:type="paragraph" w:customStyle="1" w:styleId="Textemedium">
    <w:name w:val="Texte medium"/>
    <w:basedOn w:val="Textedutableau"/>
    <w:qFormat/>
    <w:rsid w:val="009832D2"/>
    <w:rPr>
      <w:rFonts w:ascii="Avenir LT Std 65 Medium" w:hAnsi="Avenir LT Std 65 Medium"/>
    </w:rPr>
  </w:style>
  <w:style w:type="paragraph" w:customStyle="1" w:styleId="Titrepieddepagebold">
    <w:name w:val="Titre pied de page bold"/>
    <w:basedOn w:val="Titredudocumentpieddepage"/>
    <w:qFormat/>
    <w:rsid w:val="006411AE"/>
    <w:pPr>
      <w:framePr w:wrap="around"/>
    </w:pPr>
    <w:rPr>
      <w:rFonts w:ascii="Avenir LT Std 55 Roman" w:hAnsi="Avenir LT Std 55 Roman"/>
    </w:rPr>
  </w:style>
  <w:style w:type="paragraph" w:styleId="Paragraphedeliste">
    <w:name w:val="List Paragraph"/>
    <w:basedOn w:val="Normal"/>
    <w:uiPriority w:val="34"/>
    <w:qFormat/>
    <w:rsid w:val="00113A15"/>
    <w:pPr>
      <w:ind w:left="720"/>
      <w:contextualSpacing/>
    </w:pPr>
  </w:style>
  <w:style w:type="character" w:styleId="Accentuation">
    <w:name w:val="Emphasis"/>
    <w:basedOn w:val="Policepardfaut"/>
    <w:uiPriority w:val="20"/>
    <w:qFormat/>
    <w:rsid w:val="00CE78D5"/>
    <w:rPr>
      <w:i/>
      <w:iCs/>
    </w:rPr>
  </w:style>
  <w:style w:type="character" w:styleId="lev">
    <w:name w:val="Strong"/>
    <w:uiPriority w:val="22"/>
    <w:qFormat/>
    <w:rsid w:val="00CE78D5"/>
    <w:rPr>
      <w:b/>
      <w:bCs/>
    </w:rPr>
  </w:style>
  <w:style w:type="paragraph" w:styleId="TM4">
    <w:name w:val="toc 4"/>
    <w:basedOn w:val="Normal"/>
    <w:next w:val="Normal"/>
    <w:autoRedefine/>
    <w:uiPriority w:val="39"/>
    <w:unhideWhenUsed/>
    <w:rsid w:val="007A234A"/>
    <w:pPr>
      <w:spacing w:after="100" w:line="276" w:lineRule="auto"/>
      <w:ind w:left="660"/>
    </w:pPr>
    <w:rPr>
      <w:rFonts w:eastAsiaTheme="minorEastAsia"/>
      <w:color w:val="auto"/>
      <w:lang w:eastAsia="fr-FR"/>
    </w:rPr>
  </w:style>
  <w:style w:type="paragraph" w:styleId="TM5">
    <w:name w:val="toc 5"/>
    <w:basedOn w:val="Normal"/>
    <w:next w:val="Normal"/>
    <w:autoRedefine/>
    <w:uiPriority w:val="39"/>
    <w:unhideWhenUsed/>
    <w:rsid w:val="007A234A"/>
    <w:pPr>
      <w:spacing w:after="100" w:line="276" w:lineRule="auto"/>
      <w:ind w:left="880"/>
    </w:pPr>
    <w:rPr>
      <w:rFonts w:eastAsiaTheme="minorEastAsia"/>
      <w:color w:val="auto"/>
      <w:lang w:eastAsia="fr-FR"/>
    </w:rPr>
  </w:style>
  <w:style w:type="paragraph" w:styleId="TM6">
    <w:name w:val="toc 6"/>
    <w:basedOn w:val="Normal"/>
    <w:next w:val="Normal"/>
    <w:autoRedefine/>
    <w:uiPriority w:val="39"/>
    <w:unhideWhenUsed/>
    <w:rsid w:val="007A234A"/>
    <w:pPr>
      <w:spacing w:after="100" w:line="276" w:lineRule="auto"/>
      <w:ind w:left="1100"/>
    </w:pPr>
    <w:rPr>
      <w:rFonts w:eastAsiaTheme="minorEastAsia"/>
      <w:color w:val="auto"/>
      <w:lang w:eastAsia="fr-FR"/>
    </w:rPr>
  </w:style>
  <w:style w:type="paragraph" w:styleId="TM7">
    <w:name w:val="toc 7"/>
    <w:basedOn w:val="Normal"/>
    <w:next w:val="Normal"/>
    <w:autoRedefine/>
    <w:uiPriority w:val="39"/>
    <w:unhideWhenUsed/>
    <w:rsid w:val="007A234A"/>
    <w:pPr>
      <w:spacing w:after="100" w:line="276" w:lineRule="auto"/>
      <w:ind w:left="1320"/>
    </w:pPr>
    <w:rPr>
      <w:rFonts w:eastAsiaTheme="minorEastAsia"/>
      <w:color w:val="auto"/>
      <w:lang w:eastAsia="fr-FR"/>
    </w:rPr>
  </w:style>
  <w:style w:type="paragraph" w:styleId="TM8">
    <w:name w:val="toc 8"/>
    <w:basedOn w:val="Normal"/>
    <w:next w:val="Normal"/>
    <w:autoRedefine/>
    <w:uiPriority w:val="39"/>
    <w:unhideWhenUsed/>
    <w:rsid w:val="007A234A"/>
    <w:pPr>
      <w:spacing w:after="100" w:line="276" w:lineRule="auto"/>
      <w:ind w:left="1540"/>
    </w:pPr>
    <w:rPr>
      <w:rFonts w:eastAsiaTheme="minorEastAsia"/>
      <w:color w:val="auto"/>
      <w:lang w:eastAsia="fr-FR"/>
    </w:rPr>
  </w:style>
  <w:style w:type="paragraph" w:styleId="TM9">
    <w:name w:val="toc 9"/>
    <w:basedOn w:val="Normal"/>
    <w:next w:val="Normal"/>
    <w:autoRedefine/>
    <w:uiPriority w:val="39"/>
    <w:unhideWhenUsed/>
    <w:rsid w:val="007A234A"/>
    <w:pPr>
      <w:spacing w:after="100" w:line="276" w:lineRule="auto"/>
      <w:ind w:left="1760"/>
    </w:pPr>
    <w:rPr>
      <w:rFonts w:eastAsiaTheme="minorEastAsia"/>
      <w:color w:val="auto"/>
      <w:lang w:eastAsia="fr-FR"/>
    </w:rPr>
  </w:style>
  <w:style w:type="table" w:customStyle="1" w:styleId="Trameclaire-Accent51">
    <w:name w:val="Trame claire - Accent 51"/>
    <w:basedOn w:val="TableauNormal"/>
    <w:next w:val="Trameclaire-Accent5"/>
    <w:uiPriority w:val="60"/>
    <w:rsid w:val="008C64E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5">
    <w:name w:val="Light Shading Accent 5"/>
    <w:basedOn w:val="TableauNormal"/>
    <w:uiPriority w:val="60"/>
    <w:rsid w:val="008C64EB"/>
    <w:pPr>
      <w:spacing w:after="0" w:line="240" w:lineRule="auto"/>
    </w:pPr>
    <w:rPr>
      <w:color w:val="CC8D00" w:themeColor="accent5" w:themeShade="BF"/>
    </w:rPr>
    <w:tblPr>
      <w:tblStyleRowBandSize w:val="1"/>
      <w:tblStyleColBandSize w:val="1"/>
      <w:tblBorders>
        <w:top w:val="single" w:sz="8" w:space="0" w:color="FFB612" w:themeColor="accent5"/>
        <w:bottom w:val="single" w:sz="8" w:space="0" w:color="FFB612" w:themeColor="accent5"/>
      </w:tblBorders>
    </w:tblPr>
    <w:tblStylePr w:type="firstRow">
      <w:pPr>
        <w:spacing w:before="0" w:after="0" w:line="240" w:lineRule="auto"/>
      </w:pPr>
      <w:rPr>
        <w:b/>
        <w:bCs/>
      </w:rPr>
      <w:tblPr/>
      <w:tcPr>
        <w:tcBorders>
          <w:top w:val="single" w:sz="8" w:space="0" w:color="FFB612" w:themeColor="accent5"/>
          <w:left w:val="nil"/>
          <w:bottom w:val="single" w:sz="8" w:space="0" w:color="FFB612" w:themeColor="accent5"/>
          <w:right w:val="nil"/>
          <w:insideH w:val="nil"/>
          <w:insideV w:val="nil"/>
        </w:tcBorders>
      </w:tcPr>
    </w:tblStylePr>
    <w:tblStylePr w:type="lastRow">
      <w:pPr>
        <w:spacing w:before="0" w:after="0" w:line="240" w:lineRule="auto"/>
      </w:pPr>
      <w:rPr>
        <w:b/>
        <w:bCs/>
      </w:rPr>
      <w:tblPr/>
      <w:tcPr>
        <w:tcBorders>
          <w:top w:val="single" w:sz="8" w:space="0" w:color="FFB612" w:themeColor="accent5"/>
          <w:left w:val="nil"/>
          <w:bottom w:val="single" w:sz="8" w:space="0" w:color="FFB61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C4" w:themeFill="accent5" w:themeFillTint="3F"/>
      </w:tcPr>
    </w:tblStylePr>
    <w:tblStylePr w:type="band1Horz">
      <w:tblPr/>
      <w:tcPr>
        <w:tcBorders>
          <w:left w:val="nil"/>
          <w:right w:val="nil"/>
          <w:insideH w:val="nil"/>
          <w:insideV w:val="nil"/>
        </w:tcBorders>
        <w:shd w:val="clear" w:color="auto" w:fill="FFECC4" w:themeFill="accent5" w:themeFillTint="3F"/>
      </w:tcPr>
    </w:tblStylePr>
  </w:style>
  <w:style w:type="character" w:styleId="Numrodepage">
    <w:name w:val="page number"/>
    <w:basedOn w:val="Policepardfaut"/>
    <w:rsid w:val="0057577E"/>
  </w:style>
  <w:style w:type="paragraph" w:styleId="Notedebasdepage">
    <w:name w:val="footnote text"/>
    <w:basedOn w:val="Normal"/>
    <w:link w:val="NotedebasdepageCar"/>
    <w:semiHidden/>
    <w:rsid w:val="0057577E"/>
    <w:pPr>
      <w:spacing w:line="240" w:lineRule="auto"/>
      <w:jc w:val="both"/>
    </w:pPr>
    <w:rPr>
      <w:rFonts w:ascii="Times New Roman" w:eastAsia="Times New Roman" w:hAnsi="Times New Roman" w:cs="Times New Roman"/>
      <w:color w:val="auto"/>
      <w:sz w:val="20"/>
      <w:szCs w:val="20"/>
      <w:lang w:eastAsia="fr-FR"/>
    </w:rPr>
  </w:style>
  <w:style w:type="character" w:customStyle="1" w:styleId="NotedebasdepageCar">
    <w:name w:val="Note de bas de page Car"/>
    <w:basedOn w:val="Policepardfaut"/>
    <w:link w:val="Notedebasdepage"/>
    <w:semiHidden/>
    <w:rsid w:val="0057577E"/>
    <w:rPr>
      <w:rFonts w:ascii="Times New Roman" w:eastAsia="Times New Roman" w:hAnsi="Times New Roman" w:cs="Times New Roman"/>
      <w:sz w:val="20"/>
      <w:szCs w:val="20"/>
      <w:lang w:eastAsia="fr-FR"/>
    </w:rPr>
  </w:style>
  <w:style w:type="character" w:styleId="Appelnotedebasdep">
    <w:name w:val="footnote reference"/>
    <w:semiHidden/>
    <w:rsid w:val="0057577E"/>
    <w:rPr>
      <w:vertAlign w:val="superscript"/>
    </w:rPr>
  </w:style>
  <w:style w:type="paragraph" w:customStyle="1" w:styleId="StyleTitre2CentrBasSimpleRouge225ptpaisseurdu">
    <w:name w:val="Style Titre 2 + Centré Bas: (Simple Rouge  225 pt Épaisseur du ..."/>
    <w:basedOn w:val="Titre2"/>
    <w:rsid w:val="0057577E"/>
    <w:pPr>
      <w:keepLines w:val="0"/>
      <w:tabs>
        <w:tab w:val="num" w:pos="1134"/>
      </w:tabs>
      <w:spacing w:before="240" w:after="60" w:line="240" w:lineRule="auto"/>
      <w:ind w:left="1134" w:hanging="1134"/>
      <w:jc w:val="both"/>
    </w:pPr>
    <w:rPr>
      <w:rFonts w:ascii="Arial" w:eastAsia="Times New Roman" w:hAnsi="Arial" w:cs="Times New Roman"/>
      <w:b/>
      <w:i/>
      <w:iCs/>
      <w:color w:val="000000"/>
      <w:sz w:val="24"/>
      <w:szCs w:val="24"/>
      <w14:textFill>
        <w14:solidFill>
          <w14:srgbClr w14:val="000000">
            <w14:lumMod w14:val="50000"/>
          </w14:srgbClr>
        </w14:solidFill>
      </w14:textFill>
    </w:rPr>
  </w:style>
  <w:style w:type="paragraph" w:customStyle="1" w:styleId="AnnexeTexte">
    <w:name w:val="AnnexeTexte"/>
    <w:basedOn w:val="Normal"/>
    <w:link w:val="AnnexeTexteCar"/>
    <w:rsid w:val="0057577E"/>
    <w:pPr>
      <w:spacing w:before="120" w:line="240" w:lineRule="exact"/>
      <w:jc w:val="both"/>
    </w:pPr>
    <w:rPr>
      <w:rFonts w:ascii="Arial" w:eastAsia="Times New Roman" w:hAnsi="Arial" w:cs="Times New Roman"/>
      <w:color w:val="auto"/>
      <w:sz w:val="24"/>
      <w:szCs w:val="24"/>
      <w:lang w:eastAsia="fr-FR"/>
    </w:rPr>
  </w:style>
  <w:style w:type="character" w:customStyle="1" w:styleId="AnnexeTexteCar">
    <w:name w:val="AnnexeTexte Car"/>
    <w:link w:val="AnnexeTexte"/>
    <w:rsid w:val="0057577E"/>
    <w:rPr>
      <w:rFonts w:ascii="Arial" w:eastAsia="Times New Roman" w:hAnsi="Arial" w:cs="Times New Roman"/>
      <w:sz w:val="24"/>
      <w:szCs w:val="24"/>
      <w:lang w:eastAsia="fr-FR"/>
    </w:rPr>
  </w:style>
  <w:style w:type="paragraph" w:customStyle="1" w:styleId="StyleTitre4ArialNarrow11pt">
    <w:name w:val="Style Titre 4 + Arial Narrow 11 pt"/>
    <w:basedOn w:val="Titre4"/>
    <w:next w:val="Normal"/>
    <w:rsid w:val="0057577E"/>
    <w:pPr>
      <w:keepLines w:val="0"/>
      <w:tabs>
        <w:tab w:val="num" w:pos="864"/>
      </w:tabs>
      <w:spacing w:before="240" w:after="60" w:line="240" w:lineRule="auto"/>
      <w:jc w:val="both"/>
    </w:pPr>
    <w:rPr>
      <w:rFonts w:ascii="Arial Narrow" w:eastAsia="Times New Roman" w:hAnsi="Arial Narrow" w:cs="Arial"/>
      <w:i/>
      <w:iCs w:val="0"/>
      <w:color w:val="auto"/>
      <w:szCs w:val="28"/>
    </w:rPr>
  </w:style>
  <w:style w:type="paragraph" w:customStyle="1" w:styleId="CarCarCarCarCarCar">
    <w:name w:val="Car Car Car Car Car Car"/>
    <w:basedOn w:val="Normal"/>
    <w:rsid w:val="0057577E"/>
    <w:pPr>
      <w:widowControl w:val="0"/>
      <w:adjustRightInd w:val="0"/>
      <w:spacing w:after="160" w:line="240" w:lineRule="exact"/>
      <w:jc w:val="both"/>
      <w:textAlignment w:val="baseline"/>
    </w:pPr>
    <w:rPr>
      <w:rFonts w:ascii="Garamond" w:eastAsia="Times New Roman" w:hAnsi="Garamond" w:cs="Times New Roman"/>
      <w:color w:val="auto"/>
      <w:szCs w:val="20"/>
    </w:rPr>
  </w:style>
  <w:style w:type="paragraph" w:styleId="Retraitnormal">
    <w:name w:val="Normal Indent"/>
    <w:basedOn w:val="Normal"/>
    <w:rsid w:val="0057577E"/>
    <w:pPr>
      <w:spacing w:line="240" w:lineRule="auto"/>
      <w:ind w:left="709"/>
      <w:jc w:val="both"/>
    </w:pPr>
    <w:rPr>
      <w:rFonts w:ascii="Times New Roman" w:eastAsia="Times New Roman" w:hAnsi="Times New Roman" w:cs="Times New Roman"/>
      <w:color w:val="auto"/>
      <w:sz w:val="24"/>
      <w:szCs w:val="24"/>
      <w:lang w:eastAsia="fr-FR"/>
    </w:rPr>
  </w:style>
  <w:style w:type="paragraph" w:customStyle="1" w:styleId="Titre1refGC">
    <w:name w:val="Titre 1 ref G&amp;C"/>
    <w:basedOn w:val="Normal"/>
    <w:next w:val="Retraitnormal"/>
    <w:rsid w:val="0057577E"/>
    <w:pPr>
      <w:pBdr>
        <w:bottom w:val="single" w:sz="4" w:space="1" w:color="auto"/>
      </w:pBdr>
      <w:tabs>
        <w:tab w:val="num" w:pos="360"/>
      </w:tabs>
      <w:spacing w:before="120" w:line="280" w:lineRule="atLeast"/>
      <w:ind w:left="360" w:hanging="360"/>
      <w:jc w:val="both"/>
    </w:pPr>
    <w:rPr>
      <w:rFonts w:ascii="Times New Roman" w:eastAsia="Times New Roman" w:hAnsi="Times New Roman" w:cs="Times New Roman"/>
      <w:color w:val="auto"/>
      <w:sz w:val="32"/>
      <w:szCs w:val="24"/>
      <w:lang w:eastAsia="fr-FR"/>
    </w:rPr>
  </w:style>
  <w:style w:type="paragraph" w:styleId="NormalWeb">
    <w:name w:val="Normal (Web)"/>
    <w:basedOn w:val="Normal"/>
    <w:rsid w:val="0057577E"/>
    <w:pPr>
      <w:spacing w:before="100" w:beforeAutospacing="1" w:after="100" w:afterAutospacing="1" w:line="240" w:lineRule="auto"/>
      <w:jc w:val="both"/>
    </w:pPr>
    <w:rPr>
      <w:rFonts w:ascii="Times New Roman" w:eastAsia="Times New Roman" w:hAnsi="Times New Roman" w:cs="Times New Roman"/>
      <w:color w:val="auto"/>
      <w:sz w:val="24"/>
      <w:szCs w:val="24"/>
      <w:lang w:eastAsia="fr-FR"/>
    </w:rPr>
  </w:style>
  <w:style w:type="paragraph" w:customStyle="1" w:styleId="CharChar4">
    <w:name w:val="Char Char4"/>
    <w:basedOn w:val="Normal"/>
    <w:autoRedefine/>
    <w:rsid w:val="0057577E"/>
    <w:pPr>
      <w:spacing w:after="80" w:line="240" w:lineRule="auto"/>
      <w:jc w:val="both"/>
    </w:pPr>
    <w:rPr>
      <w:rFonts w:ascii="Arial" w:eastAsia="Times New Roman" w:hAnsi="Arial" w:cs="Times New Roman"/>
      <w:color w:val="auto"/>
      <w:sz w:val="20"/>
      <w:szCs w:val="20"/>
      <w:lang w:eastAsia="fr-FR"/>
    </w:rPr>
  </w:style>
  <w:style w:type="character" w:styleId="Marquedecommentaire">
    <w:name w:val="annotation reference"/>
    <w:semiHidden/>
    <w:rsid w:val="0057577E"/>
    <w:rPr>
      <w:sz w:val="16"/>
      <w:szCs w:val="16"/>
    </w:rPr>
  </w:style>
  <w:style w:type="paragraph" w:styleId="Commentaire">
    <w:name w:val="annotation text"/>
    <w:basedOn w:val="Normal"/>
    <w:link w:val="CommentaireCar"/>
    <w:semiHidden/>
    <w:rsid w:val="0057577E"/>
    <w:pPr>
      <w:spacing w:line="240" w:lineRule="auto"/>
      <w:jc w:val="both"/>
    </w:pPr>
    <w:rPr>
      <w:rFonts w:ascii="Times New Roman" w:eastAsia="Times New Roman" w:hAnsi="Times New Roman" w:cs="Times New Roman"/>
      <w:color w:val="auto"/>
      <w:sz w:val="20"/>
      <w:szCs w:val="20"/>
      <w:lang w:eastAsia="fr-FR"/>
    </w:rPr>
  </w:style>
  <w:style w:type="character" w:customStyle="1" w:styleId="CommentaireCar">
    <w:name w:val="Commentaire Car"/>
    <w:basedOn w:val="Policepardfaut"/>
    <w:link w:val="Commentaire"/>
    <w:semiHidden/>
    <w:rsid w:val="0057577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7577E"/>
    <w:rPr>
      <w:b/>
      <w:bCs/>
    </w:rPr>
  </w:style>
  <w:style w:type="character" w:customStyle="1" w:styleId="ObjetducommentaireCar">
    <w:name w:val="Objet du commentaire Car"/>
    <w:basedOn w:val="CommentaireCar"/>
    <w:link w:val="Objetducommentaire"/>
    <w:semiHidden/>
    <w:rsid w:val="0057577E"/>
    <w:rPr>
      <w:rFonts w:ascii="Times New Roman" w:eastAsia="Times New Roman" w:hAnsi="Times New Roman" w:cs="Times New Roman"/>
      <w:b/>
      <w:bCs/>
      <w:sz w:val="20"/>
      <w:szCs w:val="20"/>
      <w:lang w:eastAsia="fr-FR"/>
    </w:rPr>
  </w:style>
  <w:style w:type="paragraph" w:customStyle="1" w:styleId="CarCarCarCarCarCarCarCarCarCarCarCarCar">
    <w:name w:val="Car Car Car Car Car Car Car Car Car Car Car Car Car"/>
    <w:basedOn w:val="Normal"/>
    <w:rsid w:val="0057577E"/>
    <w:pPr>
      <w:widowControl w:val="0"/>
      <w:adjustRightInd w:val="0"/>
      <w:spacing w:after="160" w:line="240" w:lineRule="exact"/>
      <w:jc w:val="both"/>
      <w:textAlignment w:val="baseline"/>
    </w:pPr>
    <w:rPr>
      <w:rFonts w:ascii="Verdana" w:eastAsia="Times New Roman" w:hAnsi="Verdana" w:cs="Times New Roman"/>
      <w:color w:val="auto"/>
      <w:sz w:val="24"/>
      <w:szCs w:val="24"/>
      <w:lang w:val="en-US"/>
    </w:rPr>
  </w:style>
  <w:style w:type="paragraph" w:styleId="Corpsdetexte">
    <w:name w:val="Body Text"/>
    <w:basedOn w:val="Normal"/>
    <w:link w:val="CorpsdetexteCar"/>
    <w:rsid w:val="0057577E"/>
    <w:pPr>
      <w:suppressAutoHyphens/>
      <w:spacing w:before="120" w:line="240" w:lineRule="auto"/>
      <w:jc w:val="both"/>
    </w:pPr>
    <w:rPr>
      <w:rFonts w:ascii="Times New Roman" w:eastAsia="Times New Roman" w:hAnsi="Times New Roman" w:cs="Times New Roman"/>
      <w:color w:val="auto"/>
      <w:lang w:eastAsia="fr-FR"/>
    </w:rPr>
  </w:style>
  <w:style w:type="character" w:customStyle="1" w:styleId="CorpsdetexteCar">
    <w:name w:val="Corps de texte Car"/>
    <w:basedOn w:val="Policepardfaut"/>
    <w:link w:val="Corpsdetexte"/>
    <w:rsid w:val="0057577E"/>
    <w:rPr>
      <w:rFonts w:ascii="Times New Roman" w:eastAsia="Times New Roman" w:hAnsi="Times New Roman" w:cs="Times New Roman"/>
      <w:lang w:eastAsia="fr-FR"/>
    </w:rPr>
  </w:style>
  <w:style w:type="character" w:styleId="Lienhypertextesuivivisit">
    <w:name w:val="FollowedHyperlink"/>
    <w:rsid w:val="0057577E"/>
    <w:rPr>
      <w:color w:val="606420"/>
      <w:u w:val="single"/>
    </w:rPr>
  </w:style>
  <w:style w:type="paragraph" w:customStyle="1" w:styleId="Paragraphedeliste1">
    <w:name w:val="Paragraphe de liste1"/>
    <w:basedOn w:val="Normal"/>
    <w:rsid w:val="0057577E"/>
    <w:pPr>
      <w:spacing w:after="200" w:line="276" w:lineRule="auto"/>
      <w:ind w:left="720"/>
      <w:contextualSpacing/>
      <w:jc w:val="both"/>
    </w:pPr>
    <w:rPr>
      <w:rFonts w:ascii="Calibri" w:eastAsia="Times New Roman" w:hAnsi="Calibri" w:cs="Times New Roman"/>
      <w:color w:val="auto"/>
    </w:rPr>
  </w:style>
  <w:style w:type="paragraph" w:styleId="Titre">
    <w:name w:val="Title"/>
    <w:basedOn w:val="Normal"/>
    <w:next w:val="Normal"/>
    <w:link w:val="TitreCar"/>
    <w:qFormat/>
    <w:rsid w:val="0057577E"/>
    <w:pPr>
      <w:spacing w:after="1080" w:line="240" w:lineRule="auto"/>
      <w:ind w:left="1418" w:right="851"/>
      <w:jc w:val="right"/>
      <w:outlineLvl w:val="0"/>
    </w:pPr>
    <w:rPr>
      <w:rFonts w:ascii="Arial Narrow" w:eastAsia="Times New Roman" w:hAnsi="Arial Narrow" w:cs="Times New Roman"/>
      <w:bCs/>
      <w:caps/>
      <w:color w:val="6E267B"/>
      <w:kern w:val="28"/>
      <w:sz w:val="72"/>
      <w:szCs w:val="32"/>
    </w:rPr>
  </w:style>
  <w:style w:type="character" w:customStyle="1" w:styleId="TitreCar">
    <w:name w:val="Titre Car"/>
    <w:basedOn w:val="Policepardfaut"/>
    <w:link w:val="Titre"/>
    <w:rsid w:val="0057577E"/>
    <w:rPr>
      <w:rFonts w:ascii="Arial Narrow" w:eastAsia="Times New Roman" w:hAnsi="Arial Narrow" w:cs="Times New Roman"/>
      <w:bCs/>
      <w:caps/>
      <w:color w:val="6E267B"/>
      <w:kern w:val="28"/>
      <w:sz w:val="72"/>
      <w:szCs w:val="32"/>
    </w:rPr>
  </w:style>
  <w:style w:type="paragraph" w:styleId="Retraitcorpsdetexte">
    <w:name w:val="Body Text Indent"/>
    <w:basedOn w:val="Normal"/>
    <w:link w:val="RetraitcorpsdetexteCar"/>
    <w:rsid w:val="0057577E"/>
    <w:pPr>
      <w:spacing w:after="120" w:line="240" w:lineRule="auto"/>
      <w:ind w:left="283"/>
      <w:jc w:val="both"/>
    </w:pPr>
    <w:rPr>
      <w:rFonts w:ascii="Times New Roman" w:eastAsia="Times New Roman" w:hAnsi="Times New Roman" w:cs="Times New Roman"/>
      <w:color w:val="auto"/>
      <w:sz w:val="24"/>
      <w:szCs w:val="24"/>
      <w:lang w:eastAsia="fr-FR"/>
    </w:rPr>
  </w:style>
  <w:style w:type="character" w:customStyle="1" w:styleId="RetraitcorpsdetexteCar">
    <w:name w:val="Retrait corps de texte Car"/>
    <w:basedOn w:val="Policepardfaut"/>
    <w:link w:val="Retraitcorpsdetexte"/>
    <w:rsid w:val="0057577E"/>
    <w:rPr>
      <w:rFonts w:ascii="Times New Roman" w:eastAsia="Times New Roman" w:hAnsi="Times New Roman" w:cs="Times New Roman"/>
      <w:sz w:val="24"/>
      <w:szCs w:val="24"/>
      <w:lang w:eastAsia="fr-FR"/>
    </w:rPr>
  </w:style>
  <w:style w:type="paragraph" w:styleId="Retraitcorpset1relig">
    <w:name w:val="Body Text First Indent 2"/>
    <w:basedOn w:val="Retraitcorpsdetexte"/>
    <w:link w:val="Retraitcorpset1religCar"/>
    <w:rsid w:val="0057577E"/>
    <w:pPr>
      <w:ind w:firstLine="210"/>
    </w:pPr>
  </w:style>
  <w:style w:type="character" w:customStyle="1" w:styleId="Retraitcorpset1religCar">
    <w:name w:val="Retrait corps et 1re lig. Car"/>
    <w:basedOn w:val="RetraitcorpsdetexteCar"/>
    <w:link w:val="Retraitcorpset1relig"/>
    <w:rsid w:val="0057577E"/>
    <w:rPr>
      <w:rFonts w:ascii="Times New Roman" w:eastAsia="Times New Roman" w:hAnsi="Times New Roman" w:cs="Times New Roman"/>
      <w:sz w:val="24"/>
      <w:szCs w:val="24"/>
      <w:lang w:eastAsia="fr-FR"/>
    </w:rPr>
  </w:style>
  <w:style w:type="character" w:customStyle="1" w:styleId="FootnoteTextChar">
    <w:name w:val="Footnote Text Char"/>
    <w:semiHidden/>
    <w:rsid w:val="0057577E"/>
    <w:rPr>
      <w:sz w:val="24"/>
      <w:szCs w:val="24"/>
      <w:lang w:val="fr-FR" w:eastAsia="fr-FR" w:bidi="ar-SA"/>
    </w:rPr>
  </w:style>
  <w:style w:type="character" w:customStyle="1" w:styleId="Car5">
    <w:name w:val="Car5"/>
    <w:rsid w:val="0057577E"/>
    <w:rPr>
      <w:rFonts w:ascii="Arial" w:hAnsi="Arial" w:cs="Arial"/>
      <w:b/>
      <w:bCs/>
      <w:sz w:val="24"/>
      <w:szCs w:val="24"/>
      <w:lang w:val="fr-FR" w:eastAsia="en-US" w:bidi="ar-SA"/>
    </w:rPr>
  </w:style>
  <w:style w:type="paragraph" w:styleId="Rvision">
    <w:name w:val="Revision"/>
    <w:hidden/>
    <w:uiPriority w:val="99"/>
    <w:semiHidden/>
    <w:rsid w:val="0057577E"/>
    <w:pPr>
      <w:spacing w:after="0" w:line="240" w:lineRule="auto"/>
      <w:jc w:val="both"/>
    </w:pPr>
    <w:rPr>
      <w:rFonts w:ascii="Times New Roman" w:eastAsia="Times New Roman" w:hAnsi="Times New Roman" w:cs="Times New Roman"/>
      <w:sz w:val="24"/>
      <w:szCs w:val="24"/>
      <w:lang w:eastAsia="fr-FR"/>
    </w:rPr>
  </w:style>
  <w:style w:type="paragraph" w:styleId="Textebrut">
    <w:name w:val="Plain Text"/>
    <w:basedOn w:val="Normal"/>
    <w:link w:val="TextebrutCar"/>
    <w:uiPriority w:val="99"/>
    <w:unhideWhenUsed/>
    <w:rsid w:val="0057577E"/>
    <w:pPr>
      <w:spacing w:line="240" w:lineRule="auto"/>
      <w:jc w:val="both"/>
    </w:pPr>
    <w:rPr>
      <w:rFonts w:ascii="Consolas" w:eastAsia="Calibri" w:hAnsi="Consolas" w:cs="Times New Roman"/>
      <w:color w:val="auto"/>
      <w:sz w:val="21"/>
      <w:szCs w:val="21"/>
    </w:rPr>
  </w:style>
  <w:style w:type="character" w:customStyle="1" w:styleId="TextebrutCar">
    <w:name w:val="Texte brut Car"/>
    <w:basedOn w:val="Policepardfaut"/>
    <w:link w:val="Textebrut"/>
    <w:uiPriority w:val="99"/>
    <w:rsid w:val="0057577E"/>
    <w:rPr>
      <w:rFonts w:ascii="Consolas" w:eastAsia="Calibri" w:hAnsi="Consolas" w:cs="Times New Roman"/>
      <w:sz w:val="21"/>
      <w:szCs w:val="21"/>
    </w:rPr>
  </w:style>
  <w:style w:type="paragraph" w:customStyle="1" w:styleId="AlinaavecretraitCSG">
    <w:name w:val="Alinéa avec retrait CSG"/>
    <w:basedOn w:val="Normal"/>
    <w:link w:val="AlinaavecretraitCSGCar"/>
    <w:qFormat/>
    <w:rsid w:val="0057577E"/>
    <w:pPr>
      <w:numPr>
        <w:ilvl w:val="1"/>
        <w:numId w:val="142"/>
      </w:numPr>
      <w:autoSpaceDE w:val="0"/>
      <w:autoSpaceDN w:val="0"/>
      <w:adjustRightInd w:val="0"/>
      <w:spacing w:before="120" w:line="240" w:lineRule="auto"/>
      <w:jc w:val="both"/>
    </w:pPr>
    <w:rPr>
      <w:rFonts w:ascii="Arial" w:eastAsia="Times New Roman" w:hAnsi="Arial" w:cs="Times New Roman"/>
      <w:color w:val="000000"/>
      <w:lang w:eastAsia="fr-FR"/>
    </w:rPr>
  </w:style>
  <w:style w:type="character" w:customStyle="1" w:styleId="AlinaavecretraitCSGCar">
    <w:name w:val="Alinéa avec retrait CSG Car"/>
    <w:link w:val="AlinaavecretraitCSG"/>
    <w:rsid w:val="0057577E"/>
    <w:rPr>
      <w:rFonts w:ascii="Arial" w:eastAsia="Times New Roman" w:hAnsi="Arial" w:cs="Times New Roman"/>
      <w:color w:val="000000"/>
      <w:lang w:eastAsia="fr-FR"/>
    </w:rPr>
  </w:style>
  <w:style w:type="character" w:customStyle="1" w:styleId="DeltaViewInsertion">
    <w:name w:val="DeltaView Insertion"/>
    <w:rsid w:val="0057577E"/>
    <w:rPr>
      <w:color w:val="0000FF"/>
      <w:spacing w:val="0"/>
      <w:u w:val="double"/>
    </w:rPr>
  </w:style>
  <w:style w:type="paragraph" w:customStyle="1" w:styleId="Paragraphedeliste2">
    <w:name w:val="Paragraphe de liste2"/>
    <w:basedOn w:val="Normal"/>
    <w:rsid w:val="0057577E"/>
    <w:pPr>
      <w:spacing w:after="200" w:line="276" w:lineRule="auto"/>
      <w:ind w:left="720"/>
      <w:contextualSpacing/>
      <w:jc w:val="both"/>
    </w:pPr>
    <w:rPr>
      <w:rFonts w:ascii="Calibri" w:eastAsia="Times New Roman" w:hAnsi="Calibri" w:cs="Times New Roman"/>
      <w:color w:val="auto"/>
    </w:rPr>
  </w:style>
  <w:style w:type="character" w:styleId="Numrodeligne">
    <w:name w:val="line number"/>
    <w:basedOn w:val="Policepardfaut"/>
    <w:uiPriority w:val="99"/>
    <w:semiHidden/>
    <w:rsid w:val="002E2B07"/>
  </w:style>
  <w:style w:type="paragraph" w:customStyle="1" w:styleId="Paragraphe">
    <w:name w:val="Paragraphe"/>
    <w:basedOn w:val="Normal"/>
    <w:rsid w:val="00F867A3"/>
    <w:pPr>
      <w:spacing w:after="120" w:line="240" w:lineRule="auto"/>
      <w:jc w:val="both"/>
    </w:pPr>
    <w:rPr>
      <w:rFonts w:ascii="Helv" w:eastAsia="Times New Roman" w:hAnsi="Helv" w:cs="Times New Roman"/>
      <w:color w:val="auto"/>
      <w:sz w:val="20"/>
      <w:szCs w:val="20"/>
      <w:lang w:eastAsia="fr-FR"/>
    </w:rPr>
  </w:style>
  <w:style w:type="paragraph" w:customStyle="1" w:styleId="Titre2horsTDM">
    <w:name w:val="Titre 2 hors TDM"/>
    <w:basedOn w:val="Titre2"/>
    <w:next w:val="Normal"/>
    <w:rsid w:val="00FE73A7"/>
    <w:pPr>
      <w:suppressAutoHyphens/>
      <w:spacing w:before="360" w:after="240" w:line="240" w:lineRule="auto"/>
      <w:outlineLvl w:val="9"/>
    </w:pPr>
    <w:rPr>
      <w:rFonts w:ascii="Arial Narrow" w:eastAsia="Times New Roman" w:hAnsi="Arial Narrow" w:cs="Times New Roman"/>
      <w:bCs w:val="0"/>
      <w:caps w:val="0"/>
      <w:color w:val="auto"/>
      <w:kern w:val="36"/>
      <w:sz w:val="36"/>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uiPriority="0"/>
    <w:lsdException w:name="footer" w:semiHidden="0" w:uiPriority="0"/>
    <w:lsdException w:name="caption" w:uiPriority="35" w:qFormat="1"/>
    <w:lsdException w:name="footnote reference" w:uiPriority="0"/>
    <w:lsdException w:name="annotation reference" w:uiPriority="0"/>
    <w:lsdException w:name="page number" w:uiPriority="0"/>
    <w:lsdException w:name="Title" w:uiPriority="0" w:qFormat="1"/>
    <w:lsdException w:name="Default Paragraph Font" w:uiPriority="1" w:unhideWhenUsed="1"/>
    <w:lsdException w:name="Body Text" w:uiPriority="0"/>
    <w:lsdException w:name="Body Text Indent" w:uiPriority="0"/>
    <w:lsdException w:name="Subtitle" w:uiPriority="11" w:qFormat="1"/>
    <w:lsdException w:name="Body Text First Indent 2" w:uiPriority="0"/>
    <w:lsdException w:name="FollowedHyperlink" w:uiPriority="0"/>
    <w:lsdException w:name="Strong" w:uiPriority="22" w:qFormat="1"/>
    <w:lsdException w:name="Emphasis" w:uiPriority="20" w:qFormat="1"/>
    <w:lsdException w:name="HTML Top of Form" w:unhideWhenUsed="1"/>
    <w:lsdException w:name="HTML Bottom of Form" w:unhideWhenUsed="1"/>
    <w:lsdException w:name="Normal (Web)" w:uiPriority="0"/>
    <w:lsdException w:name="Normal Table" w:unhideWhenUsed="1"/>
    <w:lsdException w:name="annotation subject"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A67A68"/>
    <w:pPr>
      <w:spacing w:after="0" w:line="240" w:lineRule="atLeast"/>
    </w:pPr>
    <w:rPr>
      <w:color w:val="3C3732"/>
    </w:rPr>
  </w:style>
  <w:style w:type="paragraph" w:styleId="Titre1">
    <w:name w:val="heading 1"/>
    <w:basedOn w:val="Normal"/>
    <w:next w:val="Normal"/>
    <w:link w:val="Titre1Car"/>
    <w:qFormat/>
    <w:rsid w:val="0007117C"/>
    <w:pPr>
      <w:keepNext/>
      <w:keepLines/>
      <w:numPr>
        <w:numId w:val="152"/>
      </w:numPr>
      <w:spacing w:before="700" w:after="520" w:line="500" w:lineRule="atLeast"/>
      <w:ind w:left="709"/>
      <w:outlineLvl w:val="0"/>
    </w:pPr>
    <w:rPr>
      <w:rFonts w:ascii="Calibri" w:eastAsiaTheme="majorEastAsia" w:hAnsi="Calibri" w:cstheme="majorBidi"/>
      <w:bCs/>
      <w:caps/>
      <w:color w:val="009AA6" w:themeColor="accent1"/>
      <w:sz w:val="52"/>
      <w:szCs w:val="48"/>
    </w:rPr>
  </w:style>
  <w:style w:type="paragraph" w:styleId="Titre2">
    <w:name w:val="heading 2"/>
    <w:basedOn w:val="Normal"/>
    <w:next w:val="Normal"/>
    <w:link w:val="Titre2Car"/>
    <w:qFormat/>
    <w:rsid w:val="006B0302"/>
    <w:pPr>
      <w:keepNext/>
      <w:keepLines/>
      <w:spacing w:before="280" w:after="40" w:line="300" w:lineRule="atLeast"/>
      <w:outlineLvl w:val="1"/>
    </w:pPr>
    <w:rPr>
      <w:rFonts w:ascii="Calibri" w:eastAsiaTheme="majorEastAsia" w:hAnsi="Calibri" w:cstheme="majorBidi"/>
      <w:bCs/>
      <w:caps/>
      <w:color w:val="505050" w:themeColor="accent3" w:themeShade="80"/>
      <w:sz w:val="34"/>
      <w:szCs w:val="26"/>
    </w:rPr>
  </w:style>
  <w:style w:type="paragraph" w:styleId="Titre3">
    <w:name w:val="heading 3"/>
    <w:basedOn w:val="Textedesaisie"/>
    <w:next w:val="Normal"/>
    <w:link w:val="Titre3Car"/>
    <w:qFormat/>
    <w:rsid w:val="002E2B07"/>
    <w:pPr>
      <w:jc w:val="both"/>
      <w:outlineLvl w:val="2"/>
    </w:pPr>
    <w:rPr>
      <w:caps/>
      <w:color w:val="7030A0"/>
      <w:sz w:val="28"/>
    </w:rPr>
  </w:style>
  <w:style w:type="paragraph" w:styleId="Titre4">
    <w:name w:val="heading 4"/>
    <w:basedOn w:val="Normal"/>
    <w:next w:val="Normal"/>
    <w:link w:val="Titre4Car"/>
    <w:qFormat/>
    <w:rsid w:val="003E53FA"/>
    <w:pPr>
      <w:keepNext/>
      <w:keepLines/>
      <w:spacing w:before="200"/>
      <w:outlineLvl w:val="3"/>
    </w:pPr>
    <w:rPr>
      <w:rFonts w:asciiTheme="majorHAnsi" w:eastAsiaTheme="majorEastAsia" w:hAnsiTheme="majorHAnsi" w:cstheme="majorBidi"/>
      <w:b/>
      <w:bCs/>
      <w:iCs/>
      <w:color w:val="009AA6" w:themeColor="accent1"/>
    </w:rPr>
  </w:style>
  <w:style w:type="paragraph" w:styleId="Titre5">
    <w:name w:val="heading 5"/>
    <w:basedOn w:val="Normal"/>
    <w:next w:val="Normal"/>
    <w:link w:val="Titre5Car"/>
    <w:qFormat/>
    <w:rsid w:val="0053604F"/>
    <w:pPr>
      <w:keepNext/>
      <w:keepLines/>
      <w:numPr>
        <w:ilvl w:val="4"/>
        <w:numId w:val="3"/>
      </w:numPr>
      <w:spacing w:before="200"/>
      <w:outlineLvl w:val="4"/>
    </w:pPr>
    <w:rPr>
      <w:rFonts w:asciiTheme="majorHAnsi" w:eastAsiaTheme="majorEastAsia" w:hAnsiTheme="majorHAnsi" w:cstheme="majorBidi"/>
      <w:color w:val="004C52" w:themeColor="accent1" w:themeShade="7F"/>
    </w:rPr>
  </w:style>
  <w:style w:type="paragraph" w:styleId="Titre6">
    <w:name w:val="heading 6"/>
    <w:basedOn w:val="Normal"/>
    <w:next w:val="Normal"/>
    <w:link w:val="Titre6Car"/>
    <w:qFormat/>
    <w:rsid w:val="0053604F"/>
    <w:pPr>
      <w:keepNext/>
      <w:keepLines/>
      <w:numPr>
        <w:ilvl w:val="5"/>
        <w:numId w:val="3"/>
      </w:numPr>
      <w:spacing w:before="200"/>
      <w:outlineLvl w:val="5"/>
    </w:pPr>
    <w:rPr>
      <w:rFonts w:asciiTheme="majorHAnsi" w:eastAsiaTheme="majorEastAsia" w:hAnsiTheme="majorHAnsi" w:cstheme="majorBidi"/>
      <w:i/>
      <w:iCs/>
      <w:color w:val="004C52" w:themeColor="accent1" w:themeShade="7F"/>
    </w:rPr>
  </w:style>
  <w:style w:type="paragraph" w:styleId="Titre7">
    <w:name w:val="heading 7"/>
    <w:basedOn w:val="Normal"/>
    <w:next w:val="Normal"/>
    <w:link w:val="Titre7Car"/>
    <w:qFormat/>
    <w:rsid w:val="0053604F"/>
    <w:pPr>
      <w:keepNext/>
      <w:keepLines/>
      <w:numPr>
        <w:ilvl w:val="6"/>
        <w:numId w:val="3"/>
      </w:numPr>
      <w:spacing w:before="200"/>
      <w:outlineLvl w:val="6"/>
    </w:pPr>
    <w:rPr>
      <w:rFonts w:asciiTheme="majorHAnsi" w:eastAsiaTheme="majorEastAsia" w:hAnsiTheme="majorHAnsi" w:cstheme="majorBidi"/>
      <w:i/>
      <w:iCs/>
      <w:color w:val="72695F" w:themeColor="text1" w:themeTint="BF"/>
    </w:rPr>
  </w:style>
  <w:style w:type="paragraph" w:styleId="Titre8">
    <w:name w:val="heading 8"/>
    <w:basedOn w:val="Normal"/>
    <w:next w:val="Normal"/>
    <w:link w:val="Titre8Car"/>
    <w:qFormat/>
    <w:rsid w:val="0053604F"/>
    <w:pPr>
      <w:keepNext/>
      <w:keepLines/>
      <w:numPr>
        <w:ilvl w:val="7"/>
        <w:numId w:val="3"/>
      </w:numPr>
      <w:spacing w:before="200"/>
      <w:outlineLvl w:val="7"/>
    </w:pPr>
    <w:rPr>
      <w:rFonts w:asciiTheme="majorHAnsi" w:eastAsiaTheme="majorEastAsia" w:hAnsiTheme="majorHAnsi" w:cstheme="majorBidi"/>
      <w:color w:val="72695F" w:themeColor="text1" w:themeTint="BF"/>
      <w:szCs w:val="20"/>
    </w:rPr>
  </w:style>
  <w:style w:type="paragraph" w:styleId="Titre9">
    <w:name w:val="heading 9"/>
    <w:basedOn w:val="Normal"/>
    <w:next w:val="Normal"/>
    <w:link w:val="Titre9Car"/>
    <w:qFormat/>
    <w:rsid w:val="0053604F"/>
    <w:pPr>
      <w:keepNext/>
      <w:keepLines/>
      <w:numPr>
        <w:ilvl w:val="8"/>
        <w:numId w:val="3"/>
      </w:numPr>
      <w:spacing w:before="200"/>
      <w:outlineLvl w:val="8"/>
    </w:pPr>
    <w:rPr>
      <w:rFonts w:asciiTheme="majorHAnsi" w:eastAsiaTheme="majorEastAsia" w:hAnsiTheme="majorHAnsi" w:cstheme="majorBidi"/>
      <w:i/>
      <w:iCs/>
      <w:color w:val="72695F"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rsid w:val="00D500EF"/>
    <w:pPr>
      <w:spacing w:after="0" w:line="240" w:lineRule="exact"/>
    </w:pPr>
    <w:rPr>
      <w:sz w:val="20"/>
    </w:rPr>
  </w:style>
  <w:style w:type="character" w:customStyle="1" w:styleId="En-tteCar">
    <w:name w:val="En-tête Car"/>
    <w:basedOn w:val="Policepardfaut"/>
    <w:link w:val="En-tte"/>
    <w:rsid w:val="00D500EF"/>
    <w:rPr>
      <w:sz w:val="20"/>
    </w:rPr>
  </w:style>
  <w:style w:type="paragraph" w:styleId="Pieddepage">
    <w:name w:val="footer"/>
    <w:link w:val="PieddepageCar"/>
    <w:rsid w:val="00D500EF"/>
    <w:pPr>
      <w:spacing w:after="0" w:line="240" w:lineRule="exact"/>
    </w:pPr>
    <w:rPr>
      <w:sz w:val="20"/>
    </w:rPr>
  </w:style>
  <w:style w:type="character" w:customStyle="1" w:styleId="PieddepageCar">
    <w:name w:val="Pied de page Car"/>
    <w:basedOn w:val="Policepardfaut"/>
    <w:link w:val="Pieddepage"/>
    <w:rsid w:val="00D500EF"/>
    <w:rPr>
      <w:sz w:val="20"/>
    </w:rPr>
  </w:style>
  <w:style w:type="paragraph" w:styleId="Textedebulles">
    <w:name w:val="Balloon Text"/>
    <w:basedOn w:val="Normal"/>
    <w:link w:val="TextedebullesCar"/>
    <w:semiHidden/>
    <w:rsid w:val="00CA4E9C"/>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CA4E9C"/>
    <w:rPr>
      <w:rFonts w:ascii="Tahoma" w:hAnsi="Tahoma" w:cs="Tahoma"/>
      <w:sz w:val="16"/>
      <w:szCs w:val="16"/>
    </w:rPr>
  </w:style>
  <w:style w:type="table" w:styleId="Grilledutableau">
    <w:name w:val="Table Grid"/>
    <w:basedOn w:val="TableauNormal"/>
    <w:uiPriority w:val="59"/>
    <w:rsid w:val="00092310"/>
    <w:pPr>
      <w:spacing w:after="0" w:line="240" w:lineRule="auto"/>
    </w:pPr>
    <w:rPr>
      <w:sz w:val="18"/>
    </w:rPr>
    <w:tblPr>
      <w:tblStyleRowBandSize w:val="1"/>
      <w:tblStyleColBandSize w:val="1"/>
      <w:tblBorders>
        <w:left w:val="single" w:sz="4" w:space="0" w:color="B9B9B9"/>
        <w:bottom w:val="single" w:sz="4" w:space="0" w:color="B9B9B9"/>
        <w:right w:val="single" w:sz="4" w:space="0" w:color="B9B9B9"/>
        <w:insideH w:val="single" w:sz="4" w:space="0" w:color="B9B9B9"/>
        <w:insideV w:val="single" w:sz="4" w:space="0" w:color="B9B9B9"/>
      </w:tblBorders>
      <w:tblCellMar>
        <w:top w:w="28" w:type="dxa"/>
        <w:bottom w:w="28" w:type="dxa"/>
      </w:tblCellMar>
    </w:tblPr>
    <w:tcPr>
      <w:vAlign w:val="center"/>
    </w:tcPr>
    <w:tblStylePr w:type="firstRow">
      <w:rPr>
        <w:color w:val="FFFFFF" w:themeColor="background1"/>
      </w:rPr>
      <w:tblPr/>
      <w:tcPr>
        <w:tcBorders>
          <w:top w:val="nil"/>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shd w:val="clear" w:color="auto" w:fill="009AA6" w:themeFill="accent1"/>
      </w:tcPr>
    </w:tblStylePr>
    <w:tblStylePr w:type="lastRow">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single" w:sz="4" w:space="0" w:color="C6C6C6" w:themeColor="accent3" w:themeTint="99"/>
          <w:tl2br w:val="nil"/>
          <w:tr2bl w:val="nil"/>
        </w:tcBorders>
      </w:tcPr>
    </w:tblStylePr>
    <w:tblStylePr w:type="firstCol">
      <w:rPr>
        <w:b/>
        <w:i w:val="0"/>
      </w:rPr>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lastCol">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1Vert">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2Vert">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nil"/>
          <w:insideV w:val="nil"/>
          <w:tl2br w:val="nil"/>
          <w:tr2bl w:val="nil"/>
        </w:tcBorders>
      </w:tcPr>
    </w:tblStylePr>
    <w:tblStylePr w:type="band1Horz">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tcPr>
    </w:tblStylePr>
    <w:tblStylePr w:type="band2Horz">
      <w:tblPr/>
      <w:tcPr>
        <w:tcBorders>
          <w:top w:val="single" w:sz="4" w:space="0" w:color="C6C6C6" w:themeColor="accent3" w:themeTint="99"/>
          <w:left w:val="single" w:sz="4" w:space="0" w:color="C6C6C6" w:themeColor="accent3" w:themeTint="99"/>
          <w:bottom w:val="single" w:sz="4" w:space="0" w:color="C6C6C6" w:themeColor="accent3" w:themeTint="99"/>
          <w:right w:val="single" w:sz="4" w:space="0" w:color="C6C6C6" w:themeColor="accent3" w:themeTint="99"/>
          <w:insideH w:val="single" w:sz="4" w:space="0" w:color="C6C6C6" w:themeColor="accent3" w:themeTint="99"/>
          <w:insideV w:val="single" w:sz="4" w:space="0" w:color="C6C6C6" w:themeColor="accent3" w:themeTint="99"/>
          <w:tl2br w:val="nil"/>
          <w:tr2bl w:val="nil"/>
        </w:tcBorders>
        <w:shd w:val="clear" w:color="auto" w:fill="E1E1E1"/>
      </w:tcPr>
    </w:tblStylePr>
  </w:style>
  <w:style w:type="paragraph" w:customStyle="1" w:styleId="Directionoubranche">
    <w:name w:val="Direction ou branche"/>
    <w:basedOn w:val="Normal"/>
    <w:qFormat/>
    <w:rsid w:val="00D136D2"/>
    <w:pPr>
      <w:framePr w:wrap="around" w:vAnchor="page" w:hAnchor="page" w:x="852" w:yAlign="bottom"/>
      <w:spacing w:line="160" w:lineRule="atLeast"/>
    </w:pPr>
    <w:rPr>
      <w:rFonts w:ascii="Avenir LT Std 65 Medium" w:hAnsi="Avenir LT Std 65 Medium"/>
      <w:bCs/>
      <w:caps/>
      <w:color w:val="3C3732" w:themeColor="text1"/>
      <w:sz w:val="14"/>
      <w:szCs w:val="14"/>
    </w:rPr>
  </w:style>
  <w:style w:type="paragraph" w:customStyle="1" w:styleId="Versionetreference">
    <w:name w:val="Version et reference"/>
    <w:basedOn w:val="Normal"/>
    <w:qFormat/>
    <w:rsid w:val="00522B18"/>
    <w:pPr>
      <w:framePr w:wrap="around" w:vAnchor="page" w:hAnchor="page" w:x="852" w:yAlign="bottom"/>
      <w:spacing w:line="160" w:lineRule="atLeast"/>
    </w:pPr>
    <w:rPr>
      <w:bCs/>
      <w:color w:val="3C3732" w:themeColor="text1"/>
      <w:sz w:val="14"/>
      <w:szCs w:val="14"/>
    </w:rPr>
  </w:style>
  <w:style w:type="character" w:customStyle="1" w:styleId="Textebold">
    <w:name w:val="Texte bold"/>
    <w:basedOn w:val="Policepardfaut"/>
    <w:uiPriority w:val="1"/>
    <w:qFormat/>
    <w:rsid w:val="00D136D2"/>
    <w:rPr>
      <w:rFonts w:ascii="Avenir LT Std 65 Medium" w:hAnsi="Avenir LT Std 65 Medium"/>
    </w:rPr>
  </w:style>
  <w:style w:type="paragraph" w:customStyle="1" w:styleId="Titrediffusionlimitee">
    <w:name w:val="Titre diffusion limitee"/>
    <w:basedOn w:val="Normal"/>
    <w:qFormat/>
    <w:rsid w:val="00D136D2"/>
    <w:pPr>
      <w:framePr w:wrap="around" w:vAnchor="page" w:hAnchor="page" w:x="852" w:yAlign="bottom"/>
      <w:spacing w:before="70" w:line="200" w:lineRule="atLeast"/>
      <w:ind w:left="113" w:right="113"/>
    </w:pPr>
    <w:rPr>
      <w:rFonts w:ascii="Avenir LT Std 65 Medium" w:hAnsi="Avenir LT Std 65 Medium"/>
      <w:bCs/>
      <w:caps/>
      <w:color w:val="FFFFFF" w:themeColor="background1"/>
      <w:sz w:val="16"/>
      <w:szCs w:val="16"/>
    </w:rPr>
  </w:style>
  <w:style w:type="paragraph" w:customStyle="1" w:styleId="Textediffusionlimitee">
    <w:name w:val="Texte diffusion limitee"/>
    <w:basedOn w:val="Normal"/>
    <w:qFormat/>
    <w:rsid w:val="00D136D2"/>
    <w:pPr>
      <w:framePr w:wrap="around" w:vAnchor="page" w:hAnchor="page" w:x="852" w:yAlign="bottom"/>
      <w:spacing w:after="70" w:line="200" w:lineRule="atLeast"/>
      <w:ind w:left="113" w:right="113"/>
    </w:pPr>
    <w:rPr>
      <w:rFonts w:ascii="Avenir LT Std 65 Medium" w:hAnsi="Avenir LT Std 65 Medium"/>
      <w:bCs/>
      <w:color w:val="FFFFFF" w:themeColor="background1"/>
      <w:sz w:val="16"/>
      <w:szCs w:val="16"/>
    </w:rPr>
  </w:style>
  <w:style w:type="paragraph" w:customStyle="1" w:styleId="Titredudocument">
    <w:name w:val="Titre du document"/>
    <w:basedOn w:val="Normal"/>
    <w:qFormat/>
    <w:rsid w:val="00E07266"/>
    <w:pPr>
      <w:spacing w:line="700" w:lineRule="exact"/>
    </w:pPr>
    <w:rPr>
      <w:rFonts w:ascii="Avenir LT Std 35 Light" w:hAnsi="Avenir LT Std 35 Light"/>
      <w:caps/>
      <w:color w:val="009AA6" w:themeColor="accent1"/>
      <w:sz w:val="66"/>
      <w:szCs w:val="66"/>
    </w:rPr>
  </w:style>
  <w:style w:type="paragraph" w:customStyle="1" w:styleId="Sous-titredudocument">
    <w:name w:val="Sous-titre du document"/>
    <w:basedOn w:val="Normal"/>
    <w:qFormat/>
    <w:rsid w:val="00E07266"/>
    <w:pPr>
      <w:spacing w:line="400" w:lineRule="atLeast"/>
    </w:pPr>
    <w:rPr>
      <w:rFonts w:ascii="Avenir LT Std 65 Medium" w:hAnsi="Avenir LT Std 65 Medium"/>
      <w:bCs/>
      <w:caps/>
      <w:color w:val="009AA6" w:themeColor="accent1"/>
      <w:sz w:val="36"/>
      <w:szCs w:val="36"/>
    </w:rPr>
  </w:style>
  <w:style w:type="paragraph" w:customStyle="1" w:styleId="Textedesaisie">
    <w:name w:val="Texte de saisie"/>
    <w:basedOn w:val="Normal"/>
    <w:uiPriority w:val="99"/>
    <w:qFormat/>
    <w:rsid w:val="00E6344B"/>
    <w:pPr>
      <w:spacing w:after="120" w:line="300" w:lineRule="atLeast"/>
    </w:pPr>
    <w:rPr>
      <w:color w:val="3C3732" w:themeColor="text1"/>
    </w:rPr>
  </w:style>
  <w:style w:type="character" w:customStyle="1" w:styleId="Titre1Car">
    <w:name w:val="Titre 1 Car"/>
    <w:basedOn w:val="Policepardfaut"/>
    <w:link w:val="Titre1"/>
    <w:rsid w:val="0007117C"/>
    <w:rPr>
      <w:rFonts w:ascii="Calibri" w:eastAsiaTheme="majorEastAsia" w:hAnsi="Calibri" w:cstheme="majorBidi"/>
      <w:bCs/>
      <w:caps/>
      <w:color w:val="009AA6" w:themeColor="accent1"/>
      <w:sz w:val="52"/>
      <w:szCs w:val="48"/>
    </w:rPr>
  </w:style>
  <w:style w:type="character" w:customStyle="1" w:styleId="Titre2Car">
    <w:name w:val="Titre 2 Car"/>
    <w:basedOn w:val="Policepardfaut"/>
    <w:link w:val="Titre2"/>
    <w:rsid w:val="006B0302"/>
    <w:rPr>
      <w:rFonts w:ascii="Calibri" w:eastAsiaTheme="majorEastAsia" w:hAnsi="Calibri" w:cstheme="majorBidi"/>
      <w:bCs/>
      <w:caps/>
      <w:color w:val="505050" w:themeColor="accent3" w:themeShade="80"/>
      <w:sz w:val="34"/>
      <w:szCs w:val="26"/>
    </w:rPr>
  </w:style>
  <w:style w:type="character" w:customStyle="1" w:styleId="Titre3Car">
    <w:name w:val="Titre 3 Car"/>
    <w:basedOn w:val="Policepardfaut"/>
    <w:link w:val="Titre3"/>
    <w:rsid w:val="002E2B07"/>
    <w:rPr>
      <w:caps/>
      <w:color w:val="7030A0"/>
      <w:sz w:val="28"/>
    </w:rPr>
  </w:style>
  <w:style w:type="paragraph" w:customStyle="1" w:styleId="Textepuce1">
    <w:name w:val="Texte puce 1"/>
    <w:basedOn w:val="Textedesaisie"/>
    <w:qFormat/>
    <w:rsid w:val="006C4362"/>
    <w:pPr>
      <w:numPr>
        <w:numId w:val="2"/>
      </w:numPr>
      <w:ind w:left="284" w:hanging="284"/>
    </w:pPr>
  </w:style>
  <w:style w:type="paragraph" w:customStyle="1" w:styleId="Textepuce2">
    <w:name w:val="Texte puce 2"/>
    <w:basedOn w:val="Normal"/>
    <w:rsid w:val="006C4362"/>
    <w:pPr>
      <w:numPr>
        <w:numId w:val="1"/>
      </w:numPr>
      <w:spacing w:line="300" w:lineRule="atLeast"/>
    </w:pPr>
  </w:style>
  <w:style w:type="paragraph" w:customStyle="1" w:styleId="Conclusionexergue">
    <w:name w:val="Conclusion exergue"/>
    <w:basedOn w:val="Textedesaisie"/>
    <w:qFormat/>
    <w:rsid w:val="00522B18"/>
    <w:pPr>
      <w:spacing w:after="40" w:line="340" w:lineRule="atLeast"/>
    </w:pPr>
    <w:rPr>
      <w:rFonts w:ascii="Avenir LT Std 65 Medium" w:hAnsi="Avenir LT Std 65 Medium"/>
      <w:caps/>
      <w:color w:val="FFFFFF" w:themeColor="background1"/>
      <w:sz w:val="30"/>
      <w:szCs w:val="30"/>
      <w:shd w:val="clear" w:color="auto" w:fill="009AA6" w:themeFill="accent1"/>
    </w:rPr>
  </w:style>
  <w:style w:type="character" w:customStyle="1" w:styleId="Titre4Car">
    <w:name w:val="Titre 4 Car"/>
    <w:basedOn w:val="Policepardfaut"/>
    <w:link w:val="Titre4"/>
    <w:rsid w:val="003E53FA"/>
    <w:rPr>
      <w:rFonts w:asciiTheme="majorHAnsi" w:eastAsiaTheme="majorEastAsia" w:hAnsiTheme="majorHAnsi" w:cstheme="majorBidi"/>
      <w:b/>
      <w:bCs/>
      <w:iCs/>
      <w:color w:val="009AA6" w:themeColor="accent1"/>
    </w:rPr>
  </w:style>
  <w:style w:type="character" w:customStyle="1" w:styleId="Titre5Car">
    <w:name w:val="Titre 5 Car"/>
    <w:basedOn w:val="Policepardfaut"/>
    <w:link w:val="Titre5"/>
    <w:rsid w:val="0053604F"/>
    <w:rPr>
      <w:rFonts w:asciiTheme="majorHAnsi" w:eastAsiaTheme="majorEastAsia" w:hAnsiTheme="majorHAnsi" w:cstheme="majorBidi"/>
      <w:color w:val="004C52" w:themeColor="accent1" w:themeShade="7F"/>
    </w:rPr>
  </w:style>
  <w:style w:type="character" w:customStyle="1" w:styleId="Titre6Car">
    <w:name w:val="Titre 6 Car"/>
    <w:basedOn w:val="Policepardfaut"/>
    <w:link w:val="Titre6"/>
    <w:rsid w:val="0053604F"/>
    <w:rPr>
      <w:rFonts w:asciiTheme="majorHAnsi" w:eastAsiaTheme="majorEastAsia" w:hAnsiTheme="majorHAnsi" w:cstheme="majorBidi"/>
      <w:i/>
      <w:iCs/>
      <w:color w:val="004C52" w:themeColor="accent1" w:themeShade="7F"/>
    </w:rPr>
  </w:style>
  <w:style w:type="character" w:customStyle="1" w:styleId="Titre7Car">
    <w:name w:val="Titre 7 Car"/>
    <w:basedOn w:val="Policepardfaut"/>
    <w:link w:val="Titre7"/>
    <w:rsid w:val="0053604F"/>
    <w:rPr>
      <w:rFonts w:asciiTheme="majorHAnsi" w:eastAsiaTheme="majorEastAsia" w:hAnsiTheme="majorHAnsi" w:cstheme="majorBidi"/>
      <w:i/>
      <w:iCs/>
      <w:color w:val="72695F" w:themeColor="text1" w:themeTint="BF"/>
    </w:rPr>
  </w:style>
  <w:style w:type="character" w:customStyle="1" w:styleId="Titre8Car">
    <w:name w:val="Titre 8 Car"/>
    <w:basedOn w:val="Policepardfaut"/>
    <w:link w:val="Titre8"/>
    <w:rsid w:val="0053604F"/>
    <w:rPr>
      <w:rFonts w:asciiTheme="majorHAnsi" w:eastAsiaTheme="majorEastAsia" w:hAnsiTheme="majorHAnsi" w:cstheme="majorBidi"/>
      <w:color w:val="72695F" w:themeColor="text1" w:themeTint="BF"/>
      <w:szCs w:val="20"/>
    </w:rPr>
  </w:style>
  <w:style w:type="character" w:customStyle="1" w:styleId="Titre9Car">
    <w:name w:val="Titre 9 Car"/>
    <w:basedOn w:val="Policepardfaut"/>
    <w:link w:val="Titre9"/>
    <w:rsid w:val="0053604F"/>
    <w:rPr>
      <w:rFonts w:asciiTheme="majorHAnsi" w:eastAsiaTheme="majorEastAsia" w:hAnsiTheme="majorHAnsi" w:cstheme="majorBidi"/>
      <w:i/>
      <w:iCs/>
      <w:color w:val="72695F" w:themeColor="text1" w:themeTint="BF"/>
      <w:szCs w:val="20"/>
    </w:rPr>
  </w:style>
  <w:style w:type="paragraph" w:customStyle="1" w:styleId="Titresommaire">
    <w:name w:val="Titre sommaire"/>
    <w:basedOn w:val="Normal"/>
    <w:qFormat/>
    <w:rsid w:val="00522B18"/>
    <w:pPr>
      <w:spacing w:after="1080" w:line="600" w:lineRule="atLeast"/>
    </w:pPr>
    <w:rPr>
      <w:rFonts w:ascii="Avenir LT Std 65 Medium" w:hAnsi="Avenir LT Std 65 Medium"/>
      <w:caps/>
      <w:color w:val="009AA6" w:themeColor="accent1"/>
      <w:sz w:val="60"/>
      <w:szCs w:val="60"/>
    </w:rPr>
  </w:style>
  <w:style w:type="paragraph" w:styleId="TM2">
    <w:name w:val="toc 2"/>
    <w:basedOn w:val="Normal"/>
    <w:next w:val="Normal"/>
    <w:autoRedefine/>
    <w:uiPriority w:val="39"/>
    <w:rsid w:val="0012140E"/>
    <w:pPr>
      <w:numPr>
        <w:numId w:val="4"/>
      </w:numPr>
      <w:tabs>
        <w:tab w:val="left" w:pos="1134"/>
        <w:tab w:val="right" w:pos="9639"/>
      </w:tabs>
      <w:spacing w:after="20" w:line="320" w:lineRule="atLeast"/>
      <w:ind w:left="709" w:hanging="284"/>
      <w:contextualSpacing/>
    </w:pPr>
    <w:rPr>
      <w:caps/>
      <w:noProof/>
      <w:color w:val="FFB612"/>
      <w:sz w:val="30"/>
      <w:szCs w:val="30"/>
      <w:lang w:val="pt-BR"/>
    </w:rPr>
  </w:style>
  <w:style w:type="paragraph" w:styleId="TM1">
    <w:name w:val="toc 1"/>
    <w:basedOn w:val="Normal"/>
    <w:next w:val="Normal"/>
    <w:autoRedefine/>
    <w:uiPriority w:val="39"/>
    <w:rsid w:val="0012140E"/>
    <w:pPr>
      <w:tabs>
        <w:tab w:val="left" w:pos="284"/>
        <w:tab w:val="left" w:pos="1701"/>
        <w:tab w:val="right" w:pos="9639"/>
      </w:tabs>
      <w:spacing w:before="520" w:after="240" w:line="320" w:lineRule="atLeast"/>
    </w:pPr>
    <w:rPr>
      <w:rFonts w:ascii="Avenir LT Std 65 Medium" w:hAnsi="Avenir LT Std 65 Medium"/>
      <w:caps/>
      <w:noProof/>
      <w:color w:val="FFFFFF" w:themeColor="background1"/>
      <w:sz w:val="30"/>
      <w:shd w:val="clear" w:color="auto" w:fill="009AA6" w:themeFill="accent1"/>
    </w:rPr>
  </w:style>
  <w:style w:type="paragraph" w:styleId="TM3">
    <w:name w:val="toc 3"/>
    <w:basedOn w:val="Normal"/>
    <w:next w:val="Normal"/>
    <w:autoRedefine/>
    <w:uiPriority w:val="39"/>
    <w:rsid w:val="0060011C"/>
    <w:pPr>
      <w:spacing w:after="20" w:line="320" w:lineRule="atLeast"/>
      <w:ind w:left="709"/>
      <w:contextualSpacing/>
    </w:pPr>
    <w:rPr>
      <w:rFonts w:ascii="Avenir LT Std 55 Roman" w:hAnsi="Avenir LT Std 55 Roman"/>
      <w:noProof/>
      <w:color w:val="3C3732" w:themeColor="text1"/>
      <w:sz w:val="24"/>
    </w:rPr>
  </w:style>
  <w:style w:type="character" w:styleId="Lienhypertexte">
    <w:name w:val="Hyperlink"/>
    <w:basedOn w:val="Policepardfaut"/>
    <w:uiPriority w:val="99"/>
    <w:unhideWhenUsed/>
    <w:rsid w:val="0053604F"/>
    <w:rPr>
      <w:color w:val="E05206" w:themeColor="hyperlink"/>
      <w:u w:val="single"/>
    </w:rPr>
  </w:style>
  <w:style w:type="paragraph" w:customStyle="1" w:styleId="Directionoubranchepieddepage">
    <w:name w:val="Direction ou branche pied de page"/>
    <w:basedOn w:val="Pieddepage"/>
    <w:qFormat/>
    <w:rsid w:val="00D136D2"/>
    <w:pPr>
      <w:framePr w:wrap="around" w:hAnchor="page" w:x="852" w:yAlign="bottom"/>
      <w:spacing w:line="160" w:lineRule="atLeast"/>
    </w:pPr>
    <w:rPr>
      <w:rFonts w:ascii="Avenir LT Std 65 Medium" w:hAnsi="Avenir LT Std 65 Medium"/>
      <w:bCs/>
      <w:caps/>
      <w:noProof/>
      <w:color w:val="3C3732" w:themeColor="text1"/>
      <w:sz w:val="14"/>
      <w:szCs w:val="14"/>
    </w:rPr>
  </w:style>
  <w:style w:type="paragraph" w:customStyle="1" w:styleId="Titredudocumentpieddepage">
    <w:name w:val="Titre du document pied de page"/>
    <w:basedOn w:val="Pieddepage"/>
    <w:qFormat/>
    <w:rsid w:val="00E07266"/>
    <w:pPr>
      <w:framePr w:wrap="around" w:hAnchor="page" w:x="852" w:yAlign="bottom"/>
      <w:spacing w:line="160" w:lineRule="atLeast"/>
    </w:pPr>
    <w:rPr>
      <w:rFonts w:ascii="Avenir LT Std 45 Book" w:hAnsi="Avenir LT Std 45 Book"/>
      <w:bCs/>
      <w:caps/>
      <w:noProof/>
      <w:color w:val="3C3732" w:themeColor="text1"/>
      <w:sz w:val="14"/>
      <w:szCs w:val="14"/>
    </w:rPr>
  </w:style>
  <w:style w:type="paragraph" w:customStyle="1" w:styleId="Titrediffusionlimiteepieddepage">
    <w:name w:val="Titre diffusion limitee pied de page"/>
    <w:basedOn w:val="Pieddepage"/>
    <w:qFormat/>
    <w:rsid w:val="00D136D2"/>
    <w:pPr>
      <w:framePr w:wrap="around" w:hAnchor="page" w:x="852" w:yAlign="bottom"/>
      <w:spacing w:line="180" w:lineRule="atLeast"/>
    </w:pPr>
    <w:rPr>
      <w:rFonts w:ascii="Avenir LT Std 65 Medium" w:hAnsi="Avenir LT Std 65 Medium"/>
      <w:bCs/>
      <w:caps/>
      <w:color w:val="FFFFFF" w:themeColor="background1"/>
      <w:sz w:val="14"/>
      <w:szCs w:val="14"/>
      <w:shd w:val="clear" w:color="auto" w:fill="E05206" w:themeFill="accent4"/>
    </w:rPr>
  </w:style>
  <w:style w:type="paragraph" w:customStyle="1" w:styleId="Numerotationdepage">
    <w:name w:val="Numerotation de page"/>
    <w:basedOn w:val="Normal"/>
    <w:qFormat/>
    <w:rsid w:val="006C4362"/>
    <w:pPr>
      <w:spacing w:line="160" w:lineRule="atLeast"/>
      <w:jc w:val="right"/>
    </w:pPr>
    <w:rPr>
      <w:color w:val="A0A0A0" w:themeColor="accent3"/>
      <w:sz w:val="16"/>
      <w:szCs w:val="16"/>
    </w:rPr>
  </w:style>
  <w:style w:type="paragraph" w:customStyle="1" w:styleId="Datedudocument">
    <w:name w:val="Date du document"/>
    <w:basedOn w:val="Normal"/>
    <w:qFormat/>
    <w:rsid w:val="007340C0"/>
    <w:rPr>
      <w:caps/>
      <w:color w:val="3C3732" w:themeColor="text1"/>
      <w:sz w:val="24"/>
      <w:szCs w:val="24"/>
    </w:rPr>
  </w:style>
  <w:style w:type="table" w:customStyle="1" w:styleId="Ombrageclair1">
    <w:name w:val="Ombrage clair1"/>
    <w:basedOn w:val="TableauNormal"/>
    <w:uiPriority w:val="60"/>
    <w:rsid w:val="00066348"/>
    <w:pPr>
      <w:spacing w:after="0" w:line="240" w:lineRule="auto"/>
    </w:pPr>
    <w:rPr>
      <w:color w:val="2C2925" w:themeColor="text1" w:themeShade="BF"/>
    </w:rPr>
    <w:tblPr>
      <w:tblStyleRowBandSize w:val="1"/>
      <w:tblStyleColBandSize w:val="1"/>
    </w:tblPr>
    <w:tblStylePr w:type="firstRow">
      <w:pPr>
        <w:spacing w:before="0" w:after="0" w:line="240" w:lineRule="auto"/>
      </w:pPr>
      <w:rPr>
        <w:b w:val="0"/>
        <w:bCs/>
      </w:rPr>
      <w:tblPr/>
      <w:tcPr>
        <w:tcBorders>
          <w:top w:val="nil"/>
          <w:left w:val="nil"/>
          <w:bottom w:val="nil"/>
          <w:right w:val="nil"/>
          <w:insideH w:val="nil"/>
          <w:insideV w:val="nil"/>
          <w:tl2br w:val="nil"/>
          <w:tr2bl w:val="nil"/>
        </w:tcBorders>
      </w:tcPr>
    </w:tblStylePr>
    <w:tblStylePr w:type="lastRow">
      <w:pPr>
        <w:spacing w:before="0" w:after="0" w:line="240" w:lineRule="auto"/>
      </w:pPr>
      <w:rPr>
        <w:b/>
        <w:bCs/>
      </w:rPr>
      <w:tblPr/>
      <w:tcPr>
        <w:tcBorders>
          <w:top w:val="single" w:sz="8" w:space="0" w:color="3C3732" w:themeColor="text1"/>
          <w:left w:val="nil"/>
          <w:bottom w:val="single" w:sz="8" w:space="0" w:color="3C3732" w:themeColor="text1"/>
          <w:right w:val="nil"/>
          <w:insideH w:val="nil"/>
          <w:insideV w:val="nil"/>
        </w:tcBorders>
      </w:tcPr>
    </w:tblStylePr>
    <w:tblStylePr w:type="firstCol">
      <w:rPr>
        <w:b w:val="0"/>
        <w:bCs/>
      </w:rPr>
      <w:tblPr/>
      <w:tcPr>
        <w:tcBorders>
          <w:top w:val="nil"/>
          <w:left w:val="nil"/>
          <w:bottom w:val="nil"/>
          <w:right w:val="nil"/>
          <w:insideH w:val="nil"/>
          <w:insideV w:val="nil"/>
          <w:tl2br w:val="nil"/>
          <w:tr2bl w:val="nil"/>
        </w:tcBorders>
      </w:tcPr>
    </w:tblStylePr>
    <w:tblStylePr w:type="lastCol">
      <w:rPr>
        <w:b w:val="0"/>
        <w:bCs/>
      </w:rPr>
    </w:tblStylePr>
    <w:tblStylePr w:type="band1Vert">
      <w:tblPr/>
      <w:tcPr>
        <w:tcBorders>
          <w:top w:val="nil"/>
          <w:left w:val="nil"/>
          <w:bottom w:val="nil"/>
          <w:right w:val="nil"/>
          <w:insideH w:val="nil"/>
          <w:insideV w:val="nil"/>
          <w:tl2br w:val="nil"/>
          <w:tr2bl w:val="nil"/>
        </w:tcBorders>
      </w:tcPr>
    </w:tblStylePr>
    <w:tblStylePr w:type="band1Horz">
      <w:rPr>
        <w:b w:val="0"/>
      </w:rPr>
      <w:tblPr/>
      <w:tcPr>
        <w:tcBorders>
          <w:top w:val="nil"/>
          <w:left w:val="nil"/>
          <w:bottom w:val="nil"/>
          <w:right w:val="nil"/>
          <w:insideH w:val="nil"/>
          <w:insideV w:val="nil"/>
          <w:tl2br w:val="nil"/>
          <w:tr2bl w:val="nil"/>
        </w:tcBorders>
      </w:tcPr>
    </w:tblStylePr>
  </w:style>
  <w:style w:type="table" w:customStyle="1" w:styleId="Tableausncf1">
    <w:name w:val="Tableau sncf 1"/>
    <w:basedOn w:val="TableauNormal"/>
    <w:uiPriority w:val="99"/>
    <w:qFormat/>
    <w:rsid w:val="002A2B49"/>
    <w:pPr>
      <w:spacing w:after="0" w:line="240" w:lineRule="auto"/>
    </w:pPr>
    <w:rPr>
      <w:sz w:val="18"/>
    </w:rPr>
    <w:tblPr/>
  </w:style>
  <w:style w:type="table" w:customStyle="1" w:styleId="Style1">
    <w:name w:val="Style1"/>
    <w:basedOn w:val="TableauNormal"/>
    <w:uiPriority w:val="99"/>
    <w:qFormat/>
    <w:rsid w:val="002A2B49"/>
    <w:pPr>
      <w:spacing w:after="0" w:line="240" w:lineRule="auto"/>
    </w:pPr>
    <w:tblPr/>
  </w:style>
  <w:style w:type="table" w:styleId="Trameclaire-Accent3">
    <w:name w:val="Light Shading Accent 3"/>
    <w:basedOn w:val="TableauNormal"/>
    <w:uiPriority w:val="60"/>
    <w:rsid w:val="002A2B49"/>
    <w:pPr>
      <w:spacing w:after="0" w:line="240" w:lineRule="auto"/>
    </w:pPr>
    <w:rPr>
      <w:color w:val="777777" w:themeColor="accent3" w:themeShade="BF"/>
    </w:rPr>
    <w:tblPr>
      <w:tblStyleRowBandSize w:val="1"/>
      <w:tblStyleColBandSize w:val="1"/>
      <w:tblBorders>
        <w:top w:val="single" w:sz="8" w:space="0" w:color="A0A0A0" w:themeColor="accent3"/>
        <w:bottom w:val="single" w:sz="8" w:space="0" w:color="A0A0A0" w:themeColor="accent3"/>
      </w:tblBorders>
    </w:tblPr>
    <w:tblStylePr w:type="firstRow">
      <w:pPr>
        <w:spacing w:before="0" w:after="0" w:line="240" w:lineRule="auto"/>
      </w:pPr>
      <w:rPr>
        <w:b/>
        <w:bCs/>
      </w:rPr>
      <w:tblPr/>
      <w:tcPr>
        <w:tcBorders>
          <w:top w:val="single" w:sz="8" w:space="0" w:color="A0A0A0" w:themeColor="accent3"/>
          <w:left w:val="nil"/>
          <w:bottom w:val="single" w:sz="8" w:space="0" w:color="A0A0A0" w:themeColor="accent3"/>
          <w:right w:val="nil"/>
          <w:insideH w:val="nil"/>
          <w:insideV w:val="nil"/>
        </w:tcBorders>
      </w:tcPr>
    </w:tblStylePr>
    <w:tblStylePr w:type="lastRow">
      <w:pPr>
        <w:spacing w:before="0" w:after="0" w:line="240" w:lineRule="auto"/>
      </w:pPr>
      <w:rPr>
        <w:b/>
        <w:bCs/>
      </w:rPr>
      <w:tblPr/>
      <w:tcPr>
        <w:tcBorders>
          <w:top w:val="single" w:sz="8" w:space="0" w:color="A0A0A0" w:themeColor="accent3"/>
          <w:left w:val="nil"/>
          <w:bottom w:val="single" w:sz="8" w:space="0" w:color="A0A0A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7E7" w:themeFill="accent3" w:themeFillTint="3F"/>
      </w:tcPr>
    </w:tblStylePr>
    <w:tblStylePr w:type="band1Horz">
      <w:tblPr/>
      <w:tcPr>
        <w:tcBorders>
          <w:left w:val="nil"/>
          <w:right w:val="nil"/>
          <w:insideH w:val="nil"/>
          <w:insideV w:val="nil"/>
        </w:tcBorders>
        <w:shd w:val="clear" w:color="auto" w:fill="E7E7E7" w:themeFill="accent3" w:themeFillTint="3F"/>
      </w:tcPr>
    </w:tblStylePr>
  </w:style>
  <w:style w:type="paragraph" w:customStyle="1" w:styleId="Textedutableau">
    <w:name w:val="Texte du tableau"/>
    <w:basedOn w:val="Normal"/>
    <w:qFormat/>
    <w:rsid w:val="00A67A68"/>
    <w:rPr>
      <w:sz w:val="18"/>
      <w:szCs w:val="18"/>
    </w:rPr>
  </w:style>
  <w:style w:type="paragraph" w:customStyle="1" w:styleId="Titredutableau">
    <w:name w:val="Titre du tableau"/>
    <w:basedOn w:val="Textedutableau"/>
    <w:qFormat/>
    <w:rsid w:val="009832D2"/>
    <w:pPr>
      <w:jc w:val="center"/>
    </w:pPr>
    <w:rPr>
      <w:rFonts w:ascii="Avenir LT Std 65 Medium" w:hAnsi="Avenir LT Std 65 Medium"/>
      <w:caps/>
      <w:color w:val="FFFFFF" w:themeColor="background1"/>
    </w:rPr>
  </w:style>
  <w:style w:type="paragraph" w:customStyle="1" w:styleId="Colonnegauchedutableau">
    <w:name w:val="Colonne gauche du tableau"/>
    <w:basedOn w:val="Textedutableau"/>
    <w:qFormat/>
    <w:rsid w:val="00D136D2"/>
    <w:rPr>
      <w:rFonts w:ascii="Avenir LT Std 65 Medium" w:hAnsi="Avenir LT Std 65 Medium"/>
      <w:caps/>
    </w:rPr>
  </w:style>
  <w:style w:type="paragraph" w:customStyle="1" w:styleId="Rondstableau">
    <w:name w:val="Ronds tableau"/>
    <w:basedOn w:val="Textedutableau"/>
    <w:qFormat/>
    <w:rsid w:val="007A4463"/>
    <w:pPr>
      <w:spacing w:line="400" w:lineRule="exact"/>
    </w:pPr>
    <w:rPr>
      <w:rFonts w:cstheme="minorHAnsi"/>
      <w:sz w:val="50"/>
      <w:szCs w:val="50"/>
    </w:rPr>
  </w:style>
  <w:style w:type="character" w:customStyle="1" w:styleId="Couleurbleu">
    <w:name w:val="Couleur bleu"/>
    <w:basedOn w:val="Policepardfaut"/>
    <w:uiPriority w:val="1"/>
    <w:qFormat/>
    <w:rsid w:val="00D136D2"/>
    <w:rPr>
      <w:bCs/>
      <w:color w:val="009AA6" w:themeColor="accent1"/>
    </w:rPr>
  </w:style>
  <w:style w:type="character" w:customStyle="1" w:styleId="Couleurrouge">
    <w:name w:val="Couleur rouge"/>
    <w:basedOn w:val="Policepardfaut"/>
    <w:uiPriority w:val="1"/>
    <w:qFormat/>
    <w:rsid w:val="007A4463"/>
    <w:rPr>
      <w:color w:val="CD0037" w:themeColor="accent2"/>
    </w:rPr>
  </w:style>
  <w:style w:type="character" w:customStyle="1" w:styleId="Couleurorange">
    <w:name w:val="Couleur orange"/>
    <w:basedOn w:val="Policepardfaut"/>
    <w:uiPriority w:val="1"/>
    <w:qFormat/>
    <w:rsid w:val="003B5C3C"/>
    <w:rPr>
      <w:color w:val="E05206" w:themeColor="accent4"/>
    </w:rPr>
  </w:style>
  <w:style w:type="character" w:customStyle="1" w:styleId="Couleurjaune">
    <w:name w:val="Couleur jaune"/>
    <w:basedOn w:val="Policepardfaut"/>
    <w:uiPriority w:val="1"/>
    <w:qFormat/>
    <w:rsid w:val="003B5C3C"/>
    <w:rPr>
      <w:color w:val="FFB612" w:themeColor="accent5"/>
    </w:rPr>
  </w:style>
  <w:style w:type="character" w:customStyle="1" w:styleId="Couleurvert">
    <w:name w:val="Couleur vert"/>
    <w:basedOn w:val="Policepardfaut"/>
    <w:uiPriority w:val="1"/>
    <w:qFormat/>
    <w:rsid w:val="003B5C3C"/>
    <w:rPr>
      <w:color w:val="D2E100" w:themeColor="background2"/>
    </w:rPr>
  </w:style>
  <w:style w:type="paragraph" w:customStyle="1" w:styleId="Lgendesdutableau">
    <w:name w:val="Légendes du tableau"/>
    <w:basedOn w:val="Textedesaisie"/>
    <w:qFormat/>
    <w:rsid w:val="006E79A9"/>
  </w:style>
  <w:style w:type="paragraph" w:customStyle="1" w:styleId="Textedutableaudcal">
    <w:name w:val="Texte du tableau décalé"/>
    <w:basedOn w:val="Textedutableau"/>
    <w:qFormat/>
    <w:rsid w:val="00D136D2"/>
    <w:pPr>
      <w:ind w:left="170"/>
    </w:pPr>
    <w:rPr>
      <w:rFonts w:ascii="Avenir LT Std 65 Medium" w:hAnsi="Avenir LT Std 65 Medium"/>
      <w:color w:val="3C3732" w:themeColor="text1"/>
    </w:rPr>
  </w:style>
  <w:style w:type="paragraph" w:customStyle="1" w:styleId="Texteexergueblanc">
    <w:name w:val="Texte exergue blanc"/>
    <w:basedOn w:val="Textedesaisie"/>
    <w:qFormat/>
    <w:rsid w:val="00265401"/>
    <w:pPr>
      <w:spacing w:before="120" w:line="360" w:lineRule="exact"/>
      <w:ind w:left="340" w:right="340"/>
    </w:pPr>
    <w:rPr>
      <w:rFonts w:ascii="Avenir LT Std 65 Medium" w:hAnsi="Avenir LT Std 65 Medium"/>
      <w:caps/>
      <w:noProof/>
      <w:color w:val="FFFFFF" w:themeColor="background1"/>
      <w:sz w:val="36"/>
      <w:lang w:eastAsia="fr-FR"/>
    </w:rPr>
  </w:style>
  <w:style w:type="paragraph" w:customStyle="1" w:styleId="Texteexergue">
    <w:name w:val="Texte exergue"/>
    <w:basedOn w:val="Textedesaisie"/>
    <w:qFormat/>
    <w:rsid w:val="00D136D2"/>
    <w:pPr>
      <w:spacing w:before="120" w:line="360" w:lineRule="exact"/>
    </w:pPr>
    <w:rPr>
      <w:rFonts w:ascii="Avenir LT Std 65 Medium" w:hAnsi="Avenir LT Std 65 Medium"/>
      <w:caps/>
      <w:color w:val="009AA6" w:themeColor="accent1"/>
      <w:sz w:val="36"/>
    </w:rPr>
  </w:style>
  <w:style w:type="paragraph" w:customStyle="1" w:styleId="Titreblocscouleur">
    <w:name w:val="Titre blocs couleur"/>
    <w:basedOn w:val="Textedesaisie"/>
    <w:qFormat/>
    <w:rsid w:val="00D136D2"/>
    <w:pPr>
      <w:spacing w:before="120"/>
      <w:ind w:left="227" w:right="227"/>
    </w:pPr>
    <w:rPr>
      <w:rFonts w:ascii="Avenir LT Std 65 Medium" w:hAnsi="Avenir LT Std 65 Medium"/>
      <w:bCs/>
      <w:caps/>
      <w:sz w:val="26"/>
      <w:szCs w:val="26"/>
    </w:rPr>
  </w:style>
  <w:style w:type="paragraph" w:customStyle="1" w:styleId="Texteblocscouleur">
    <w:name w:val="Texte blocs couleur"/>
    <w:basedOn w:val="Textedesaisie"/>
    <w:qFormat/>
    <w:rsid w:val="003A4332"/>
    <w:pPr>
      <w:spacing w:before="120"/>
      <w:ind w:left="227" w:right="227"/>
    </w:pPr>
    <w:rPr>
      <w:rFonts w:ascii="Avenir LT Std 65 Medium" w:hAnsi="Avenir LT Std 65 Medium"/>
    </w:rPr>
  </w:style>
  <w:style w:type="character" w:customStyle="1" w:styleId="Couleurblanc">
    <w:name w:val="Couleur blanc"/>
    <w:basedOn w:val="Couleurbleu"/>
    <w:uiPriority w:val="1"/>
    <w:qFormat/>
    <w:rsid w:val="008E3B21"/>
    <w:rPr>
      <w:bCs/>
      <w:color w:val="FFFFFF" w:themeColor="background1"/>
    </w:rPr>
  </w:style>
  <w:style w:type="paragraph" w:customStyle="1" w:styleId="Textepuce1bloscouleur">
    <w:name w:val="Texte puce 1 blos couleur"/>
    <w:basedOn w:val="Texteblocscouleur"/>
    <w:qFormat/>
    <w:rsid w:val="0089790B"/>
    <w:pPr>
      <w:numPr>
        <w:numId w:val="5"/>
      </w:numPr>
      <w:ind w:left="397" w:hanging="170"/>
    </w:pPr>
  </w:style>
  <w:style w:type="paragraph" w:customStyle="1" w:styleId="Titredeparagraphe">
    <w:name w:val="Titre de paragraphe"/>
    <w:basedOn w:val="Textedesaisie"/>
    <w:qFormat/>
    <w:rsid w:val="006F34EE"/>
    <w:pPr>
      <w:spacing w:before="700" w:after="520" w:line="500" w:lineRule="atLeast"/>
    </w:pPr>
    <w:rPr>
      <w:rFonts w:ascii="Avenir LT Std 65 Medium" w:hAnsi="Avenir LT Std 65 Medium"/>
      <w:caps/>
      <w:color w:val="009AA6" w:themeColor="accent1"/>
      <w:sz w:val="48"/>
      <w:szCs w:val="48"/>
    </w:rPr>
  </w:style>
  <w:style w:type="paragraph" w:customStyle="1" w:styleId="Formebloc">
    <w:name w:val="Forme bloc"/>
    <w:basedOn w:val="Texteexergue"/>
    <w:qFormat/>
    <w:rsid w:val="00B92E51"/>
    <w:pPr>
      <w:spacing w:line="600" w:lineRule="exact"/>
      <w:ind w:left="-340"/>
    </w:pPr>
    <w:rPr>
      <w:sz w:val="60"/>
      <w:szCs w:val="60"/>
    </w:rPr>
  </w:style>
  <w:style w:type="paragraph" w:customStyle="1" w:styleId="PaysVilles">
    <w:name w:val="Pays &amp; Villes"/>
    <w:basedOn w:val="Normal"/>
    <w:qFormat/>
    <w:rsid w:val="00EB6DE7"/>
    <w:pPr>
      <w:spacing w:line="300" w:lineRule="atLeast"/>
    </w:pPr>
    <w:rPr>
      <w:caps/>
      <w:color w:val="3C3732" w:themeColor="text1"/>
      <w:sz w:val="26"/>
      <w:szCs w:val="26"/>
    </w:rPr>
  </w:style>
  <w:style w:type="paragraph" w:customStyle="1" w:styleId="Textelight">
    <w:name w:val="Texte light"/>
    <w:basedOn w:val="Textedutableau"/>
    <w:qFormat/>
    <w:rsid w:val="009832D2"/>
    <w:rPr>
      <w:rFonts w:ascii="Avenir LT Std 35 Light" w:hAnsi="Avenir LT Std 35 Light"/>
    </w:rPr>
  </w:style>
  <w:style w:type="paragraph" w:customStyle="1" w:styleId="Textemedium">
    <w:name w:val="Texte medium"/>
    <w:basedOn w:val="Textedutableau"/>
    <w:qFormat/>
    <w:rsid w:val="009832D2"/>
    <w:rPr>
      <w:rFonts w:ascii="Avenir LT Std 65 Medium" w:hAnsi="Avenir LT Std 65 Medium"/>
    </w:rPr>
  </w:style>
  <w:style w:type="paragraph" w:customStyle="1" w:styleId="Titrepieddepagebold">
    <w:name w:val="Titre pied de page bold"/>
    <w:basedOn w:val="Titredudocumentpieddepage"/>
    <w:qFormat/>
    <w:rsid w:val="006411AE"/>
    <w:pPr>
      <w:framePr w:wrap="around"/>
    </w:pPr>
    <w:rPr>
      <w:rFonts w:ascii="Avenir LT Std 55 Roman" w:hAnsi="Avenir LT Std 55 Roman"/>
    </w:rPr>
  </w:style>
  <w:style w:type="paragraph" w:styleId="Paragraphedeliste">
    <w:name w:val="List Paragraph"/>
    <w:basedOn w:val="Normal"/>
    <w:uiPriority w:val="34"/>
    <w:qFormat/>
    <w:rsid w:val="00113A15"/>
    <w:pPr>
      <w:ind w:left="720"/>
      <w:contextualSpacing/>
    </w:pPr>
  </w:style>
  <w:style w:type="character" w:styleId="Accentuation">
    <w:name w:val="Emphasis"/>
    <w:basedOn w:val="Policepardfaut"/>
    <w:uiPriority w:val="20"/>
    <w:qFormat/>
    <w:rsid w:val="00CE78D5"/>
    <w:rPr>
      <w:i/>
      <w:iCs/>
    </w:rPr>
  </w:style>
  <w:style w:type="character" w:styleId="lev">
    <w:name w:val="Strong"/>
    <w:uiPriority w:val="22"/>
    <w:qFormat/>
    <w:rsid w:val="00CE78D5"/>
    <w:rPr>
      <w:b/>
      <w:bCs/>
    </w:rPr>
  </w:style>
  <w:style w:type="paragraph" w:styleId="TM4">
    <w:name w:val="toc 4"/>
    <w:basedOn w:val="Normal"/>
    <w:next w:val="Normal"/>
    <w:autoRedefine/>
    <w:uiPriority w:val="39"/>
    <w:unhideWhenUsed/>
    <w:rsid w:val="007A234A"/>
    <w:pPr>
      <w:spacing w:after="100" w:line="276" w:lineRule="auto"/>
      <w:ind w:left="660"/>
    </w:pPr>
    <w:rPr>
      <w:rFonts w:eastAsiaTheme="minorEastAsia"/>
      <w:color w:val="auto"/>
      <w:lang w:eastAsia="fr-FR"/>
    </w:rPr>
  </w:style>
  <w:style w:type="paragraph" w:styleId="TM5">
    <w:name w:val="toc 5"/>
    <w:basedOn w:val="Normal"/>
    <w:next w:val="Normal"/>
    <w:autoRedefine/>
    <w:uiPriority w:val="39"/>
    <w:unhideWhenUsed/>
    <w:rsid w:val="007A234A"/>
    <w:pPr>
      <w:spacing w:after="100" w:line="276" w:lineRule="auto"/>
      <w:ind w:left="880"/>
    </w:pPr>
    <w:rPr>
      <w:rFonts w:eastAsiaTheme="minorEastAsia"/>
      <w:color w:val="auto"/>
      <w:lang w:eastAsia="fr-FR"/>
    </w:rPr>
  </w:style>
  <w:style w:type="paragraph" w:styleId="TM6">
    <w:name w:val="toc 6"/>
    <w:basedOn w:val="Normal"/>
    <w:next w:val="Normal"/>
    <w:autoRedefine/>
    <w:uiPriority w:val="39"/>
    <w:unhideWhenUsed/>
    <w:rsid w:val="007A234A"/>
    <w:pPr>
      <w:spacing w:after="100" w:line="276" w:lineRule="auto"/>
      <w:ind w:left="1100"/>
    </w:pPr>
    <w:rPr>
      <w:rFonts w:eastAsiaTheme="minorEastAsia"/>
      <w:color w:val="auto"/>
      <w:lang w:eastAsia="fr-FR"/>
    </w:rPr>
  </w:style>
  <w:style w:type="paragraph" w:styleId="TM7">
    <w:name w:val="toc 7"/>
    <w:basedOn w:val="Normal"/>
    <w:next w:val="Normal"/>
    <w:autoRedefine/>
    <w:uiPriority w:val="39"/>
    <w:unhideWhenUsed/>
    <w:rsid w:val="007A234A"/>
    <w:pPr>
      <w:spacing w:after="100" w:line="276" w:lineRule="auto"/>
      <w:ind w:left="1320"/>
    </w:pPr>
    <w:rPr>
      <w:rFonts w:eastAsiaTheme="minorEastAsia"/>
      <w:color w:val="auto"/>
      <w:lang w:eastAsia="fr-FR"/>
    </w:rPr>
  </w:style>
  <w:style w:type="paragraph" w:styleId="TM8">
    <w:name w:val="toc 8"/>
    <w:basedOn w:val="Normal"/>
    <w:next w:val="Normal"/>
    <w:autoRedefine/>
    <w:uiPriority w:val="39"/>
    <w:unhideWhenUsed/>
    <w:rsid w:val="007A234A"/>
    <w:pPr>
      <w:spacing w:after="100" w:line="276" w:lineRule="auto"/>
      <w:ind w:left="1540"/>
    </w:pPr>
    <w:rPr>
      <w:rFonts w:eastAsiaTheme="minorEastAsia"/>
      <w:color w:val="auto"/>
      <w:lang w:eastAsia="fr-FR"/>
    </w:rPr>
  </w:style>
  <w:style w:type="paragraph" w:styleId="TM9">
    <w:name w:val="toc 9"/>
    <w:basedOn w:val="Normal"/>
    <w:next w:val="Normal"/>
    <w:autoRedefine/>
    <w:uiPriority w:val="39"/>
    <w:unhideWhenUsed/>
    <w:rsid w:val="007A234A"/>
    <w:pPr>
      <w:spacing w:after="100" w:line="276" w:lineRule="auto"/>
      <w:ind w:left="1760"/>
    </w:pPr>
    <w:rPr>
      <w:rFonts w:eastAsiaTheme="minorEastAsia"/>
      <w:color w:val="auto"/>
      <w:lang w:eastAsia="fr-FR"/>
    </w:rPr>
  </w:style>
  <w:style w:type="table" w:customStyle="1" w:styleId="Trameclaire-Accent51">
    <w:name w:val="Trame claire - Accent 51"/>
    <w:basedOn w:val="TableauNormal"/>
    <w:next w:val="Trameclaire-Accent5"/>
    <w:uiPriority w:val="60"/>
    <w:rsid w:val="008C64E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5">
    <w:name w:val="Light Shading Accent 5"/>
    <w:basedOn w:val="TableauNormal"/>
    <w:uiPriority w:val="60"/>
    <w:rsid w:val="008C64EB"/>
    <w:pPr>
      <w:spacing w:after="0" w:line="240" w:lineRule="auto"/>
    </w:pPr>
    <w:rPr>
      <w:color w:val="CC8D00" w:themeColor="accent5" w:themeShade="BF"/>
    </w:rPr>
    <w:tblPr>
      <w:tblStyleRowBandSize w:val="1"/>
      <w:tblStyleColBandSize w:val="1"/>
      <w:tblBorders>
        <w:top w:val="single" w:sz="8" w:space="0" w:color="FFB612" w:themeColor="accent5"/>
        <w:bottom w:val="single" w:sz="8" w:space="0" w:color="FFB612" w:themeColor="accent5"/>
      </w:tblBorders>
    </w:tblPr>
    <w:tblStylePr w:type="firstRow">
      <w:pPr>
        <w:spacing w:before="0" w:after="0" w:line="240" w:lineRule="auto"/>
      </w:pPr>
      <w:rPr>
        <w:b/>
        <w:bCs/>
      </w:rPr>
      <w:tblPr/>
      <w:tcPr>
        <w:tcBorders>
          <w:top w:val="single" w:sz="8" w:space="0" w:color="FFB612" w:themeColor="accent5"/>
          <w:left w:val="nil"/>
          <w:bottom w:val="single" w:sz="8" w:space="0" w:color="FFB612" w:themeColor="accent5"/>
          <w:right w:val="nil"/>
          <w:insideH w:val="nil"/>
          <w:insideV w:val="nil"/>
        </w:tcBorders>
      </w:tcPr>
    </w:tblStylePr>
    <w:tblStylePr w:type="lastRow">
      <w:pPr>
        <w:spacing w:before="0" w:after="0" w:line="240" w:lineRule="auto"/>
      </w:pPr>
      <w:rPr>
        <w:b/>
        <w:bCs/>
      </w:rPr>
      <w:tblPr/>
      <w:tcPr>
        <w:tcBorders>
          <w:top w:val="single" w:sz="8" w:space="0" w:color="FFB612" w:themeColor="accent5"/>
          <w:left w:val="nil"/>
          <w:bottom w:val="single" w:sz="8" w:space="0" w:color="FFB61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C4" w:themeFill="accent5" w:themeFillTint="3F"/>
      </w:tcPr>
    </w:tblStylePr>
    <w:tblStylePr w:type="band1Horz">
      <w:tblPr/>
      <w:tcPr>
        <w:tcBorders>
          <w:left w:val="nil"/>
          <w:right w:val="nil"/>
          <w:insideH w:val="nil"/>
          <w:insideV w:val="nil"/>
        </w:tcBorders>
        <w:shd w:val="clear" w:color="auto" w:fill="FFECC4" w:themeFill="accent5" w:themeFillTint="3F"/>
      </w:tcPr>
    </w:tblStylePr>
  </w:style>
  <w:style w:type="character" w:styleId="Numrodepage">
    <w:name w:val="page number"/>
    <w:basedOn w:val="Policepardfaut"/>
    <w:rsid w:val="0057577E"/>
  </w:style>
  <w:style w:type="paragraph" w:styleId="Notedebasdepage">
    <w:name w:val="footnote text"/>
    <w:basedOn w:val="Normal"/>
    <w:link w:val="NotedebasdepageCar"/>
    <w:semiHidden/>
    <w:rsid w:val="0057577E"/>
    <w:pPr>
      <w:spacing w:line="240" w:lineRule="auto"/>
      <w:jc w:val="both"/>
    </w:pPr>
    <w:rPr>
      <w:rFonts w:ascii="Times New Roman" w:eastAsia="Times New Roman" w:hAnsi="Times New Roman" w:cs="Times New Roman"/>
      <w:color w:val="auto"/>
      <w:sz w:val="20"/>
      <w:szCs w:val="20"/>
      <w:lang w:eastAsia="fr-FR"/>
    </w:rPr>
  </w:style>
  <w:style w:type="character" w:customStyle="1" w:styleId="NotedebasdepageCar">
    <w:name w:val="Note de bas de page Car"/>
    <w:basedOn w:val="Policepardfaut"/>
    <w:link w:val="Notedebasdepage"/>
    <w:semiHidden/>
    <w:rsid w:val="0057577E"/>
    <w:rPr>
      <w:rFonts w:ascii="Times New Roman" w:eastAsia="Times New Roman" w:hAnsi="Times New Roman" w:cs="Times New Roman"/>
      <w:sz w:val="20"/>
      <w:szCs w:val="20"/>
      <w:lang w:eastAsia="fr-FR"/>
    </w:rPr>
  </w:style>
  <w:style w:type="character" w:styleId="Appelnotedebasdep">
    <w:name w:val="footnote reference"/>
    <w:semiHidden/>
    <w:rsid w:val="0057577E"/>
    <w:rPr>
      <w:vertAlign w:val="superscript"/>
    </w:rPr>
  </w:style>
  <w:style w:type="paragraph" w:customStyle="1" w:styleId="StyleTitre2CentrBasSimpleRouge225ptpaisseurdu">
    <w:name w:val="Style Titre 2 + Centré Bas: (Simple Rouge  225 pt Épaisseur du ..."/>
    <w:basedOn w:val="Titre2"/>
    <w:rsid w:val="0057577E"/>
    <w:pPr>
      <w:keepLines w:val="0"/>
      <w:tabs>
        <w:tab w:val="num" w:pos="1134"/>
      </w:tabs>
      <w:spacing w:before="240" w:after="60" w:line="240" w:lineRule="auto"/>
      <w:ind w:left="1134" w:hanging="1134"/>
      <w:jc w:val="both"/>
    </w:pPr>
    <w:rPr>
      <w:rFonts w:ascii="Arial" w:eastAsia="Times New Roman" w:hAnsi="Arial" w:cs="Times New Roman"/>
      <w:b/>
      <w:i/>
      <w:iCs/>
      <w:color w:val="000000"/>
      <w:sz w:val="24"/>
      <w:szCs w:val="24"/>
      <w14:textFill>
        <w14:solidFill>
          <w14:srgbClr w14:val="000000">
            <w14:lumMod w14:val="50000"/>
          </w14:srgbClr>
        </w14:solidFill>
      </w14:textFill>
    </w:rPr>
  </w:style>
  <w:style w:type="paragraph" w:customStyle="1" w:styleId="AnnexeTexte">
    <w:name w:val="AnnexeTexte"/>
    <w:basedOn w:val="Normal"/>
    <w:link w:val="AnnexeTexteCar"/>
    <w:rsid w:val="0057577E"/>
    <w:pPr>
      <w:spacing w:before="120" w:line="240" w:lineRule="exact"/>
      <w:jc w:val="both"/>
    </w:pPr>
    <w:rPr>
      <w:rFonts w:ascii="Arial" w:eastAsia="Times New Roman" w:hAnsi="Arial" w:cs="Times New Roman"/>
      <w:color w:val="auto"/>
      <w:sz w:val="24"/>
      <w:szCs w:val="24"/>
      <w:lang w:eastAsia="fr-FR"/>
    </w:rPr>
  </w:style>
  <w:style w:type="character" w:customStyle="1" w:styleId="AnnexeTexteCar">
    <w:name w:val="AnnexeTexte Car"/>
    <w:link w:val="AnnexeTexte"/>
    <w:rsid w:val="0057577E"/>
    <w:rPr>
      <w:rFonts w:ascii="Arial" w:eastAsia="Times New Roman" w:hAnsi="Arial" w:cs="Times New Roman"/>
      <w:sz w:val="24"/>
      <w:szCs w:val="24"/>
      <w:lang w:eastAsia="fr-FR"/>
    </w:rPr>
  </w:style>
  <w:style w:type="paragraph" w:customStyle="1" w:styleId="StyleTitre4ArialNarrow11pt">
    <w:name w:val="Style Titre 4 + Arial Narrow 11 pt"/>
    <w:basedOn w:val="Titre4"/>
    <w:next w:val="Normal"/>
    <w:rsid w:val="0057577E"/>
    <w:pPr>
      <w:keepLines w:val="0"/>
      <w:tabs>
        <w:tab w:val="num" w:pos="864"/>
      </w:tabs>
      <w:spacing w:before="240" w:after="60" w:line="240" w:lineRule="auto"/>
      <w:jc w:val="both"/>
    </w:pPr>
    <w:rPr>
      <w:rFonts w:ascii="Arial Narrow" w:eastAsia="Times New Roman" w:hAnsi="Arial Narrow" w:cs="Arial"/>
      <w:i/>
      <w:iCs w:val="0"/>
      <w:color w:val="auto"/>
      <w:szCs w:val="28"/>
    </w:rPr>
  </w:style>
  <w:style w:type="paragraph" w:customStyle="1" w:styleId="CarCarCarCarCarCar">
    <w:name w:val="Car Car Car Car Car Car"/>
    <w:basedOn w:val="Normal"/>
    <w:rsid w:val="0057577E"/>
    <w:pPr>
      <w:widowControl w:val="0"/>
      <w:adjustRightInd w:val="0"/>
      <w:spacing w:after="160" w:line="240" w:lineRule="exact"/>
      <w:jc w:val="both"/>
      <w:textAlignment w:val="baseline"/>
    </w:pPr>
    <w:rPr>
      <w:rFonts w:ascii="Garamond" w:eastAsia="Times New Roman" w:hAnsi="Garamond" w:cs="Times New Roman"/>
      <w:color w:val="auto"/>
      <w:szCs w:val="20"/>
    </w:rPr>
  </w:style>
  <w:style w:type="paragraph" w:styleId="Retraitnormal">
    <w:name w:val="Normal Indent"/>
    <w:basedOn w:val="Normal"/>
    <w:rsid w:val="0057577E"/>
    <w:pPr>
      <w:spacing w:line="240" w:lineRule="auto"/>
      <w:ind w:left="709"/>
      <w:jc w:val="both"/>
    </w:pPr>
    <w:rPr>
      <w:rFonts w:ascii="Times New Roman" w:eastAsia="Times New Roman" w:hAnsi="Times New Roman" w:cs="Times New Roman"/>
      <w:color w:val="auto"/>
      <w:sz w:val="24"/>
      <w:szCs w:val="24"/>
      <w:lang w:eastAsia="fr-FR"/>
    </w:rPr>
  </w:style>
  <w:style w:type="paragraph" w:customStyle="1" w:styleId="Titre1refGC">
    <w:name w:val="Titre 1 ref G&amp;C"/>
    <w:basedOn w:val="Normal"/>
    <w:next w:val="Retraitnormal"/>
    <w:rsid w:val="0057577E"/>
    <w:pPr>
      <w:pBdr>
        <w:bottom w:val="single" w:sz="4" w:space="1" w:color="auto"/>
      </w:pBdr>
      <w:tabs>
        <w:tab w:val="num" w:pos="360"/>
      </w:tabs>
      <w:spacing w:before="120" w:line="280" w:lineRule="atLeast"/>
      <w:ind w:left="360" w:hanging="360"/>
      <w:jc w:val="both"/>
    </w:pPr>
    <w:rPr>
      <w:rFonts w:ascii="Times New Roman" w:eastAsia="Times New Roman" w:hAnsi="Times New Roman" w:cs="Times New Roman"/>
      <w:color w:val="auto"/>
      <w:sz w:val="32"/>
      <w:szCs w:val="24"/>
      <w:lang w:eastAsia="fr-FR"/>
    </w:rPr>
  </w:style>
  <w:style w:type="paragraph" w:styleId="NormalWeb">
    <w:name w:val="Normal (Web)"/>
    <w:basedOn w:val="Normal"/>
    <w:rsid w:val="0057577E"/>
    <w:pPr>
      <w:spacing w:before="100" w:beforeAutospacing="1" w:after="100" w:afterAutospacing="1" w:line="240" w:lineRule="auto"/>
      <w:jc w:val="both"/>
    </w:pPr>
    <w:rPr>
      <w:rFonts w:ascii="Times New Roman" w:eastAsia="Times New Roman" w:hAnsi="Times New Roman" w:cs="Times New Roman"/>
      <w:color w:val="auto"/>
      <w:sz w:val="24"/>
      <w:szCs w:val="24"/>
      <w:lang w:eastAsia="fr-FR"/>
    </w:rPr>
  </w:style>
  <w:style w:type="paragraph" w:customStyle="1" w:styleId="CharChar4">
    <w:name w:val="Char Char4"/>
    <w:basedOn w:val="Normal"/>
    <w:autoRedefine/>
    <w:rsid w:val="0057577E"/>
    <w:pPr>
      <w:spacing w:after="80" w:line="240" w:lineRule="auto"/>
      <w:jc w:val="both"/>
    </w:pPr>
    <w:rPr>
      <w:rFonts w:ascii="Arial" w:eastAsia="Times New Roman" w:hAnsi="Arial" w:cs="Times New Roman"/>
      <w:color w:val="auto"/>
      <w:sz w:val="20"/>
      <w:szCs w:val="20"/>
      <w:lang w:eastAsia="fr-FR"/>
    </w:rPr>
  </w:style>
  <w:style w:type="character" w:styleId="Marquedecommentaire">
    <w:name w:val="annotation reference"/>
    <w:semiHidden/>
    <w:rsid w:val="0057577E"/>
    <w:rPr>
      <w:sz w:val="16"/>
      <w:szCs w:val="16"/>
    </w:rPr>
  </w:style>
  <w:style w:type="paragraph" w:styleId="Commentaire">
    <w:name w:val="annotation text"/>
    <w:basedOn w:val="Normal"/>
    <w:link w:val="CommentaireCar"/>
    <w:semiHidden/>
    <w:rsid w:val="0057577E"/>
    <w:pPr>
      <w:spacing w:line="240" w:lineRule="auto"/>
      <w:jc w:val="both"/>
    </w:pPr>
    <w:rPr>
      <w:rFonts w:ascii="Times New Roman" w:eastAsia="Times New Roman" w:hAnsi="Times New Roman" w:cs="Times New Roman"/>
      <w:color w:val="auto"/>
      <w:sz w:val="20"/>
      <w:szCs w:val="20"/>
      <w:lang w:eastAsia="fr-FR"/>
    </w:rPr>
  </w:style>
  <w:style w:type="character" w:customStyle="1" w:styleId="CommentaireCar">
    <w:name w:val="Commentaire Car"/>
    <w:basedOn w:val="Policepardfaut"/>
    <w:link w:val="Commentaire"/>
    <w:semiHidden/>
    <w:rsid w:val="0057577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7577E"/>
    <w:rPr>
      <w:b/>
      <w:bCs/>
    </w:rPr>
  </w:style>
  <w:style w:type="character" w:customStyle="1" w:styleId="ObjetducommentaireCar">
    <w:name w:val="Objet du commentaire Car"/>
    <w:basedOn w:val="CommentaireCar"/>
    <w:link w:val="Objetducommentaire"/>
    <w:semiHidden/>
    <w:rsid w:val="0057577E"/>
    <w:rPr>
      <w:rFonts w:ascii="Times New Roman" w:eastAsia="Times New Roman" w:hAnsi="Times New Roman" w:cs="Times New Roman"/>
      <w:b/>
      <w:bCs/>
      <w:sz w:val="20"/>
      <w:szCs w:val="20"/>
      <w:lang w:eastAsia="fr-FR"/>
    </w:rPr>
  </w:style>
  <w:style w:type="paragraph" w:customStyle="1" w:styleId="CarCarCarCarCarCarCarCarCarCarCarCarCar">
    <w:name w:val="Car Car Car Car Car Car Car Car Car Car Car Car Car"/>
    <w:basedOn w:val="Normal"/>
    <w:rsid w:val="0057577E"/>
    <w:pPr>
      <w:widowControl w:val="0"/>
      <w:adjustRightInd w:val="0"/>
      <w:spacing w:after="160" w:line="240" w:lineRule="exact"/>
      <w:jc w:val="both"/>
      <w:textAlignment w:val="baseline"/>
    </w:pPr>
    <w:rPr>
      <w:rFonts w:ascii="Verdana" w:eastAsia="Times New Roman" w:hAnsi="Verdana" w:cs="Times New Roman"/>
      <w:color w:val="auto"/>
      <w:sz w:val="24"/>
      <w:szCs w:val="24"/>
      <w:lang w:val="en-US"/>
    </w:rPr>
  </w:style>
  <w:style w:type="paragraph" w:styleId="Corpsdetexte">
    <w:name w:val="Body Text"/>
    <w:basedOn w:val="Normal"/>
    <w:link w:val="CorpsdetexteCar"/>
    <w:rsid w:val="0057577E"/>
    <w:pPr>
      <w:suppressAutoHyphens/>
      <w:spacing w:before="120" w:line="240" w:lineRule="auto"/>
      <w:jc w:val="both"/>
    </w:pPr>
    <w:rPr>
      <w:rFonts w:ascii="Times New Roman" w:eastAsia="Times New Roman" w:hAnsi="Times New Roman" w:cs="Times New Roman"/>
      <w:color w:val="auto"/>
      <w:lang w:eastAsia="fr-FR"/>
    </w:rPr>
  </w:style>
  <w:style w:type="character" w:customStyle="1" w:styleId="CorpsdetexteCar">
    <w:name w:val="Corps de texte Car"/>
    <w:basedOn w:val="Policepardfaut"/>
    <w:link w:val="Corpsdetexte"/>
    <w:rsid w:val="0057577E"/>
    <w:rPr>
      <w:rFonts w:ascii="Times New Roman" w:eastAsia="Times New Roman" w:hAnsi="Times New Roman" w:cs="Times New Roman"/>
      <w:lang w:eastAsia="fr-FR"/>
    </w:rPr>
  </w:style>
  <w:style w:type="character" w:styleId="Lienhypertextesuivivisit">
    <w:name w:val="FollowedHyperlink"/>
    <w:rsid w:val="0057577E"/>
    <w:rPr>
      <w:color w:val="606420"/>
      <w:u w:val="single"/>
    </w:rPr>
  </w:style>
  <w:style w:type="paragraph" w:customStyle="1" w:styleId="Paragraphedeliste1">
    <w:name w:val="Paragraphe de liste1"/>
    <w:basedOn w:val="Normal"/>
    <w:rsid w:val="0057577E"/>
    <w:pPr>
      <w:spacing w:after="200" w:line="276" w:lineRule="auto"/>
      <w:ind w:left="720"/>
      <w:contextualSpacing/>
      <w:jc w:val="both"/>
    </w:pPr>
    <w:rPr>
      <w:rFonts w:ascii="Calibri" w:eastAsia="Times New Roman" w:hAnsi="Calibri" w:cs="Times New Roman"/>
      <w:color w:val="auto"/>
    </w:rPr>
  </w:style>
  <w:style w:type="paragraph" w:styleId="Titre">
    <w:name w:val="Title"/>
    <w:basedOn w:val="Normal"/>
    <w:next w:val="Normal"/>
    <w:link w:val="TitreCar"/>
    <w:qFormat/>
    <w:rsid w:val="0057577E"/>
    <w:pPr>
      <w:spacing w:after="1080" w:line="240" w:lineRule="auto"/>
      <w:ind w:left="1418" w:right="851"/>
      <w:jc w:val="right"/>
      <w:outlineLvl w:val="0"/>
    </w:pPr>
    <w:rPr>
      <w:rFonts w:ascii="Arial Narrow" w:eastAsia="Times New Roman" w:hAnsi="Arial Narrow" w:cs="Times New Roman"/>
      <w:bCs/>
      <w:caps/>
      <w:color w:val="6E267B"/>
      <w:kern w:val="28"/>
      <w:sz w:val="72"/>
      <w:szCs w:val="32"/>
    </w:rPr>
  </w:style>
  <w:style w:type="character" w:customStyle="1" w:styleId="TitreCar">
    <w:name w:val="Titre Car"/>
    <w:basedOn w:val="Policepardfaut"/>
    <w:link w:val="Titre"/>
    <w:rsid w:val="0057577E"/>
    <w:rPr>
      <w:rFonts w:ascii="Arial Narrow" w:eastAsia="Times New Roman" w:hAnsi="Arial Narrow" w:cs="Times New Roman"/>
      <w:bCs/>
      <w:caps/>
      <w:color w:val="6E267B"/>
      <w:kern w:val="28"/>
      <w:sz w:val="72"/>
      <w:szCs w:val="32"/>
    </w:rPr>
  </w:style>
  <w:style w:type="paragraph" w:styleId="Retraitcorpsdetexte">
    <w:name w:val="Body Text Indent"/>
    <w:basedOn w:val="Normal"/>
    <w:link w:val="RetraitcorpsdetexteCar"/>
    <w:rsid w:val="0057577E"/>
    <w:pPr>
      <w:spacing w:after="120" w:line="240" w:lineRule="auto"/>
      <w:ind w:left="283"/>
      <w:jc w:val="both"/>
    </w:pPr>
    <w:rPr>
      <w:rFonts w:ascii="Times New Roman" w:eastAsia="Times New Roman" w:hAnsi="Times New Roman" w:cs="Times New Roman"/>
      <w:color w:val="auto"/>
      <w:sz w:val="24"/>
      <w:szCs w:val="24"/>
      <w:lang w:eastAsia="fr-FR"/>
    </w:rPr>
  </w:style>
  <w:style w:type="character" w:customStyle="1" w:styleId="RetraitcorpsdetexteCar">
    <w:name w:val="Retrait corps de texte Car"/>
    <w:basedOn w:val="Policepardfaut"/>
    <w:link w:val="Retraitcorpsdetexte"/>
    <w:rsid w:val="0057577E"/>
    <w:rPr>
      <w:rFonts w:ascii="Times New Roman" w:eastAsia="Times New Roman" w:hAnsi="Times New Roman" w:cs="Times New Roman"/>
      <w:sz w:val="24"/>
      <w:szCs w:val="24"/>
      <w:lang w:eastAsia="fr-FR"/>
    </w:rPr>
  </w:style>
  <w:style w:type="paragraph" w:styleId="Retraitcorpset1relig">
    <w:name w:val="Body Text First Indent 2"/>
    <w:basedOn w:val="Retraitcorpsdetexte"/>
    <w:link w:val="Retraitcorpset1religCar"/>
    <w:rsid w:val="0057577E"/>
    <w:pPr>
      <w:ind w:firstLine="210"/>
    </w:pPr>
  </w:style>
  <w:style w:type="character" w:customStyle="1" w:styleId="Retraitcorpset1religCar">
    <w:name w:val="Retrait corps et 1re lig. Car"/>
    <w:basedOn w:val="RetraitcorpsdetexteCar"/>
    <w:link w:val="Retraitcorpset1relig"/>
    <w:rsid w:val="0057577E"/>
    <w:rPr>
      <w:rFonts w:ascii="Times New Roman" w:eastAsia="Times New Roman" w:hAnsi="Times New Roman" w:cs="Times New Roman"/>
      <w:sz w:val="24"/>
      <w:szCs w:val="24"/>
      <w:lang w:eastAsia="fr-FR"/>
    </w:rPr>
  </w:style>
  <w:style w:type="character" w:customStyle="1" w:styleId="FootnoteTextChar">
    <w:name w:val="Footnote Text Char"/>
    <w:semiHidden/>
    <w:rsid w:val="0057577E"/>
    <w:rPr>
      <w:sz w:val="24"/>
      <w:szCs w:val="24"/>
      <w:lang w:val="fr-FR" w:eastAsia="fr-FR" w:bidi="ar-SA"/>
    </w:rPr>
  </w:style>
  <w:style w:type="character" w:customStyle="1" w:styleId="Car5">
    <w:name w:val="Car5"/>
    <w:rsid w:val="0057577E"/>
    <w:rPr>
      <w:rFonts w:ascii="Arial" w:hAnsi="Arial" w:cs="Arial"/>
      <w:b/>
      <w:bCs/>
      <w:sz w:val="24"/>
      <w:szCs w:val="24"/>
      <w:lang w:val="fr-FR" w:eastAsia="en-US" w:bidi="ar-SA"/>
    </w:rPr>
  </w:style>
  <w:style w:type="paragraph" w:styleId="Rvision">
    <w:name w:val="Revision"/>
    <w:hidden/>
    <w:uiPriority w:val="99"/>
    <w:semiHidden/>
    <w:rsid w:val="0057577E"/>
    <w:pPr>
      <w:spacing w:after="0" w:line="240" w:lineRule="auto"/>
      <w:jc w:val="both"/>
    </w:pPr>
    <w:rPr>
      <w:rFonts w:ascii="Times New Roman" w:eastAsia="Times New Roman" w:hAnsi="Times New Roman" w:cs="Times New Roman"/>
      <w:sz w:val="24"/>
      <w:szCs w:val="24"/>
      <w:lang w:eastAsia="fr-FR"/>
    </w:rPr>
  </w:style>
  <w:style w:type="paragraph" w:styleId="Textebrut">
    <w:name w:val="Plain Text"/>
    <w:basedOn w:val="Normal"/>
    <w:link w:val="TextebrutCar"/>
    <w:uiPriority w:val="99"/>
    <w:unhideWhenUsed/>
    <w:rsid w:val="0057577E"/>
    <w:pPr>
      <w:spacing w:line="240" w:lineRule="auto"/>
      <w:jc w:val="both"/>
    </w:pPr>
    <w:rPr>
      <w:rFonts w:ascii="Consolas" w:eastAsia="Calibri" w:hAnsi="Consolas" w:cs="Times New Roman"/>
      <w:color w:val="auto"/>
      <w:sz w:val="21"/>
      <w:szCs w:val="21"/>
    </w:rPr>
  </w:style>
  <w:style w:type="character" w:customStyle="1" w:styleId="TextebrutCar">
    <w:name w:val="Texte brut Car"/>
    <w:basedOn w:val="Policepardfaut"/>
    <w:link w:val="Textebrut"/>
    <w:uiPriority w:val="99"/>
    <w:rsid w:val="0057577E"/>
    <w:rPr>
      <w:rFonts w:ascii="Consolas" w:eastAsia="Calibri" w:hAnsi="Consolas" w:cs="Times New Roman"/>
      <w:sz w:val="21"/>
      <w:szCs w:val="21"/>
    </w:rPr>
  </w:style>
  <w:style w:type="paragraph" w:customStyle="1" w:styleId="AlinaavecretraitCSG">
    <w:name w:val="Alinéa avec retrait CSG"/>
    <w:basedOn w:val="Normal"/>
    <w:link w:val="AlinaavecretraitCSGCar"/>
    <w:qFormat/>
    <w:rsid w:val="0057577E"/>
    <w:pPr>
      <w:numPr>
        <w:ilvl w:val="1"/>
        <w:numId w:val="142"/>
      </w:numPr>
      <w:autoSpaceDE w:val="0"/>
      <w:autoSpaceDN w:val="0"/>
      <w:adjustRightInd w:val="0"/>
      <w:spacing w:before="120" w:line="240" w:lineRule="auto"/>
      <w:jc w:val="both"/>
    </w:pPr>
    <w:rPr>
      <w:rFonts w:ascii="Arial" w:eastAsia="Times New Roman" w:hAnsi="Arial" w:cs="Times New Roman"/>
      <w:color w:val="000000"/>
      <w:lang w:eastAsia="fr-FR"/>
    </w:rPr>
  </w:style>
  <w:style w:type="character" w:customStyle="1" w:styleId="AlinaavecretraitCSGCar">
    <w:name w:val="Alinéa avec retrait CSG Car"/>
    <w:link w:val="AlinaavecretraitCSG"/>
    <w:rsid w:val="0057577E"/>
    <w:rPr>
      <w:rFonts w:ascii="Arial" w:eastAsia="Times New Roman" w:hAnsi="Arial" w:cs="Times New Roman"/>
      <w:color w:val="000000"/>
      <w:lang w:eastAsia="fr-FR"/>
    </w:rPr>
  </w:style>
  <w:style w:type="character" w:customStyle="1" w:styleId="DeltaViewInsertion">
    <w:name w:val="DeltaView Insertion"/>
    <w:rsid w:val="0057577E"/>
    <w:rPr>
      <w:color w:val="0000FF"/>
      <w:spacing w:val="0"/>
      <w:u w:val="double"/>
    </w:rPr>
  </w:style>
  <w:style w:type="paragraph" w:customStyle="1" w:styleId="Paragraphedeliste2">
    <w:name w:val="Paragraphe de liste2"/>
    <w:basedOn w:val="Normal"/>
    <w:rsid w:val="0057577E"/>
    <w:pPr>
      <w:spacing w:after="200" w:line="276" w:lineRule="auto"/>
      <w:ind w:left="720"/>
      <w:contextualSpacing/>
      <w:jc w:val="both"/>
    </w:pPr>
    <w:rPr>
      <w:rFonts w:ascii="Calibri" w:eastAsia="Times New Roman" w:hAnsi="Calibri" w:cs="Times New Roman"/>
      <w:color w:val="auto"/>
    </w:rPr>
  </w:style>
  <w:style w:type="character" w:styleId="Numrodeligne">
    <w:name w:val="line number"/>
    <w:basedOn w:val="Policepardfaut"/>
    <w:uiPriority w:val="99"/>
    <w:semiHidden/>
    <w:rsid w:val="002E2B07"/>
  </w:style>
  <w:style w:type="paragraph" w:customStyle="1" w:styleId="Paragraphe">
    <w:name w:val="Paragraphe"/>
    <w:basedOn w:val="Normal"/>
    <w:rsid w:val="00F867A3"/>
    <w:pPr>
      <w:spacing w:after="120" w:line="240" w:lineRule="auto"/>
      <w:jc w:val="both"/>
    </w:pPr>
    <w:rPr>
      <w:rFonts w:ascii="Helv" w:eastAsia="Times New Roman" w:hAnsi="Helv" w:cs="Times New Roman"/>
      <w:color w:val="auto"/>
      <w:sz w:val="20"/>
      <w:szCs w:val="20"/>
      <w:lang w:eastAsia="fr-FR"/>
    </w:rPr>
  </w:style>
  <w:style w:type="paragraph" w:customStyle="1" w:styleId="Titre2horsTDM">
    <w:name w:val="Titre 2 hors TDM"/>
    <w:basedOn w:val="Titre2"/>
    <w:next w:val="Normal"/>
    <w:rsid w:val="00FE73A7"/>
    <w:pPr>
      <w:suppressAutoHyphens/>
      <w:spacing w:before="360" w:after="240" w:line="240" w:lineRule="auto"/>
      <w:outlineLvl w:val="9"/>
    </w:pPr>
    <w:rPr>
      <w:rFonts w:ascii="Arial Narrow" w:eastAsia="Times New Roman" w:hAnsi="Arial Narrow" w:cs="Times New Roman"/>
      <w:bCs w:val="0"/>
      <w:caps w:val="0"/>
      <w:color w:val="auto"/>
      <w:kern w:val="36"/>
      <w:sz w:val="3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255455">
      <w:bodyDiv w:val="1"/>
      <w:marLeft w:val="0"/>
      <w:marRight w:val="0"/>
      <w:marTop w:val="0"/>
      <w:marBottom w:val="0"/>
      <w:divBdr>
        <w:top w:val="none" w:sz="0" w:space="0" w:color="auto"/>
        <w:left w:val="none" w:sz="0" w:space="0" w:color="auto"/>
        <w:bottom w:val="none" w:sz="0" w:space="0" w:color="auto"/>
        <w:right w:val="none" w:sz="0" w:space="0" w:color="auto"/>
      </w:divBdr>
    </w:div>
    <w:div w:id="578293739">
      <w:bodyDiv w:val="1"/>
      <w:marLeft w:val="0"/>
      <w:marRight w:val="0"/>
      <w:marTop w:val="0"/>
      <w:marBottom w:val="0"/>
      <w:divBdr>
        <w:top w:val="none" w:sz="0" w:space="0" w:color="auto"/>
        <w:left w:val="none" w:sz="0" w:space="0" w:color="auto"/>
        <w:bottom w:val="none" w:sz="0" w:space="0" w:color="auto"/>
        <w:right w:val="none" w:sz="0" w:space="0" w:color="auto"/>
      </w:divBdr>
      <w:divsChild>
        <w:div w:id="1608928549">
          <w:marLeft w:val="418"/>
          <w:marRight w:val="0"/>
          <w:marTop w:val="269"/>
          <w:marBottom w:val="0"/>
          <w:divBdr>
            <w:top w:val="none" w:sz="0" w:space="0" w:color="auto"/>
            <w:left w:val="none" w:sz="0" w:space="0" w:color="auto"/>
            <w:bottom w:val="none" w:sz="0" w:space="0" w:color="auto"/>
            <w:right w:val="none" w:sz="0" w:space="0" w:color="auto"/>
          </w:divBdr>
        </w:div>
        <w:div w:id="2143887813">
          <w:marLeft w:val="418"/>
          <w:marRight w:val="0"/>
          <w:marTop w:val="269"/>
          <w:marBottom w:val="0"/>
          <w:divBdr>
            <w:top w:val="none" w:sz="0" w:space="0" w:color="auto"/>
            <w:left w:val="none" w:sz="0" w:space="0" w:color="auto"/>
            <w:bottom w:val="none" w:sz="0" w:space="0" w:color="auto"/>
            <w:right w:val="none" w:sz="0" w:space="0" w:color="auto"/>
          </w:divBdr>
        </w:div>
      </w:divsChild>
    </w:div>
    <w:div w:id="709719225">
      <w:bodyDiv w:val="1"/>
      <w:marLeft w:val="0"/>
      <w:marRight w:val="0"/>
      <w:marTop w:val="0"/>
      <w:marBottom w:val="0"/>
      <w:divBdr>
        <w:top w:val="none" w:sz="0" w:space="0" w:color="auto"/>
        <w:left w:val="none" w:sz="0" w:space="0" w:color="auto"/>
        <w:bottom w:val="none" w:sz="0" w:space="0" w:color="auto"/>
        <w:right w:val="none" w:sz="0" w:space="0" w:color="auto"/>
      </w:divBdr>
    </w:div>
    <w:div w:id="885995859">
      <w:bodyDiv w:val="1"/>
      <w:marLeft w:val="0"/>
      <w:marRight w:val="0"/>
      <w:marTop w:val="0"/>
      <w:marBottom w:val="0"/>
      <w:divBdr>
        <w:top w:val="none" w:sz="0" w:space="0" w:color="auto"/>
        <w:left w:val="none" w:sz="0" w:space="0" w:color="auto"/>
        <w:bottom w:val="none" w:sz="0" w:space="0" w:color="auto"/>
        <w:right w:val="none" w:sz="0" w:space="0" w:color="auto"/>
      </w:divBdr>
    </w:div>
    <w:div w:id="1180123450">
      <w:bodyDiv w:val="1"/>
      <w:marLeft w:val="0"/>
      <w:marRight w:val="0"/>
      <w:marTop w:val="0"/>
      <w:marBottom w:val="0"/>
      <w:divBdr>
        <w:top w:val="none" w:sz="0" w:space="0" w:color="auto"/>
        <w:left w:val="none" w:sz="0" w:space="0" w:color="auto"/>
        <w:bottom w:val="none" w:sz="0" w:space="0" w:color="auto"/>
        <w:right w:val="none" w:sz="0" w:space="0" w:color="auto"/>
      </w:divBdr>
    </w:div>
    <w:div w:id="1186406657">
      <w:bodyDiv w:val="1"/>
      <w:marLeft w:val="0"/>
      <w:marRight w:val="0"/>
      <w:marTop w:val="0"/>
      <w:marBottom w:val="0"/>
      <w:divBdr>
        <w:top w:val="none" w:sz="0" w:space="0" w:color="auto"/>
        <w:left w:val="none" w:sz="0" w:space="0" w:color="auto"/>
        <w:bottom w:val="none" w:sz="0" w:space="0" w:color="auto"/>
        <w:right w:val="none" w:sz="0" w:space="0" w:color="auto"/>
      </w:divBdr>
    </w:div>
    <w:div w:id="1342899314">
      <w:bodyDiv w:val="1"/>
      <w:marLeft w:val="0"/>
      <w:marRight w:val="0"/>
      <w:marTop w:val="0"/>
      <w:marBottom w:val="0"/>
      <w:divBdr>
        <w:top w:val="none" w:sz="0" w:space="0" w:color="auto"/>
        <w:left w:val="none" w:sz="0" w:space="0" w:color="auto"/>
        <w:bottom w:val="none" w:sz="0" w:space="0" w:color="auto"/>
        <w:right w:val="none" w:sz="0" w:space="0" w:color="auto"/>
      </w:divBdr>
    </w:div>
    <w:div w:id="1552767584">
      <w:bodyDiv w:val="1"/>
      <w:marLeft w:val="0"/>
      <w:marRight w:val="0"/>
      <w:marTop w:val="0"/>
      <w:marBottom w:val="0"/>
      <w:divBdr>
        <w:top w:val="none" w:sz="0" w:space="0" w:color="auto"/>
        <w:left w:val="none" w:sz="0" w:space="0" w:color="auto"/>
        <w:bottom w:val="none" w:sz="0" w:space="0" w:color="auto"/>
        <w:right w:val="none" w:sz="0" w:space="0" w:color="auto"/>
      </w:divBdr>
    </w:div>
    <w:div w:id="1923249168">
      <w:bodyDiv w:val="1"/>
      <w:marLeft w:val="0"/>
      <w:marRight w:val="0"/>
      <w:marTop w:val="0"/>
      <w:marBottom w:val="0"/>
      <w:divBdr>
        <w:top w:val="none" w:sz="0" w:space="0" w:color="auto"/>
        <w:left w:val="none" w:sz="0" w:space="0" w:color="auto"/>
        <w:bottom w:val="none" w:sz="0" w:space="0" w:color="auto"/>
        <w:right w:val="none" w:sz="0" w:space="0" w:color="auto"/>
      </w:divBdr>
    </w:div>
    <w:div w:id="199945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6.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SNCF WORD">
      <a:dk1>
        <a:srgbClr val="3C3732"/>
      </a:dk1>
      <a:lt1>
        <a:sysClr val="window" lastClr="FFFFFF"/>
      </a:lt1>
      <a:dk2>
        <a:srgbClr val="82BE00"/>
      </a:dk2>
      <a:lt2>
        <a:srgbClr val="D2E100"/>
      </a:lt2>
      <a:accent1>
        <a:srgbClr val="009AA6"/>
      </a:accent1>
      <a:accent2>
        <a:srgbClr val="CD0037"/>
      </a:accent2>
      <a:accent3>
        <a:srgbClr val="A0A0A0"/>
      </a:accent3>
      <a:accent4>
        <a:srgbClr val="E05206"/>
      </a:accent4>
      <a:accent5>
        <a:srgbClr val="FFB612"/>
      </a:accent5>
      <a:accent6>
        <a:srgbClr val="A1006B"/>
      </a:accent6>
      <a:hlink>
        <a:srgbClr val="E05206"/>
      </a:hlink>
      <a:folHlink>
        <a:srgbClr val="FFB612"/>
      </a:folHlink>
    </a:clrScheme>
    <a:fontScheme name="Avenir - Avenir">
      <a:majorFont>
        <a:latin typeface="Avenir LT Std 45 Book"/>
        <a:ea typeface=""/>
        <a:cs typeface=""/>
      </a:majorFont>
      <a:minorFont>
        <a:latin typeface="Avenir LT Std 45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68159-B284-4B83-A4BD-4802017A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93</Pages>
  <Words>28324</Words>
  <Characters>155788</Characters>
  <Application>Microsoft Office Word</Application>
  <DocSecurity>0</DocSecurity>
  <Lines>1298</Lines>
  <Paragraphs>367</Paragraphs>
  <ScaleCrop>false</ScaleCrop>
  <HeadingPairs>
    <vt:vector size="2" baseType="variant">
      <vt:variant>
        <vt:lpstr>Titre</vt:lpstr>
      </vt:variant>
      <vt:variant>
        <vt:i4>1</vt:i4>
      </vt:variant>
    </vt:vector>
  </HeadingPairs>
  <TitlesOfParts>
    <vt:vector size="1" baseType="lpstr">
      <vt:lpstr>SNCF</vt:lpstr>
    </vt:vector>
  </TitlesOfParts>
  <Manager>SNCF</Manager>
  <Company>SNCF</Company>
  <LinksUpToDate>false</LinksUpToDate>
  <CharactersWithSpaces>183745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SNCF</dc:title>
  <dc:subject>SNCF</dc:subject>
  <dc:creator>5807556L</dc:creator>
  <cp:lastModifiedBy>7276693Z</cp:lastModifiedBy>
  <cp:revision>2</cp:revision>
  <cp:lastPrinted>2017-02-24T17:30:00Z</cp:lastPrinted>
  <dcterms:created xsi:type="dcterms:W3CDTF">2017-02-27T17:57:00Z</dcterms:created>
  <dcterms:modified xsi:type="dcterms:W3CDTF">2017-02-27T17:57:00Z</dcterms:modified>
</cp:coreProperties>
</file>